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19288BC7" w14:textId="77777777" w:rsidR="006066E9" w:rsidRPr="00E5471A" w:rsidRDefault="006066E9" w:rsidP="00E67857">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2D16BE32"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4830C4">
        <w:rPr>
          <w:rFonts w:ascii="GHEA Grapalat" w:hAnsi="GHEA Grapalat"/>
          <w:i w:val="0"/>
          <w:color w:val="FF0000"/>
          <w:sz w:val="24"/>
          <w:szCs w:val="24"/>
          <w:lang w:val="hy-AM"/>
        </w:rPr>
        <w:t>23</w:t>
      </w:r>
      <w:r w:rsidRPr="00601797">
        <w:rPr>
          <w:rFonts w:ascii="GHEA Grapalat" w:hAnsi="GHEA Grapalat"/>
          <w:i w:val="0"/>
          <w:color w:val="FF0000"/>
          <w:sz w:val="24"/>
          <w:szCs w:val="24"/>
        </w:rPr>
        <w:t>" "</w:t>
      </w:r>
      <w:r w:rsidR="00737615">
        <w:rPr>
          <w:rFonts w:ascii="GHEA Grapalat" w:hAnsi="GHEA Grapalat"/>
          <w:i w:val="0"/>
          <w:color w:val="FF0000"/>
          <w:sz w:val="24"/>
          <w:szCs w:val="24"/>
        </w:rPr>
        <w:t>02</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w:t>
      </w:r>
      <w:r w:rsidR="00737615">
        <w:rPr>
          <w:rFonts w:ascii="GHEA Grapalat" w:hAnsi="GHEA Grapalat"/>
          <w:i w:val="0"/>
          <w:color w:val="FF0000"/>
          <w:sz w:val="24"/>
          <w:szCs w:val="24"/>
        </w:rPr>
        <w:t>6</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553606E9"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4830C4">
        <w:rPr>
          <w:rFonts w:ascii="GHEA Grapalat" w:hAnsi="GHEA Grapalat"/>
          <w:i w:val="0"/>
          <w:sz w:val="24"/>
          <w:szCs w:val="24"/>
        </w:rPr>
        <w:t>26/36</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2BB346DA" w14:textId="6881782B"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 xml:space="preserve">порядке будет предложено заключить договор </w:t>
      </w:r>
      <w:r w:rsidR="00690B7B">
        <w:rPr>
          <w:rFonts w:ascii="GHEA Grapalat" w:hAnsi="GHEA Grapalat"/>
          <w:i w:val="0"/>
          <w:sz w:val="24"/>
          <w:szCs w:val="24"/>
        </w:rPr>
        <w:t>по приобретению</w:t>
      </w:r>
      <w:r w:rsidR="00737615">
        <w:rPr>
          <w:rFonts w:ascii="GHEA Grapalat" w:hAnsi="GHEA Grapalat"/>
          <w:i w:val="0"/>
          <w:sz w:val="24"/>
          <w:szCs w:val="24"/>
        </w:rPr>
        <w:t xml:space="preserve"> </w:t>
      </w:r>
      <w:r w:rsidR="004830C4">
        <w:rPr>
          <w:rFonts w:ascii="GHEA Grapalat" w:hAnsi="GHEA Grapalat"/>
          <w:i w:val="0"/>
          <w:sz w:val="24"/>
          <w:szCs w:val="24"/>
        </w:rPr>
        <w:t>с</w:t>
      </w:r>
      <w:r w:rsidR="004830C4" w:rsidRPr="004830C4">
        <w:rPr>
          <w:rFonts w:ascii="GHEA Grapalat" w:hAnsi="GHEA Grapalat"/>
          <w:i w:val="0"/>
          <w:sz w:val="24"/>
          <w:szCs w:val="24"/>
        </w:rPr>
        <w:t>троительны</w:t>
      </w:r>
      <w:r w:rsidR="004830C4">
        <w:rPr>
          <w:rFonts w:ascii="GHEA Grapalat" w:hAnsi="GHEA Grapalat"/>
          <w:i w:val="0"/>
          <w:sz w:val="24"/>
          <w:szCs w:val="24"/>
        </w:rPr>
        <w:t>х</w:t>
      </w:r>
      <w:r w:rsidR="004830C4" w:rsidRPr="004830C4">
        <w:rPr>
          <w:rFonts w:ascii="GHEA Grapalat" w:hAnsi="GHEA Grapalat"/>
          <w:i w:val="0"/>
          <w:sz w:val="24"/>
          <w:szCs w:val="24"/>
        </w:rPr>
        <w:t xml:space="preserve"> работ </w:t>
      </w:r>
      <w:r w:rsidR="004830C4">
        <w:rPr>
          <w:rFonts w:ascii="GHEA Grapalat" w:hAnsi="GHEA Grapalat"/>
          <w:i w:val="0"/>
          <w:sz w:val="24"/>
          <w:szCs w:val="24"/>
        </w:rPr>
        <w:t>по</w:t>
      </w:r>
      <w:r w:rsidR="004830C4" w:rsidRPr="004830C4">
        <w:rPr>
          <w:rFonts w:ascii="GHEA Grapalat" w:hAnsi="GHEA Grapalat"/>
          <w:i w:val="0"/>
          <w:sz w:val="24"/>
          <w:szCs w:val="24"/>
        </w:rPr>
        <w:t xml:space="preserve"> капитальный ремонт</w:t>
      </w:r>
      <w:r w:rsidR="004830C4">
        <w:rPr>
          <w:rFonts w:ascii="GHEA Grapalat" w:hAnsi="GHEA Grapalat"/>
          <w:i w:val="0"/>
          <w:sz w:val="24"/>
          <w:szCs w:val="24"/>
        </w:rPr>
        <w:t>у</w:t>
      </w:r>
      <w:r w:rsidR="004830C4" w:rsidRPr="004830C4">
        <w:rPr>
          <w:rFonts w:ascii="GHEA Grapalat" w:hAnsi="GHEA Grapalat"/>
          <w:i w:val="0"/>
          <w:sz w:val="24"/>
          <w:szCs w:val="24"/>
        </w:rPr>
        <w:t xml:space="preserve"> участка дороги, соединяющего перекрёсток улицы Арин Берд и проспекта Арцах с перекрёстком 5-го переулка улицы Арин Берд</w:t>
      </w:r>
      <w:r w:rsidR="004830C4" w:rsidRPr="004830C4">
        <w:rPr>
          <w:rFonts w:ascii="Microsoft JhengHei" w:eastAsia="Microsoft JhengHei" w:hAnsi="Microsoft JhengHei" w:cs="Microsoft JhengHei" w:hint="eastAsia"/>
          <w:i w:val="0"/>
          <w:sz w:val="24"/>
          <w:szCs w:val="24"/>
        </w:rPr>
        <w:t>․</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в</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административном</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районе</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Эребуни</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города</w:t>
      </w:r>
      <w:r w:rsidR="004830C4" w:rsidRPr="004830C4">
        <w:rPr>
          <w:rFonts w:ascii="GHEA Grapalat" w:hAnsi="GHEA Grapalat"/>
          <w:i w:val="0"/>
          <w:sz w:val="24"/>
          <w:szCs w:val="24"/>
        </w:rPr>
        <w:t xml:space="preserve"> </w:t>
      </w:r>
      <w:r w:rsidR="004830C4" w:rsidRPr="004830C4">
        <w:rPr>
          <w:rFonts w:ascii="GHEA Grapalat" w:hAnsi="GHEA Grapalat" w:cs="GHEA Grapalat"/>
          <w:i w:val="0"/>
          <w:sz w:val="24"/>
          <w:szCs w:val="24"/>
        </w:rPr>
        <w:t>Еревана</w:t>
      </w:r>
      <w:r w:rsidR="00737615" w:rsidRPr="00737615">
        <w:rPr>
          <w:rFonts w:ascii="GHEA Grapalat" w:hAnsi="GHEA Grapalat"/>
          <w:i w:val="0"/>
          <w:sz w:val="24"/>
          <w:szCs w:val="24"/>
        </w:rPr>
        <w:t>.</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199DF2B"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w:t>
      </w:r>
      <w:r w:rsidRPr="009044F1">
        <w:rPr>
          <w:rFonts w:ascii="GHEA Grapalat" w:hAnsi="GHEA Grapalat"/>
          <w:i w:val="0"/>
          <w:sz w:val="24"/>
          <w:szCs w:val="24"/>
        </w:rPr>
        <w:lastRenderedPageBreak/>
        <w:t>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t>2</w:t>
      </w:r>
      <w:r w:rsidR="00161D2C">
        <w:rPr>
          <w:rFonts w:ascii="GHEA Grapalat" w:hAnsi="GHEA Grapalat"/>
          <w:b/>
          <w:i w:val="0"/>
          <w:iCs/>
        </w:rPr>
        <w:t>7</w:t>
      </w:r>
      <w:r w:rsidR="001E311B">
        <w:rPr>
          <w:rFonts w:ascii="GHEA Grapalat" w:hAnsi="GHEA Grapalat"/>
          <w:b/>
          <w:i w:val="0"/>
          <w:iCs/>
          <w:lang w:val="hy-AM"/>
        </w:rPr>
        <w:t>.0</w:t>
      </w:r>
      <w:r w:rsidR="00737615">
        <w:rPr>
          <w:rFonts w:ascii="GHEA Grapalat" w:hAnsi="GHEA Grapalat"/>
          <w:b/>
          <w:i w:val="0"/>
          <w:iCs/>
        </w:rPr>
        <w:t>3</w:t>
      </w:r>
      <w:r w:rsidR="001E311B">
        <w:rPr>
          <w:rFonts w:ascii="GHEA Grapalat" w:hAnsi="GHEA Grapalat"/>
          <w:b/>
          <w:i w:val="0"/>
          <w:iCs/>
          <w:lang w:val="hy-AM"/>
        </w:rPr>
        <w:t>.2026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18AD8DF3"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t>2</w:t>
      </w:r>
      <w:r w:rsidR="00161D2C">
        <w:rPr>
          <w:rFonts w:ascii="GHEA Grapalat" w:hAnsi="GHEA Grapalat"/>
          <w:b/>
          <w:i w:val="0"/>
          <w:iCs/>
        </w:rPr>
        <w:t>7</w:t>
      </w:r>
      <w:r w:rsidR="001E311B">
        <w:rPr>
          <w:rFonts w:ascii="GHEA Grapalat" w:hAnsi="GHEA Grapalat"/>
          <w:b/>
          <w:i w:val="0"/>
          <w:iCs/>
          <w:lang w:val="hy-AM"/>
        </w:rPr>
        <w:t>.0</w:t>
      </w:r>
      <w:r w:rsidR="00737615">
        <w:rPr>
          <w:rFonts w:ascii="GHEA Grapalat" w:hAnsi="GHEA Grapalat"/>
          <w:b/>
          <w:i w:val="0"/>
          <w:iCs/>
        </w:rPr>
        <w:t>3</w:t>
      </w:r>
      <w:r w:rsidR="001E311B">
        <w:rPr>
          <w:rFonts w:ascii="GHEA Grapalat" w:hAnsi="GHEA Grapalat"/>
          <w:b/>
          <w:i w:val="0"/>
          <w:iCs/>
          <w:lang w:val="hy-AM"/>
        </w:rPr>
        <w:t>.2026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r w:rsidR="00E67857">
        <w:rPr>
          <w:rFonts w:ascii="GHEA Grapalat" w:hAnsi="GHEA Grapalat"/>
          <w:i w:val="0"/>
          <w:sz w:val="24"/>
          <w:szCs w:val="24"/>
          <w:lang w:val="en-US"/>
        </w:rPr>
        <w:t>gor</w:t>
      </w:r>
      <w:r w:rsidR="00E67857" w:rsidRPr="004B5DA9">
        <w:rPr>
          <w:rFonts w:ascii="GHEA Grapalat" w:hAnsi="GHEA Grapalat"/>
          <w:i w:val="0"/>
          <w:sz w:val="24"/>
          <w:szCs w:val="24"/>
        </w:rPr>
        <w:t>.</w:t>
      </w:r>
      <w:r w:rsidR="00E67857">
        <w:rPr>
          <w:rFonts w:ascii="GHEA Grapalat" w:hAnsi="GHEA Grapalat"/>
          <w:i w:val="0"/>
          <w:sz w:val="24"/>
          <w:szCs w:val="24"/>
          <w:lang w:val="en-US"/>
        </w:rPr>
        <w:t>muradyan</w:t>
      </w:r>
      <w:r w:rsidR="00E67857" w:rsidRPr="004B5DA9">
        <w:rPr>
          <w:rFonts w:ascii="GHEA Grapalat" w:hAnsi="GHEA Grapalat"/>
          <w:i w:val="0"/>
          <w:sz w:val="24"/>
          <w:szCs w:val="24"/>
        </w:rPr>
        <w:t>@</w:t>
      </w:r>
      <w:r w:rsidR="00E67857">
        <w:rPr>
          <w:rFonts w:ascii="GHEA Grapalat" w:hAnsi="GHEA Grapalat"/>
          <w:i w:val="0"/>
          <w:sz w:val="24"/>
          <w:szCs w:val="24"/>
          <w:lang w:val="en-US"/>
        </w:rPr>
        <w:t>yerevan</w:t>
      </w:r>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67857">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4424E6D4" w:rsidR="00096865" w:rsidRPr="009044F1" w:rsidRDefault="005D7731" w:rsidP="00E6785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4830C4">
        <w:rPr>
          <w:rFonts w:ascii="GHEA Grapalat" w:hAnsi="GHEA Grapalat"/>
          <w:i/>
        </w:rPr>
        <w:t>26/36</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A1568F">
        <w:rPr>
          <w:rFonts w:ascii="GHEA Grapalat" w:hAnsi="GHEA Grapalat"/>
          <w:i/>
        </w:rPr>
        <w:t>23</w:t>
      </w:r>
      <w:r w:rsidR="006E7AF9" w:rsidRPr="006E7AF9">
        <w:rPr>
          <w:rFonts w:ascii="GHEA Grapalat" w:hAnsi="GHEA Grapalat"/>
          <w:i/>
          <w:color w:val="FF0000"/>
        </w:rPr>
        <w:t>.</w:t>
      </w:r>
      <w:r w:rsidR="00CD78FE">
        <w:rPr>
          <w:rFonts w:ascii="GHEA Grapalat" w:hAnsi="GHEA Grapalat"/>
          <w:i/>
          <w:color w:val="FF0000"/>
        </w:rPr>
        <w:t>0</w:t>
      </w:r>
      <w:r w:rsidR="001E311B">
        <w:rPr>
          <w:rFonts w:ascii="GHEA Grapalat" w:hAnsi="GHEA Grapalat"/>
          <w:i/>
          <w:color w:val="FF0000"/>
          <w:lang w:val="hy-AM"/>
        </w:rPr>
        <w:t>2</w:t>
      </w:r>
      <w:r w:rsidR="00096865" w:rsidRPr="006E7AF9">
        <w:rPr>
          <w:rFonts w:ascii="GHEA Grapalat" w:hAnsi="GHEA Grapalat"/>
          <w:i/>
          <w:color w:val="FF0000"/>
        </w:rPr>
        <w:t xml:space="preserve"> </w:t>
      </w:r>
      <w:r w:rsidR="00B07413">
        <w:rPr>
          <w:rFonts w:ascii="GHEA Grapalat" w:hAnsi="GHEA Grapalat"/>
          <w:i/>
          <w:color w:val="FF0000"/>
        </w:rPr>
        <w:t>202</w:t>
      </w:r>
      <w:r w:rsidR="00CD78FE">
        <w:rPr>
          <w:rFonts w:ascii="GHEA Grapalat" w:hAnsi="GHEA Grapalat"/>
          <w:i/>
          <w:color w:val="FF0000"/>
        </w:rPr>
        <w:t>6</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0174F803"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w:t>
      </w:r>
      <w:r w:rsidR="00033ED4" w:rsidRPr="00CD78FE">
        <w:rPr>
          <w:rFonts w:ascii="GHEA Grapalat" w:hAnsi="GHEA Grapalat"/>
        </w:rPr>
        <w:t xml:space="preserve">ПРИОБРЕТЕНИЯ </w:t>
      </w:r>
      <w:r w:rsidR="004830C4">
        <w:rPr>
          <w:rFonts w:ascii="GHEA Grapalat" w:hAnsi="GHEA Grapalat"/>
        </w:rPr>
        <w:t xml:space="preserve"> </w:t>
      </w:r>
      <w:r w:rsidR="004830C4" w:rsidRPr="004830C4">
        <w:rPr>
          <w:rFonts w:ascii="GHEA Grapalat" w:hAnsi="GHEA Grapalat"/>
          <w:iCs/>
        </w:rPr>
        <w:t>строительных работ по капитальный ремонту участка дороги, соединяющего перекрёсток улицы Арин Берд и проспекта Арцах с перекрёстком 5-го переулка улицы Арин Берд</w:t>
      </w:r>
      <w:r w:rsidR="004830C4" w:rsidRPr="004830C4">
        <w:rPr>
          <w:rFonts w:ascii="Microsoft JhengHei" w:eastAsia="Microsoft JhengHei" w:hAnsi="Microsoft JhengHei" w:cs="Microsoft JhengHei" w:hint="eastAsia"/>
          <w:iCs/>
        </w:rPr>
        <w:t>․</w:t>
      </w:r>
      <w:r w:rsidR="004830C4" w:rsidRPr="004830C4">
        <w:rPr>
          <w:rFonts w:ascii="GHEA Grapalat" w:hAnsi="GHEA Grapalat"/>
          <w:iCs/>
        </w:rPr>
        <w:t xml:space="preserve"> </w:t>
      </w:r>
      <w:r w:rsidR="004830C4" w:rsidRPr="004830C4">
        <w:rPr>
          <w:rFonts w:ascii="GHEA Grapalat" w:hAnsi="GHEA Grapalat" w:cs="GHEA Grapalat"/>
          <w:iCs/>
        </w:rPr>
        <w:t>в</w:t>
      </w:r>
      <w:r w:rsidR="004830C4" w:rsidRPr="004830C4">
        <w:rPr>
          <w:rFonts w:ascii="GHEA Grapalat" w:hAnsi="GHEA Grapalat"/>
          <w:iCs/>
        </w:rPr>
        <w:t xml:space="preserve"> </w:t>
      </w:r>
      <w:r w:rsidR="004830C4" w:rsidRPr="004830C4">
        <w:rPr>
          <w:rFonts w:ascii="GHEA Grapalat" w:hAnsi="GHEA Grapalat" w:cs="GHEA Grapalat"/>
          <w:iCs/>
        </w:rPr>
        <w:t>административном</w:t>
      </w:r>
      <w:r w:rsidR="004830C4" w:rsidRPr="004830C4">
        <w:rPr>
          <w:rFonts w:ascii="GHEA Grapalat" w:hAnsi="GHEA Grapalat"/>
          <w:iCs/>
        </w:rPr>
        <w:t xml:space="preserve"> </w:t>
      </w:r>
      <w:r w:rsidR="004830C4" w:rsidRPr="004830C4">
        <w:rPr>
          <w:rFonts w:ascii="GHEA Grapalat" w:hAnsi="GHEA Grapalat" w:cs="GHEA Grapalat"/>
          <w:iCs/>
        </w:rPr>
        <w:t>районе</w:t>
      </w:r>
      <w:r w:rsidR="004830C4" w:rsidRPr="004830C4">
        <w:rPr>
          <w:rFonts w:ascii="GHEA Grapalat" w:hAnsi="GHEA Grapalat"/>
          <w:iCs/>
        </w:rPr>
        <w:t xml:space="preserve"> </w:t>
      </w:r>
      <w:r w:rsidR="004830C4" w:rsidRPr="004830C4">
        <w:rPr>
          <w:rFonts w:ascii="GHEA Grapalat" w:hAnsi="GHEA Grapalat" w:cs="GHEA Grapalat"/>
          <w:iCs/>
        </w:rPr>
        <w:t>Эребуни</w:t>
      </w:r>
      <w:r w:rsidR="004830C4" w:rsidRPr="004830C4">
        <w:rPr>
          <w:rFonts w:ascii="GHEA Grapalat" w:hAnsi="GHEA Grapalat"/>
          <w:iCs/>
        </w:rPr>
        <w:t xml:space="preserve"> </w:t>
      </w:r>
      <w:r w:rsidR="004830C4" w:rsidRPr="004830C4">
        <w:rPr>
          <w:rFonts w:ascii="GHEA Grapalat" w:hAnsi="GHEA Grapalat" w:cs="GHEA Grapalat"/>
          <w:iCs/>
        </w:rPr>
        <w:t>города</w:t>
      </w:r>
      <w:r w:rsidR="004830C4" w:rsidRPr="004830C4">
        <w:rPr>
          <w:rFonts w:ascii="GHEA Grapalat" w:hAnsi="GHEA Grapalat"/>
          <w:iCs/>
        </w:rPr>
        <w:t xml:space="preserve"> </w:t>
      </w:r>
      <w:r w:rsidR="004830C4" w:rsidRPr="004830C4">
        <w:rPr>
          <w:rFonts w:ascii="GHEA Grapalat" w:hAnsi="GHEA Grapalat" w:cs="GHEA Grapalat"/>
          <w:iCs/>
        </w:rPr>
        <w:t>Еревана</w:t>
      </w:r>
      <w:r w:rsidR="004830C4">
        <w:rPr>
          <w:rFonts w:ascii="GHEA Grapalat" w:hAnsi="GHEA Grapalat"/>
        </w:rPr>
        <w:t xml:space="preserve">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7C281AC8" w:rsidR="00033ED4" w:rsidRPr="00CD78FE" w:rsidRDefault="00292CD7" w:rsidP="008C3E8A">
      <w:pPr>
        <w:widowControl w:val="0"/>
        <w:jc w:val="center"/>
        <w:rPr>
          <w:rFonts w:ascii="GHEA Grapalat" w:hAnsi="GHEA Grapalat"/>
        </w:rPr>
      </w:pPr>
      <w:r w:rsidRPr="00CD78FE">
        <w:rPr>
          <w:rFonts w:ascii="GHEA Grapalat" w:hAnsi="GHEA Grapalat"/>
        </w:rPr>
        <w:t>Приобретение</w:t>
      </w:r>
      <w:r w:rsidR="008C3E8A" w:rsidRPr="00CD78FE">
        <w:rPr>
          <w:rFonts w:ascii="GHEA Grapalat" w:hAnsi="GHEA Grapalat"/>
        </w:rPr>
        <w:t xml:space="preserve"> </w:t>
      </w:r>
      <w:r w:rsidR="004830C4" w:rsidRPr="004830C4">
        <w:rPr>
          <w:rFonts w:ascii="GHEA Grapalat" w:hAnsi="GHEA Grapalat"/>
          <w:iCs/>
        </w:rPr>
        <w:t>строительных работ по капитальный ремонту участка дороги, соединяющего перекрёсток улицы Арин Берд и проспекта Арцах с перекрёстком 5-го переулка улицы Арин Берд</w:t>
      </w:r>
      <w:r w:rsidR="004830C4" w:rsidRPr="004830C4">
        <w:rPr>
          <w:rFonts w:ascii="Microsoft JhengHei" w:eastAsia="Microsoft JhengHei" w:hAnsi="Microsoft JhengHei" w:cs="Microsoft JhengHei" w:hint="eastAsia"/>
          <w:iCs/>
        </w:rPr>
        <w:t>․</w:t>
      </w:r>
      <w:r w:rsidR="004830C4" w:rsidRPr="004830C4">
        <w:rPr>
          <w:rFonts w:ascii="GHEA Grapalat" w:hAnsi="GHEA Grapalat"/>
          <w:iCs/>
        </w:rPr>
        <w:t xml:space="preserve"> </w:t>
      </w:r>
      <w:r w:rsidR="004830C4" w:rsidRPr="004830C4">
        <w:rPr>
          <w:rFonts w:ascii="GHEA Grapalat" w:hAnsi="GHEA Grapalat" w:cs="GHEA Grapalat"/>
          <w:iCs/>
        </w:rPr>
        <w:t>в</w:t>
      </w:r>
      <w:r w:rsidR="004830C4" w:rsidRPr="004830C4">
        <w:rPr>
          <w:rFonts w:ascii="GHEA Grapalat" w:hAnsi="GHEA Grapalat"/>
          <w:iCs/>
        </w:rPr>
        <w:t xml:space="preserve"> </w:t>
      </w:r>
      <w:r w:rsidR="004830C4" w:rsidRPr="004830C4">
        <w:rPr>
          <w:rFonts w:ascii="GHEA Grapalat" w:hAnsi="GHEA Grapalat" w:cs="GHEA Grapalat"/>
          <w:iCs/>
        </w:rPr>
        <w:t>административном</w:t>
      </w:r>
      <w:r w:rsidR="004830C4" w:rsidRPr="004830C4">
        <w:rPr>
          <w:rFonts w:ascii="GHEA Grapalat" w:hAnsi="GHEA Grapalat"/>
          <w:iCs/>
        </w:rPr>
        <w:t xml:space="preserve"> </w:t>
      </w:r>
      <w:r w:rsidR="004830C4" w:rsidRPr="004830C4">
        <w:rPr>
          <w:rFonts w:ascii="GHEA Grapalat" w:hAnsi="GHEA Grapalat" w:cs="GHEA Grapalat"/>
          <w:iCs/>
        </w:rPr>
        <w:t>районе</w:t>
      </w:r>
      <w:r w:rsidR="004830C4" w:rsidRPr="004830C4">
        <w:rPr>
          <w:rFonts w:ascii="GHEA Grapalat" w:hAnsi="GHEA Grapalat"/>
          <w:iCs/>
        </w:rPr>
        <w:t xml:space="preserve"> </w:t>
      </w:r>
      <w:r w:rsidR="004830C4" w:rsidRPr="004830C4">
        <w:rPr>
          <w:rFonts w:ascii="GHEA Grapalat" w:hAnsi="GHEA Grapalat" w:cs="GHEA Grapalat"/>
          <w:iCs/>
        </w:rPr>
        <w:t>Эребуни</w:t>
      </w:r>
      <w:r w:rsidR="004830C4" w:rsidRPr="004830C4">
        <w:rPr>
          <w:rFonts w:ascii="GHEA Grapalat" w:hAnsi="GHEA Grapalat"/>
          <w:iCs/>
        </w:rPr>
        <w:t xml:space="preserve"> </w:t>
      </w:r>
      <w:r w:rsidR="004830C4" w:rsidRPr="004830C4">
        <w:rPr>
          <w:rFonts w:ascii="GHEA Grapalat" w:hAnsi="GHEA Grapalat" w:cs="GHEA Grapalat"/>
          <w:iCs/>
        </w:rPr>
        <w:t>города</w:t>
      </w:r>
      <w:r w:rsidR="004830C4" w:rsidRPr="004830C4">
        <w:rPr>
          <w:rFonts w:ascii="GHEA Grapalat" w:hAnsi="GHEA Grapalat"/>
          <w:iCs/>
        </w:rPr>
        <w:t xml:space="preserve"> </w:t>
      </w:r>
      <w:r w:rsidR="004830C4" w:rsidRPr="004830C4">
        <w:rPr>
          <w:rFonts w:ascii="GHEA Grapalat" w:hAnsi="GHEA Grapalat" w:cs="GHEA Grapalat"/>
          <w:iCs/>
        </w:rPr>
        <w:t>Еревана</w:t>
      </w:r>
      <w:r w:rsidR="004830C4">
        <w:rPr>
          <w:rFonts w:ascii="GHEA Grapalat" w:hAnsi="GHEA Grapalat"/>
        </w:rPr>
        <w:t xml:space="preserve"> </w:t>
      </w:r>
      <w:r w:rsidR="00033ED4" w:rsidRPr="00CD78FE">
        <w:rPr>
          <w:rFonts w:ascii="GHEA Grapalat" w:hAnsi="GHEA Grapalat"/>
        </w:rPr>
        <w:t>ДЛЯ НУЖД МЭРИ</w:t>
      </w:r>
      <w:r w:rsidR="008C3E8A" w:rsidRPr="00CD78FE">
        <w:rPr>
          <w:rFonts w:ascii="GHEA Grapalat" w:hAnsi="GHEA Grapalat"/>
        </w:rPr>
        <w:t>И</w:t>
      </w:r>
      <w:r w:rsidR="00033ED4" w:rsidRPr="00CD78FE">
        <w:rPr>
          <w:rFonts w:ascii="GHEA Grapalat" w:hAnsi="GHEA Grapalat"/>
        </w:rPr>
        <w:t xml:space="preserve"> Г.ЕРЕВАН</w:t>
      </w:r>
    </w:p>
    <w:p w14:paraId="2D46C958" w14:textId="77777777" w:rsidR="00160AE4" w:rsidRPr="00CD78FE"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lastRenderedPageBreak/>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3E60CD28"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4830C4">
        <w:rPr>
          <w:rFonts w:ascii="GHEA Grapalat" w:hAnsi="GHEA Grapalat"/>
          <w:spacing w:val="-6"/>
        </w:rPr>
        <w:t>26/36</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1138A17" w:rsidR="00096865" w:rsidRPr="00421CBE" w:rsidRDefault="00845AA5" w:rsidP="00E67857">
      <w:pPr>
        <w:pStyle w:val="Heading3"/>
        <w:keepNext w:val="0"/>
        <w:widowControl w:val="0"/>
        <w:tabs>
          <w:tab w:val="left" w:pos="1134"/>
        </w:tabs>
        <w:spacing w:line="240" w:lineRule="auto"/>
        <w:ind w:firstLine="567"/>
        <w:jc w:val="both"/>
        <w:rPr>
          <w:rFonts w:ascii="GHEA Grapalat" w:hAnsi="GHEA Grapalat"/>
          <w:i w:val="0"/>
          <w:iC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приобретение </w:t>
      </w:r>
      <w:r w:rsidR="004830C4" w:rsidRPr="004830C4">
        <w:rPr>
          <w:rFonts w:ascii="GHEA Grapalat" w:hAnsi="GHEA Grapalat"/>
          <w:i w:val="0"/>
          <w:iCs/>
        </w:rPr>
        <w:t>строительных работ по капитальн</w:t>
      </w:r>
      <w:r w:rsidR="004830C4">
        <w:rPr>
          <w:rFonts w:ascii="GHEA Grapalat" w:hAnsi="GHEA Grapalat"/>
          <w:i w:val="0"/>
          <w:iCs/>
        </w:rPr>
        <w:t>ому</w:t>
      </w:r>
      <w:r w:rsidR="004830C4" w:rsidRPr="004830C4">
        <w:rPr>
          <w:rFonts w:ascii="GHEA Grapalat" w:hAnsi="GHEA Grapalat"/>
          <w:i w:val="0"/>
          <w:iCs/>
        </w:rPr>
        <w:t xml:space="preserve"> ремонту участка дороги, соединяющего перекрёсток улицы Арин Берд и проспекта Арцах с перекрёстком 5-го переулка улицы Арин Берд</w:t>
      </w:r>
      <w:r w:rsidR="004830C4" w:rsidRPr="004830C4">
        <w:rPr>
          <w:rFonts w:ascii="Microsoft JhengHei" w:eastAsia="Microsoft JhengHei" w:hAnsi="Microsoft JhengHei" w:cs="Microsoft JhengHei" w:hint="eastAsia"/>
          <w:i w:val="0"/>
          <w:iCs/>
        </w:rPr>
        <w:t>․</w:t>
      </w:r>
      <w:r w:rsidR="004830C4" w:rsidRPr="004830C4">
        <w:rPr>
          <w:rFonts w:ascii="GHEA Grapalat" w:hAnsi="GHEA Grapalat"/>
          <w:i w:val="0"/>
          <w:iCs/>
        </w:rPr>
        <w:t xml:space="preserve"> в административном районе Эребуни города Еревана</w:t>
      </w:r>
      <w:r w:rsidR="00CD78FE" w:rsidRPr="00CD78FE">
        <w:rPr>
          <w:rFonts w:ascii="GHEA Grapalat" w:hAnsi="GHEA Grapalat"/>
          <w:i w:val="0"/>
          <w:iCs/>
        </w:rPr>
        <w:t xml:space="preserve">. </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2F86E59F" w14:textId="77777777" w:rsidR="004830C4" w:rsidRPr="0051542C" w:rsidRDefault="004830C4" w:rsidP="004830C4">
            <w:pPr>
              <w:jc w:val="center"/>
              <w:rPr>
                <w:rFonts w:ascii="GHEA Grapalat" w:hAnsi="GHEA Grapalat" w:cs="Sylfaen"/>
                <w:sz w:val="20"/>
                <w:szCs w:val="20"/>
                <w:lang w:val="en-AU"/>
              </w:rPr>
            </w:pPr>
            <w:r w:rsidRPr="0051542C">
              <w:rPr>
                <w:rFonts w:ascii="GHEA Grapalat" w:hAnsi="GHEA Grapalat" w:cs="Sylfaen"/>
                <w:sz w:val="20"/>
                <w:szCs w:val="20"/>
                <w:lang w:val="en-AU"/>
              </w:rPr>
              <w:t>1,157,240,575.55</w:t>
            </w:r>
          </w:p>
          <w:p w14:paraId="49EC27A0" w14:textId="6FB5E108" w:rsidR="00710894" w:rsidRPr="00B07413" w:rsidRDefault="00710894" w:rsidP="00E67857">
            <w:pPr>
              <w:pStyle w:val="BodyTextIndent2"/>
              <w:widowControl w:val="0"/>
              <w:spacing w:line="240" w:lineRule="auto"/>
              <w:ind w:firstLine="0"/>
              <w:jc w:val="center"/>
              <w:rPr>
                <w:rFonts w:ascii="GHEA Grapalat" w:hAnsi="GHEA Grapalat" w:cs="Calibri"/>
                <w:color w:val="000000"/>
              </w:rPr>
            </w:pPr>
          </w:p>
        </w:tc>
        <w:tc>
          <w:tcPr>
            <w:tcW w:w="6175" w:type="dxa"/>
            <w:vAlign w:val="center"/>
          </w:tcPr>
          <w:p w14:paraId="03B90E8E" w14:textId="48945B09" w:rsidR="00710894" w:rsidRPr="004830C4" w:rsidRDefault="004830C4" w:rsidP="00E67857">
            <w:pPr>
              <w:pStyle w:val="BodyTextIndent2"/>
              <w:widowControl w:val="0"/>
              <w:spacing w:line="240" w:lineRule="auto"/>
              <w:ind w:firstLine="0"/>
              <w:rPr>
                <w:rFonts w:ascii="GHEA Grapalat" w:hAnsi="GHEA Grapalat"/>
                <w:bCs/>
                <w:iCs/>
                <w:sz w:val="22"/>
                <w:szCs w:val="22"/>
                <w:vertAlign w:val="subscript"/>
              </w:rPr>
            </w:pPr>
            <w:r w:rsidRPr="004830C4">
              <w:rPr>
                <w:rFonts w:ascii="GHEA Grapalat" w:hAnsi="GHEA Grapalat"/>
                <w:iCs/>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Pr="004830C4">
              <w:rPr>
                <w:rFonts w:ascii="Microsoft JhengHei" w:eastAsia="Microsoft JhengHei" w:hAnsi="Microsoft JhengHei" w:cs="Microsoft JhengHei" w:hint="eastAsia"/>
                <w:iCs/>
              </w:rPr>
              <w:t>․</w:t>
            </w:r>
            <w:r w:rsidRPr="004830C4">
              <w:rPr>
                <w:rFonts w:ascii="GHEA Grapalat" w:hAnsi="GHEA Grapalat"/>
                <w:iCs/>
              </w:rPr>
              <w:t xml:space="preserve"> в административном районе Эребуни города Еревана</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w:t>
      </w:r>
      <w:r w:rsidR="00791FE4" w:rsidRPr="007D4470">
        <w:rPr>
          <w:rFonts w:ascii="GHEA Grapalat" w:hAnsi="GHEA Grapalat"/>
        </w:rPr>
        <w:lastRenderedPageBreak/>
        <w:t>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7ECE0B4D"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D106AF">
        <w:rPr>
          <w:rFonts w:ascii="GHEA Grapalat" w:hAnsi="GHEA Grapalat"/>
          <w:b/>
          <w:i/>
          <w:iCs/>
        </w:rPr>
        <w:t>2</w:t>
      </w:r>
      <w:r w:rsidR="00403F59">
        <w:rPr>
          <w:rFonts w:ascii="GHEA Grapalat" w:hAnsi="GHEA Grapalat"/>
          <w:b/>
          <w:i/>
          <w:iCs/>
        </w:rPr>
        <w:t>7</w:t>
      </w:r>
      <w:r w:rsidR="001E311B">
        <w:rPr>
          <w:rFonts w:ascii="GHEA Grapalat" w:hAnsi="GHEA Grapalat"/>
          <w:b/>
          <w:i/>
          <w:iCs/>
          <w:lang w:val="hy-AM"/>
        </w:rPr>
        <w:t>.0</w:t>
      </w:r>
      <w:r w:rsidR="00DA1A8E">
        <w:rPr>
          <w:rFonts w:ascii="GHEA Grapalat" w:hAnsi="GHEA Grapalat"/>
          <w:b/>
          <w:i/>
          <w:iCs/>
        </w:rPr>
        <w:t>3</w:t>
      </w:r>
      <w:r w:rsidR="001E311B">
        <w:rPr>
          <w:rFonts w:ascii="GHEA Grapalat" w:hAnsi="GHEA Grapalat"/>
          <w:b/>
          <w:i/>
          <w:iCs/>
          <w:lang w:val="hy-AM"/>
        </w:rPr>
        <w:t>.2026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7"/>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lastRenderedPageBreak/>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w:t>
      </w:r>
      <w:r w:rsidR="00A0551D" w:rsidRPr="00A502FC">
        <w:rPr>
          <w:rFonts w:ascii="GHEA Grapalat" w:hAnsi="GHEA Grapalat"/>
        </w:rPr>
        <w:lastRenderedPageBreak/>
        <w:t xml:space="preserve">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28D0FAD2"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D106AF">
        <w:rPr>
          <w:rFonts w:ascii="GHEA Grapalat" w:hAnsi="GHEA Grapalat"/>
          <w:b/>
        </w:rPr>
        <w:t>2</w:t>
      </w:r>
      <w:r w:rsidR="008739C5">
        <w:rPr>
          <w:rFonts w:ascii="GHEA Grapalat" w:hAnsi="GHEA Grapalat"/>
          <w:b/>
        </w:rPr>
        <w:t>7</w:t>
      </w:r>
      <w:r w:rsidR="001E311B">
        <w:rPr>
          <w:rFonts w:ascii="GHEA Grapalat" w:hAnsi="GHEA Grapalat"/>
          <w:b/>
          <w:lang w:val="hy-AM"/>
        </w:rPr>
        <w:t>.0</w:t>
      </w:r>
      <w:r w:rsidR="00DA1A8E">
        <w:rPr>
          <w:rFonts w:ascii="GHEA Grapalat" w:hAnsi="GHEA Grapalat"/>
          <w:b/>
        </w:rPr>
        <w:t>3</w:t>
      </w:r>
      <w:r w:rsidR="001E311B">
        <w:rPr>
          <w:rFonts w:ascii="GHEA Grapalat" w:hAnsi="GHEA Grapalat"/>
          <w:b/>
          <w:lang w:val="hy-AM"/>
        </w:rPr>
        <w:t>.2026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lastRenderedPageBreak/>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w:t>
      </w:r>
      <w:r w:rsidRPr="00F5168A">
        <w:rPr>
          <w:rFonts w:ascii="GHEA Grapalat" w:hAnsi="GHEA Grapalat"/>
          <w:sz w:val="24"/>
          <w:szCs w:val="24"/>
        </w:rPr>
        <w:lastRenderedPageBreak/>
        <w:t xml:space="preserve">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w:t>
      </w:r>
      <w:r w:rsidRPr="009044F1">
        <w:rPr>
          <w:rFonts w:ascii="GHEA Grapalat" w:hAnsi="GHEA Grapalat"/>
        </w:rPr>
        <w:lastRenderedPageBreak/>
        <w:t xml:space="preserve">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w:t>
      </w:r>
      <w:r w:rsidRPr="00793DC2">
        <w:rPr>
          <w:rFonts w:ascii="GHEA Grapalat" w:hAnsi="GHEA Grapalat" w:cs="Sylfaen"/>
        </w:rPr>
        <w:lastRenderedPageBreak/>
        <w:t>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67857">
      <w:pPr>
        <w:widowControl w:val="0"/>
        <w:ind w:left="284"/>
        <w:contextualSpacing/>
        <w:jc w:val="both"/>
        <w:rPr>
          <w:rFonts w:ascii="GHEA Grapalat" w:hAnsi="GHEA Grapalat"/>
        </w:rPr>
      </w:pP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E6785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7A200B">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5"/>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222C71E0"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4830C4">
        <w:rPr>
          <w:rFonts w:ascii="GHEA Grapalat" w:hAnsi="GHEA Grapalat"/>
          <w:b/>
          <w:sz w:val="24"/>
          <w:szCs w:val="24"/>
        </w:rPr>
        <w:t>26/36</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4DDB990E"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4830C4">
        <w:rPr>
          <w:rFonts w:ascii="GHEA Grapalat" w:hAnsi="GHEA Grapalat"/>
        </w:rPr>
        <w:t>26/36</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100CDF39"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4830C4">
        <w:rPr>
          <w:rFonts w:ascii="GHEA Grapalat" w:hAnsi="GHEA Grapalat"/>
        </w:rPr>
        <w:t>26/36</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3088D68"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4830C4">
        <w:rPr>
          <w:rFonts w:ascii="GHEA Grapalat" w:hAnsi="GHEA Grapalat"/>
        </w:rPr>
        <w:t>26/36</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1DD49AB3"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4830C4">
        <w:rPr>
          <w:rFonts w:ascii="GHEA Grapalat" w:hAnsi="GHEA Grapalat"/>
          <w:b/>
          <w:i w:val="0"/>
          <w:sz w:val="24"/>
          <w:szCs w:val="24"/>
        </w:rPr>
        <w:t>26/36</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215D17BD"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4830C4">
        <w:rPr>
          <w:rFonts w:ascii="GHEA Grapalat" w:hAnsi="GHEA Grapalat"/>
          <w:b/>
          <w:sz w:val="24"/>
          <w:szCs w:val="24"/>
        </w:rPr>
        <w:t>26/36</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29506956"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4830C4">
        <w:rPr>
          <w:rFonts w:ascii="GHEA Grapalat" w:hAnsi="GHEA Grapalat"/>
          <w:spacing w:val="-6"/>
        </w:rPr>
        <w:t>26/36</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4AB87A82" w:rsidR="00710894" w:rsidRPr="003A6C55" w:rsidRDefault="003A6C55" w:rsidP="00633C14">
            <w:pPr>
              <w:widowControl w:val="0"/>
              <w:jc w:val="center"/>
              <w:rPr>
                <w:rFonts w:ascii="GHEA Grapalat" w:hAnsi="GHEA Grapalat"/>
                <w:bCs/>
                <w:iCs/>
                <w:sz w:val="16"/>
                <w:szCs w:val="16"/>
              </w:rPr>
            </w:pPr>
            <w:r w:rsidRPr="003A6C55">
              <w:rPr>
                <w:rFonts w:ascii="GHEA Grapalat" w:hAnsi="GHEA Grapalat"/>
                <w:iCs/>
                <w:sz w:val="16"/>
                <w:szCs w:val="16"/>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Pr="003A6C55">
              <w:rPr>
                <w:rFonts w:ascii="Microsoft JhengHei" w:eastAsia="Microsoft JhengHei" w:hAnsi="Microsoft JhengHei" w:cs="Microsoft JhengHei" w:hint="eastAsia"/>
                <w:iCs/>
                <w:sz w:val="16"/>
                <w:szCs w:val="16"/>
              </w:rPr>
              <w:t>․</w:t>
            </w:r>
            <w:r w:rsidRPr="003A6C55">
              <w:rPr>
                <w:rFonts w:ascii="GHEA Grapalat" w:hAnsi="GHEA Grapalat"/>
                <w:iCs/>
                <w:sz w:val="16"/>
                <w:szCs w:val="16"/>
              </w:rPr>
              <w:t xml:space="preserve"> в административном районе Эребуни города Еревана</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9F1135E"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4830C4">
        <w:rPr>
          <w:rFonts w:ascii="GHEA Grapalat" w:hAnsi="GHEA Grapalat"/>
          <w:b/>
          <w:sz w:val="24"/>
          <w:szCs w:val="24"/>
        </w:rPr>
        <w:t>26/36</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5FE0619A" w14:textId="77777777"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4DD50AC4"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4830C4">
        <w:rPr>
          <w:rFonts w:ascii="GHEA Grapalat" w:hAnsi="GHEA Grapalat"/>
          <w:b/>
        </w:rPr>
        <w:t>26/36</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27DD4018" w14:textId="77777777" w:rsidR="001F6F04" w:rsidRPr="00C715FB" w:rsidRDefault="001F6F04" w:rsidP="00E67857">
      <w:pPr>
        <w:widowControl w:val="0"/>
        <w:ind w:firstLine="567"/>
        <w:jc w:val="right"/>
        <w:rPr>
          <w:rFonts w:ascii="GHEA Grapalat" w:hAnsi="GHEA Grapalat"/>
          <w:b/>
        </w:rPr>
      </w:pPr>
      <w:r w:rsidRPr="00C715FB">
        <w:rPr>
          <w:rFonts w:ascii="GHEA Grapalat" w:hAnsi="GHEA Grapalat"/>
          <w:b/>
        </w:rPr>
        <w:t>Приложение № 4.1</w:t>
      </w:r>
    </w:p>
    <w:p w14:paraId="6DF0A18C" w14:textId="19177FF2"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4830C4">
        <w:rPr>
          <w:rFonts w:ascii="GHEA Grapalat" w:hAnsi="GHEA Grapalat"/>
          <w:b/>
        </w:rPr>
        <w:t>26/36</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C715FB">
        <w:rPr>
          <w:rFonts w:ascii="GHEA Grapalat" w:eastAsiaTheme="minorHAnsi" w:hAnsi="GHEA Grapalat" w:cstheme="minorBidi"/>
        </w:rPr>
        <w:lastRenderedPageBreak/>
        <w:t xml:space="preserve">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101570DD" w:rsidR="000B740C" w:rsidRPr="00594D2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4830C4">
        <w:rPr>
          <w:rFonts w:ascii="GHEA Grapalat" w:hAnsi="GHEA Grapalat"/>
          <w:b/>
          <w:i/>
          <w:sz w:val="22"/>
          <w:szCs w:val="22"/>
        </w:rPr>
        <w:t>26/36</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E67857">
      <w:pPr>
        <w:widowControl w:val="0"/>
        <w:jc w:val="center"/>
        <w:rPr>
          <w:rFonts w:ascii="GHEA Grapalat" w:hAnsi="GHEA Grapalat"/>
          <w:b/>
          <w:sz w:val="22"/>
          <w:szCs w:val="22"/>
        </w:rPr>
      </w:pPr>
    </w:p>
    <w:p w14:paraId="08CD250E"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67857">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67857">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E67857">
      <w:pPr>
        <w:widowControl w:val="0"/>
        <w:rPr>
          <w:rFonts w:ascii="GHEA Grapalat" w:hAnsi="GHEA Grapalat" w:cs="GHEA Grapalat"/>
          <w:b/>
          <w:sz w:val="22"/>
          <w:szCs w:val="22"/>
        </w:rPr>
      </w:pPr>
    </w:p>
    <w:p w14:paraId="57EF0714" w14:textId="77777777" w:rsidR="000B740C" w:rsidRPr="00B138F3" w:rsidRDefault="000B740C" w:rsidP="00E678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6785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67857">
      <w:pPr>
        <w:widowControl w:val="0"/>
        <w:jc w:val="both"/>
        <w:rPr>
          <w:rFonts w:ascii="GHEA Grapalat" w:hAnsi="GHEA Grapalat"/>
          <w:sz w:val="22"/>
          <w:szCs w:val="22"/>
          <w:lang w:val="en-US"/>
        </w:rPr>
      </w:pPr>
      <w:r w:rsidRPr="00B138F3">
        <w:rPr>
          <w:rFonts w:ascii="GHEA Grapalat" w:hAnsi="GHEA Grapalat"/>
          <w:sz w:val="22"/>
          <w:szCs w:val="22"/>
          <w:lang w:val="en-US"/>
        </w:rPr>
        <w:lastRenderedPageBreak/>
        <w:t>_________________________________________________________________________</w:t>
      </w:r>
    </w:p>
    <w:p w14:paraId="0885C019" w14:textId="77777777" w:rsidR="000B740C" w:rsidRPr="00B138F3" w:rsidRDefault="000B740C" w:rsidP="00E6785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6785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678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6785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6785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w:t>
      </w:r>
      <w:r w:rsidRPr="00B138F3">
        <w:rPr>
          <w:rFonts w:ascii="GHEA Grapalat" w:hAnsi="GHEA Grapalat"/>
          <w:sz w:val="22"/>
          <w:szCs w:val="22"/>
        </w:rPr>
        <w:lastRenderedPageBreak/>
        <w:t>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67857">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67857">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6785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67857">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67857">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67857">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6785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67857">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67857">
      <w:pPr>
        <w:widowControl w:val="0"/>
        <w:ind w:right="4250"/>
        <w:rPr>
          <w:rFonts w:ascii="GHEA Grapalat" w:hAnsi="GHEA Grapalat"/>
          <w:sz w:val="22"/>
          <w:szCs w:val="22"/>
        </w:rPr>
      </w:pPr>
    </w:p>
    <w:p w14:paraId="4CEB00C5" w14:textId="77777777" w:rsidR="000B740C" w:rsidRPr="00B138F3" w:rsidRDefault="000B740C" w:rsidP="00E67857">
      <w:pPr>
        <w:widowControl w:val="0"/>
        <w:ind w:right="4250"/>
        <w:rPr>
          <w:rFonts w:ascii="GHEA Grapalat" w:hAnsi="GHEA Grapalat"/>
          <w:sz w:val="22"/>
          <w:szCs w:val="22"/>
        </w:rPr>
      </w:pPr>
    </w:p>
    <w:p w14:paraId="6E896FAA" w14:textId="77777777" w:rsidR="000B740C" w:rsidRPr="004D5A00" w:rsidRDefault="000B740C" w:rsidP="00E67857">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67857">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67857">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67857">
            <w:pPr>
              <w:widowControl w:val="0"/>
              <w:rPr>
                <w:rFonts w:ascii="GHEA Grapalat" w:hAnsi="GHEA Grapalat" w:cs="Sylfaen"/>
              </w:rPr>
            </w:pPr>
          </w:p>
          <w:p w14:paraId="6A7293B4"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67857">
            <w:pPr>
              <w:widowControl w:val="0"/>
              <w:rPr>
                <w:rFonts w:ascii="GHEA Grapalat" w:hAnsi="GHEA Grapalat" w:cs="Sylfaen"/>
              </w:rPr>
            </w:pPr>
          </w:p>
          <w:p w14:paraId="3DF925F4"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67857">
            <w:pPr>
              <w:widowControl w:val="0"/>
              <w:rPr>
                <w:rFonts w:ascii="GHEA Grapalat" w:hAnsi="GHEA Grapalat" w:cs="Sylfaen"/>
              </w:rPr>
            </w:pPr>
          </w:p>
          <w:p w14:paraId="2111277E"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67857">
            <w:pPr>
              <w:widowControl w:val="0"/>
              <w:jc w:val="right"/>
              <w:rPr>
                <w:rFonts w:ascii="GHEA Grapalat" w:hAnsi="GHEA Grapalat" w:cs="Tahoma"/>
              </w:rPr>
            </w:pPr>
          </w:p>
          <w:p w14:paraId="60321A7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67857">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67857">
            <w:pPr>
              <w:widowControl w:val="0"/>
              <w:rPr>
                <w:rFonts w:ascii="GHEA Grapalat" w:hAnsi="GHEA Grapalat"/>
              </w:rPr>
            </w:pPr>
          </w:p>
          <w:p w14:paraId="5FF1DFC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67857">
            <w:pPr>
              <w:widowControl w:val="0"/>
              <w:rPr>
                <w:rFonts w:ascii="GHEA Grapalat" w:hAnsi="GHEA Grapalat" w:cs="Tahoma"/>
              </w:rPr>
            </w:pPr>
          </w:p>
          <w:p w14:paraId="6566130F" w14:textId="77777777" w:rsidR="000B740C" w:rsidRPr="00B138F3" w:rsidRDefault="000B740C"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67857">
            <w:pPr>
              <w:widowControl w:val="0"/>
              <w:rPr>
                <w:rFonts w:ascii="GHEA Grapalat" w:hAnsi="GHEA Grapalat" w:cs="Tahoma"/>
              </w:rPr>
            </w:pPr>
          </w:p>
          <w:p w14:paraId="19C177F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67857">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67857">
            <w:pPr>
              <w:widowControl w:val="0"/>
              <w:rPr>
                <w:rFonts w:ascii="GHEA Grapalat" w:hAnsi="GHEA Grapalat" w:cs="Sylfaen"/>
              </w:rPr>
            </w:pPr>
          </w:p>
          <w:p w14:paraId="7E40E745" w14:textId="77777777" w:rsidR="000B740C" w:rsidRPr="00B138F3" w:rsidRDefault="000B740C"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67857">
            <w:pPr>
              <w:widowControl w:val="0"/>
              <w:rPr>
                <w:rFonts w:ascii="GHEA Grapalat" w:hAnsi="GHEA Grapalat"/>
              </w:rPr>
            </w:pPr>
          </w:p>
          <w:p w14:paraId="7ED9228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67857">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67857">
      <w:pPr>
        <w:widowControl w:val="0"/>
        <w:jc w:val="center"/>
        <w:rPr>
          <w:rFonts w:ascii="GHEA Grapalat" w:hAnsi="GHEA Grapalat" w:cs="Sylfaen"/>
        </w:rPr>
      </w:pPr>
    </w:p>
    <w:p w14:paraId="6DFF6FB2" w14:textId="77777777" w:rsidR="000B740C" w:rsidRPr="00B138F3" w:rsidRDefault="000B740C"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67857">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F9D926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67857">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67857">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67857">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67857">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67857">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67857">
            <w:pPr>
              <w:widowControl w:val="0"/>
              <w:jc w:val="center"/>
              <w:rPr>
                <w:rFonts w:ascii="GHEA Grapalat" w:hAnsi="GHEA Grapalat"/>
                <w:sz w:val="18"/>
                <w:szCs w:val="18"/>
              </w:rPr>
            </w:pPr>
          </w:p>
        </w:tc>
      </w:tr>
    </w:tbl>
    <w:p w14:paraId="20807E37" w14:textId="7C6D8533" w:rsidR="000B740C" w:rsidRDefault="000B740C" w:rsidP="00E67857">
      <w:pPr>
        <w:widowControl w:val="0"/>
        <w:ind w:firstLine="567"/>
        <w:jc w:val="right"/>
        <w:rPr>
          <w:rFonts w:ascii="GHEA Grapalat" w:hAnsi="GHEA Grapalat"/>
          <w:b/>
        </w:rPr>
      </w:pPr>
    </w:p>
    <w:p w14:paraId="109BDF8E" w14:textId="46DBFEF6" w:rsidR="000B740C" w:rsidRDefault="000B740C" w:rsidP="00E67857">
      <w:pPr>
        <w:widowControl w:val="0"/>
        <w:ind w:firstLine="567"/>
        <w:jc w:val="right"/>
        <w:rPr>
          <w:rFonts w:ascii="GHEA Grapalat" w:hAnsi="GHEA Grapalat"/>
          <w:b/>
        </w:rPr>
      </w:pPr>
    </w:p>
    <w:p w14:paraId="00D0FBF0" w14:textId="6C5DCE1F" w:rsidR="000B740C" w:rsidRDefault="000B740C" w:rsidP="00E67857">
      <w:pPr>
        <w:widowControl w:val="0"/>
        <w:ind w:firstLine="567"/>
        <w:jc w:val="right"/>
        <w:rPr>
          <w:rFonts w:ascii="GHEA Grapalat" w:hAnsi="GHEA Grapalat"/>
          <w:b/>
        </w:rPr>
      </w:pPr>
    </w:p>
    <w:p w14:paraId="65B97458" w14:textId="16B14DBB" w:rsidR="000B740C" w:rsidRDefault="000B740C" w:rsidP="00E67857">
      <w:pPr>
        <w:widowControl w:val="0"/>
        <w:ind w:firstLine="567"/>
        <w:jc w:val="right"/>
        <w:rPr>
          <w:rFonts w:ascii="GHEA Grapalat" w:hAnsi="GHEA Grapalat"/>
          <w:b/>
        </w:rPr>
      </w:pPr>
    </w:p>
    <w:p w14:paraId="2AFFB8C8" w14:textId="2F608CD3" w:rsidR="000B740C" w:rsidRDefault="000B740C" w:rsidP="00E67857">
      <w:pPr>
        <w:widowControl w:val="0"/>
        <w:ind w:firstLine="567"/>
        <w:jc w:val="right"/>
        <w:rPr>
          <w:rFonts w:ascii="GHEA Grapalat" w:hAnsi="GHEA Grapalat"/>
          <w:b/>
        </w:rPr>
      </w:pPr>
    </w:p>
    <w:p w14:paraId="26074F06" w14:textId="016F60E4" w:rsidR="000B740C" w:rsidRDefault="000B740C" w:rsidP="00E67857">
      <w:pPr>
        <w:widowControl w:val="0"/>
        <w:ind w:firstLine="567"/>
        <w:jc w:val="right"/>
        <w:rPr>
          <w:rFonts w:ascii="GHEA Grapalat" w:hAnsi="GHEA Grapalat"/>
          <w:b/>
        </w:rPr>
      </w:pPr>
    </w:p>
    <w:p w14:paraId="28E4B7C9" w14:textId="696B7342" w:rsidR="000B740C" w:rsidRDefault="000B740C" w:rsidP="00E67857">
      <w:pPr>
        <w:widowControl w:val="0"/>
        <w:ind w:firstLine="567"/>
        <w:jc w:val="right"/>
        <w:rPr>
          <w:rFonts w:ascii="GHEA Grapalat" w:hAnsi="GHEA Grapalat"/>
          <w:b/>
        </w:rPr>
      </w:pPr>
    </w:p>
    <w:p w14:paraId="5A319D21" w14:textId="3C65DD98" w:rsidR="000B740C" w:rsidRDefault="000B740C" w:rsidP="00E67857">
      <w:pPr>
        <w:widowControl w:val="0"/>
        <w:ind w:firstLine="567"/>
        <w:jc w:val="right"/>
        <w:rPr>
          <w:rFonts w:ascii="GHEA Grapalat" w:hAnsi="GHEA Grapalat"/>
          <w:b/>
        </w:rPr>
      </w:pPr>
    </w:p>
    <w:p w14:paraId="2AF2EB8F" w14:textId="44439089" w:rsidR="000B740C" w:rsidRDefault="000B740C" w:rsidP="00E67857">
      <w:pPr>
        <w:widowControl w:val="0"/>
        <w:ind w:firstLine="567"/>
        <w:jc w:val="right"/>
        <w:rPr>
          <w:rFonts w:ascii="GHEA Grapalat" w:hAnsi="GHEA Grapalat"/>
          <w:b/>
        </w:rPr>
      </w:pPr>
    </w:p>
    <w:p w14:paraId="6F0CAB76" w14:textId="541AC9F3" w:rsidR="000B740C" w:rsidRDefault="000B740C" w:rsidP="00E67857">
      <w:pPr>
        <w:widowControl w:val="0"/>
        <w:ind w:firstLine="567"/>
        <w:jc w:val="right"/>
        <w:rPr>
          <w:rFonts w:ascii="GHEA Grapalat" w:hAnsi="GHEA Grapalat"/>
          <w:b/>
        </w:rPr>
      </w:pPr>
    </w:p>
    <w:p w14:paraId="22C24153" w14:textId="1150E306" w:rsidR="000B740C" w:rsidRDefault="000B740C" w:rsidP="00E67857">
      <w:pPr>
        <w:widowControl w:val="0"/>
        <w:ind w:firstLine="567"/>
        <w:jc w:val="right"/>
        <w:rPr>
          <w:rFonts w:ascii="GHEA Grapalat" w:hAnsi="GHEA Grapalat"/>
          <w:b/>
        </w:rPr>
      </w:pPr>
    </w:p>
    <w:p w14:paraId="672216CC" w14:textId="21D1841A" w:rsidR="000B740C" w:rsidRDefault="000B740C" w:rsidP="00E67857">
      <w:pPr>
        <w:widowControl w:val="0"/>
        <w:ind w:firstLine="567"/>
        <w:jc w:val="right"/>
        <w:rPr>
          <w:rFonts w:ascii="GHEA Grapalat" w:hAnsi="GHEA Grapalat"/>
          <w:b/>
        </w:rPr>
      </w:pPr>
    </w:p>
    <w:p w14:paraId="7DC593D0" w14:textId="1FC47F83" w:rsidR="000B740C" w:rsidRDefault="000B740C" w:rsidP="00E67857">
      <w:pPr>
        <w:widowControl w:val="0"/>
        <w:ind w:firstLine="567"/>
        <w:jc w:val="right"/>
        <w:rPr>
          <w:rFonts w:ascii="GHEA Grapalat" w:hAnsi="GHEA Grapalat"/>
          <w:b/>
        </w:rPr>
      </w:pPr>
    </w:p>
    <w:p w14:paraId="505C7C43" w14:textId="0717EE9C" w:rsidR="000B740C" w:rsidRDefault="000B740C" w:rsidP="00E67857">
      <w:pPr>
        <w:widowControl w:val="0"/>
        <w:ind w:firstLine="567"/>
        <w:jc w:val="right"/>
        <w:rPr>
          <w:rFonts w:ascii="GHEA Grapalat" w:hAnsi="GHEA Grapalat"/>
          <w:b/>
        </w:rPr>
      </w:pPr>
    </w:p>
    <w:p w14:paraId="3C298919" w14:textId="207D674A" w:rsidR="000B740C" w:rsidRDefault="000B740C" w:rsidP="00E67857">
      <w:pPr>
        <w:widowControl w:val="0"/>
        <w:ind w:firstLine="567"/>
        <w:jc w:val="right"/>
        <w:rPr>
          <w:rFonts w:ascii="GHEA Grapalat" w:hAnsi="GHEA Grapalat"/>
          <w:b/>
        </w:rPr>
      </w:pPr>
    </w:p>
    <w:p w14:paraId="05F0483F" w14:textId="6E103B80" w:rsidR="000B740C" w:rsidRDefault="000B740C" w:rsidP="00E67857">
      <w:pPr>
        <w:widowControl w:val="0"/>
        <w:ind w:firstLine="567"/>
        <w:jc w:val="right"/>
        <w:rPr>
          <w:rFonts w:ascii="GHEA Grapalat" w:hAnsi="GHEA Grapalat"/>
          <w:b/>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4DBB779B"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4830C4">
        <w:rPr>
          <w:rFonts w:ascii="GHEA Grapalat" w:hAnsi="GHEA Grapalat"/>
          <w:b/>
          <w:sz w:val="24"/>
          <w:szCs w:val="24"/>
        </w:rPr>
        <w:t>26/36</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53CA6C92" w14:textId="77777777" w:rsidR="00E93F76" w:rsidRPr="00B138F3" w:rsidRDefault="00E93F76" w:rsidP="00E67857">
      <w:pPr>
        <w:widowControl w:val="0"/>
        <w:jc w:val="right"/>
        <w:rPr>
          <w:rFonts w:ascii="GHEA Grapalat" w:hAnsi="GHEA Grapalat" w:cs="GHEA Grapalat"/>
          <w:i/>
        </w:rPr>
      </w:pPr>
      <w:r w:rsidRPr="00B138F3">
        <w:rPr>
          <w:rFonts w:ascii="GHEA Grapalat" w:hAnsi="GHEA Grapalat"/>
          <w:i/>
        </w:rPr>
        <w:t>Приложение № 5.1</w:t>
      </w:r>
    </w:p>
    <w:p w14:paraId="17B3F89B" w14:textId="08E6A55A" w:rsidR="00E93F76" w:rsidRPr="00B138F3" w:rsidRDefault="00E93F76" w:rsidP="00E6785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r>
      <w:r w:rsidRPr="00B138F3">
        <w:rPr>
          <w:rFonts w:ascii="GHEA Grapalat" w:hAnsi="GHEA Grapalat"/>
          <w:i/>
        </w:rPr>
        <w:lastRenderedPageBreak/>
        <w:t>под кодом "</w:t>
      </w:r>
      <w:r>
        <w:rPr>
          <w:rFonts w:ascii="GHEA Grapalat" w:hAnsi="GHEA Grapalat"/>
          <w:i/>
        </w:rPr>
        <w:t>EQ-BMAShDzB-</w:t>
      </w:r>
      <w:r w:rsidR="004830C4">
        <w:rPr>
          <w:rFonts w:ascii="GHEA Grapalat" w:hAnsi="GHEA Grapalat"/>
          <w:i/>
        </w:rPr>
        <w:t>26/36</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67857">
      <w:pPr>
        <w:widowControl w:val="0"/>
        <w:jc w:val="center"/>
        <w:rPr>
          <w:rFonts w:ascii="GHEA Grapalat" w:hAnsi="GHEA Grapalat"/>
          <w:b/>
        </w:rPr>
      </w:pPr>
    </w:p>
    <w:p w14:paraId="4E980405"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6785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6785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67857">
      <w:pPr>
        <w:widowControl w:val="0"/>
        <w:rPr>
          <w:rFonts w:ascii="GHEA Grapalat" w:hAnsi="GHEA Grapalat" w:cs="GHEA Grapalat"/>
          <w:b/>
        </w:rPr>
      </w:pPr>
    </w:p>
    <w:p w14:paraId="72188547" w14:textId="77777777" w:rsidR="00E93F76" w:rsidRPr="00B138F3" w:rsidRDefault="00E93F76" w:rsidP="00E6785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6785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6785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6785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67857">
      <w:pPr>
        <w:widowControl w:val="0"/>
        <w:jc w:val="center"/>
        <w:rPr>
          <w:rFonts w:ascii="GHEA Grapalat" w:hAnsi="GHEA Grapalat"/>
          <w:b/>
        </w:rPr>
      </w:pPr>
    </w:p>
    <w:p w14:paraId="47B2E776" w14:textId="77777777" w:rsidR="00E93F76" w:rsidRPr="00B138F3" w:rsidRDefault="00E93F76" w:rsidP="00E67857">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6785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6785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6785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6731DD3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67857">
      <w:pPr>
        <w:widowControl w:val="0"/>
        <w:jc w:val="center"/>
        <w:rPr>
          <w:rFonts w:ascii="GHEA Grapalat" w:hAnsi="GHEA Grapalat"/>
          <w:b/>
        </w:rPr>
      </w:pPr>
    </w:p>
    <w:p w14:paraId="1A3931EE" w14:textId="77777777" w:rsidR="00E93F76" w:rsidRPr="00572A57" w:rsidRDefault="00E93F76" w:rsidP="00E67857">
      <w:pPr>
        <w:widowControl w:val="0"/>
        <w:jc w:val="center"/>
        <w:rPr>
          <w:rFonts w:ascii="GHEA Grapalat" w:hAnsi="GHEA Grapalat"/>
          <w:b/>
        </w:rPr>
      </w:pPr>
    </w:p>
    <w:p w14:paraId="1F3D2C23" w14:textId="77777777" w:rsidR="00E93F76" w:rsidRPr="00572A57" w:rsidRDefault="00E93F76" w:rsidP="00E67857">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67857">
      <w:pPr>
        <w:widowControl w:val="0"/>
        <w:jc w:val="center"/>
        <w:rPr>
          <w:rFonts w:ascii="GHEA Grapalat" w:hAnsi="GHEA Grapalat" w:cs="GHEA Grapalat"/>
          <w:b/>
          <w:bCs/>
        </w:rPr>
      </w:pPr>
    </w:p>
    <w:p w14:paraId="23051190" w14:textId="77777777" w:rsidR="00E93F76" w:rsidRPr="00B138F3" w:rsidRDefault="00E93F76" w:rsidP="00E6785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6785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6785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6785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4B72F61C"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67857">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67857">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67857">
            <w:pPr>
              <w:widowControl w:val="0"/>
              <w:rPr>
                <w:rFonts w:ascii="GHEA Grapalat" w:hAnsi="GHEA Grapalat" w:cs="Sylfaen"/>
              </w:rPr>
            </w:pPr>
          </w:p>
          <w:p w14:paraId="53E93198"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67857">
            <w:pPr>
              <w:widowControl w:val="0"/>
              <w:rPr>
                <w:rFonts w:ascii="GHEA Grapalat" w:hAnsi="GHEA Grapalat" w:cs="Sylfaen"/>
              </w:rPr>
            </w:pPr>
          </w:p>
          <w:p w14:paraId="5C8C9736"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67857">
            <w:pPr>
              <w:widowControl w:val="0"/>
              <w:rPr>
                <w:rFonts w:ascii="GHEA Grapalat" w:hAnsi="GHEA Grapalat" w:cs="Sylfaen"/>
              </w:rPr>
            </w:pPr>
          </w:p>
          <w:p w14:paraId="30D2A2D6" w14:textId="77777777" w:rsidR="00E93F76" w:rsidRPr="00B138F3" w:rsidRDefault="00E93F76"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67857">
            <w:pPr>
              <w:widowControl w:val="0"/>
              <w:rPr>
                <w:rFonts w:ascii="GHEA Grapalat" w:hAnsi="GHEA Grapalat" w:cs="Sylfaen"/>
              </w:rPr>
            </w:pPr>
          </w:p>
          <w:p w14:paraId="2197EB2E"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67857">
            <w:pPr>
              <w:widowControl w:val="0"/>
              <w:jc w:val="right"/>
              <w:rPr>
                <w:rFonts w:ascii="GHEA Grapalat" w:hAnsi="GHEA Grapalat" w:cs="Tahoma"/>
              </w:rPr>
            </w:pPr>
          </w:p>
          <w:p w14:paraId="3ACD387A"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67857">
            <w:pPr>
              <w:widowControl w:val="0"/>
              <w:rPr>
                <w:rFonts w:ascii="GHEA Grapalat" w:hAnsi="GHEA Grapalat" w:cs="Sylfaen"/>
              </w:rPr>
            </w:pPr>
          </w:p>
          <w:p w14:paraId="0857BA8C" w14:textId="77777777" w:rsidR="00E93F76" w:rsidRPr="00B138F3" w:rsidRDefault="00E93F76"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67857">
            <w:pPr>
              <w:widowControl w:val="0"/>
              <w:rPr>
                <w:rFonts w:ascii="GHEA Grapalat" w:hAnsi="GHEA Grapalat"/>
              </w:rPr>
            </w:pPr>
          </w:p>
          <w:p w14:paraId="3E73252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67857">
            <w:pPr>
              <w:widowControl w:val="0"/>
              <w:rPr>
                <w:rFonts w:ascii="GHEA Grapalat" w:hAnsi="GHEA Grapalat" w:cs="Tahoma"/>
              </w:rPr>
            </w:pPr>
          </w:p>
          <w:p w14:paraId="50CB2A77" w14:textId="77777777" w:rsidR="00E93F76" w:rsidRPr="00B138F3" w:rsidRDefault="00E93F76"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67857">
            <w:pPr>
              <w:widowControl w:val="0"/>
              <w:rPr>
                <w:rFonts w:ascii="GHEA Grapalat" w:hAnsi="GHEA Grapalat" w:cs="Tahoma"/>
              </w:rPr>
            </w:pPr>
          </w:p>
          <w:p w14:paraId="46BD458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67857">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67857">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8AB831E" w14:textId="77777777" w:rsidR="00E93F76" w:rsidRPr="00B138F3" w:rsidRDefault="00E93F76" w:rsidP="00E67857">
            <w:pPr>
              <w:widowControl w:val="0"/>
              <w:rPr>
                <w:rFonts w:ascii="GHEA Grapalat" w:hAnsi="GHEA Grapalat" w:cs="Sylfaen"/>
              </w:rPr>
            </w:pPr>
          </w:p>
          <w:p w14:paraId="26D1E5B3" w14:textId="77777777" w:rsidR="00E93F76" w:rsidRPr="00B138F3" w:rsidRDefault="00E93F76"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67857">
            <w:pPr>
              <w:widowControl w:val="0"/>
              <w:rPr>
                <w:rFonts w:ascii="GHEA Grapalat" w:hAnsi="GHEA Grapalat"/>
              </w:rPr>
            </w:pPr>
          </w:p>
          <w:p w14:paraId="5667971F"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67857">
      <w:pPr>
        <w:widowControl w:val="0"/>
        <w:jc w:val="center"/>
        <w:rPr>
          <w:rFonts w:ascii="GHEA Grapalat" w:hAnsi="GHEA Grapalat" w:cs="Sylfaen"/>
        </w:rPr>
      </w:pPr>
    </w:p>
    <w:p w14:paraId="45716D01" w14:textId="77777777" w:rsidR="00E93F76" w:rsidRPr="00B138F3" w:rsidRDefault="00E93F76"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67857">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7D0CD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67857">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67857">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67857">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67857">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67857">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67857">
            <w:pPr>
              <w:widowControl w:val="0"/>
              <w:jc w:val="center"/>
              <w:rPr>
                <w:rFonts w:ascii="GHEA Grapalat" w:hAnsi="GHEA Grapalat"/>
                <w:sz w:val="18"/>
                <w:szCs w:val="18"/>
              </w:rPr>
            </w:pPr>
          </w:p>
        </w:tc>
      </w:tr>
    </w:tbl>
    <w:p w14:paraId="2E141731" w14:textId="57721142" w:rsidR="00E93F76" w:rsidRDefault="00E93F76" w:rsidP="00E67857">
      <w:pPr>
        <w:pStyle w:val="BodyTextIndent3"/>
        <w:widowControl w:val="0"/>
        <w:spacing w:line="240" w:lineRule="auto"/>
        <w:jc w:val="right"/>
        <w:rPr>
          <w:rFonts w:ascii="GHEA Grapalat" w:hAnsi="GHEA Grapalat"/>
          <w:b/>
          <w:sz w:val="24"/>
          <w:szCs w:val="24"/>
        </w:rPr>
      </w:pPr>
    </w:p>
    <w:p w14:paraId="4E0CE86B" w14:textId="603D29BC" w:rsidR="00E93F76" w:rsidRDefault="00E93F76" w:rsidP="00E67857">
      <w:pPr>
        <w:pStyle w:val="BodyTextIndent3"/>
        <w:widowControl w:val="0"/>
        <w:spacing w:line="240" w:lineRule="auto"/>
        <w:jc w:val="right"/>
        <w:rPr>
          <w:rFonts w:ascii="GHEA Grapalat" w:hAnsi="GHEA Grapalat"/>
          <w:b/>
          <w:sz w:val="24"/>
          <w:szCs w:val="24"/>
        </w:rPr>
      </w:pPr>
    </w:p>
    <w:p w14:paraId="2576FB79" w14:textId="609A1331" w:rsidR="00E93F76" w:rsidRDefault="00E93F76" w:rsidP="00E67857">
      <w:pPr>
        <w:pStyle w:val="BodyTextIndent3"/>
        <w:widowControl w:val="0"/>
        <w:spacing w:line="240" w:lineRule="auto"/>
        <w:jc w:val="right"/>
        <w:rPr>
          <w:rFonts w:ascii="GHEA Grapalat" w:hAnsi="GHEA Grapalat"/>
          <w:b/>
          <w:sz w:val="24"/>
          <w:szCs w:val="24"/>
        </w:rPr>
      </w:pPr>
    </w:p>
    <w:p w14:paraId="11DF2E86" w14:textId="3A08777D" w:rsidR="00E93F76" w:rsidRDefault="00E93F76" w:rsidP="00E67857">
      <w:pPr>
        <w:pStyle w:val="BodyTextIndent3"/>
        <w:widowControl w:val="0"/>
        <w:spacing w:line="240" w:lineRule="auto"/>
        <w:jc w:val="right"/>
        <w:rPr>
          <w:rFonts w:ascii="GHEA Grapalat" w:hAnsi="GHEA Grapalat"/>
          <w:b/>
          <w:sz w:val="24"/>
          <w:szCs w:val="24"/>
        </w:rPr>
      </w:pPr>
    </w:p>
    <w:p w14:paraId="71DCC1B6" w14:textId="3D005203" w:rsidR="00E93F76" w:rsidRDefault="00E93F76" w:rsidP="00E67857">
      <w:pPr>
        <w:pStyle w:val="BodyTextIndent3"/>
        <w:widowControl w:val="0"/>
        <w:spacing w:line="240" w:lineRule="auto"/>
        <w:jc w:val="right"/>
        <w:rPr>
          <w:rFonts w:ascii="GHEA Grapalat" w:hAnsi="GHEA Grapalat"/>
          <w:b/>
          <w:sz w:val="24"/>
          <w:szCs w:val="24"/>
        </w:rPr>
      </w:pPr>
    </w:p>
    <w:p w14:paraId="50571056" w14:textId="371A8584" w:rsidR="00E93F76" w:rsidRDefault="00E93F76" w:rsidP="00E67857">
      <w:pPr>
        <w:pStyle w:val="BodyTextIndent3"/>
        <w:widowControl w:val="0"/>
        <w:spacing w:line="240" w:lineRule="auto"/>
        <w:jc w:val="right"/>
        <w:rPr>
          <w:rFonts w:ascii="GHEA Grapalat" w:hAnsi="GHEA Grapalat"/>
          <w:b/>
          <w:sz w:val="24"/>
          <w:szCs w:val="24"/>
        </w:rPr>
      </w:pPr>
    </w:p>
    <w:p w14:paraId="0F80DD5E" w14:textId="5DB90C67" w:rsidR="00E93F76" w:rsidRDefault="00E93F76" w:rsidP="00E67857">
      <w:pPr>
        <w:pStyle w:val="BodyTextIndent3"/>
        <w:widowControl w:val="0"/>
        <w:spacing w:line="240" w:lineRule="auto"/>
        <w:jc w:val="right"/>
        <w:rPr>
          <w:rFonts w:ascii="GHEA Grapalat" w:hAnsi="GHEA Grapalat"/>
          <w:b/>
          <w:sz w:val="24"/>
          <w:szCs w:val="24"/>
        </w:rPr>
      </w:pPr>
    </w:p>
    <w:p w14:paraId="1F1DC089" w14:textId="536FF793" w:rsidR="00E93F76" w:rsidRDefault="00E93F76" w:rsidP="00E67857">
      <w:pPr>
        <w:pStyle w:val="BodyTextIndent3"/>
        <w:widowControl w:val="0"/>
        <w:spacing w:line="240" w:lineRule="auto"/>
        <w:jc w:val="right"/>
        <w:rPr>
          <w:rFonts w:ascii="GHEA Grapalat" w:hAnsi="GHEA Grapalat"/>
          <w:b/>
          <w:sz w:val="24"/>
          <w:szCs w:val="24"/>
        </w:rPr>
      </w:pPr>
    </w:p>
    <w:p w14:paraId="097997E6" w14:textId="18C50FB3" w:rsidR="00E93F76" w:rsidRDefault="00E93F76" w:rsidP="00E67857">
      <w:pPr>
        <w:pStyle w:val="BodyTextIndent3"/>
        <w:widowControl w:val="0"/>
        <w:spacing w:line="240" w:lineRule="auto"/>
        <w:jc w:val="right"/>
        <w:rPr>
          <w:rFonts w:ascii="GHEA Grapalat" w:hAnsi="GHEA Grapalat"/>
          <w:b/>
          <w:sz w:val="24"/>
          <w:szCs w:val="24"/>
        </w:rPr>
      </w:pPr>
    </w:p>
    <w:p w14:paraId="5AF801E5" w14:textId="776D8D0C" w:rsidR="00E93F76" w:rsidRDefault="00E93F76" w:rsidP="00E67857">
      <w:pPr>
        <w:pStyle w:val="BodyTextIndent3"/>
        <w:widowControl w:val="0"/>
        <w:spacing w:line="240" w:lineRule="auto"/>
        <w:jc w:val="right"/>
        <w:rPr>
          <w:rFonts w:ascii="GHEA Grapalat" w:hAnsi="GHEA Grapalat"/>
          <w:b/>
          <w:sz w:val="24"/>
          <w:szCs w:val="24"/>
        </w:rPr>
      </w:pPr>
    </w:p>
    <w:p w14:paraId="40C903EA" w14:textId="77777777" w:rsidR="00E93F76" w:rsidRDefault="00E93F76" w:rsidP="00E67857">
      <w:pPr>
        <w:pStyle w:val="BodyTextIndent3"/>
        <w:widowControl w:val="0"/>
        <w:spacing w:line="240" w:lineRule="auto"/>
        <w:jc w:val="right"/>
        <w:rPr>
          <w:rFonts w:ascii="GHEA Grapalat" w:hAnsi="GHEA Grapalat"/>
          <w:b/>
          <w:sz w:val="24"/>
          <w:szCs w:val="24"/>
        </w:rPr>
      </w:pPr>
    </w:p>
    <w:p w14:paraId="14419DCB" w14:textId="77777777" w:rsidR="007E3700" w:rsidRDefault="007E3700" w:rsidP="00E67857">
      <w:pPr>
        <w:pStyle w:val="BodyTextIndent3"/>
        <w:widowControl w:val="0"/>
        <w:spacing w:line="240" w:lineRule="auto"/>
        <w:jc w:val="right"/>
        <w:rPr>
          <w:rFonts w:ascii="GHEA Grapalat" w:hAnsi="GHEA Grapalat"/>
          <w:b/>
          <w:sz w:val="24"/>
          <w:szCs w:val="24"/>
        </w:rPr>
      </w:pPr>
    </w:p>
    <w:p w14:paraId="5A797361" w14:textId="77777777" w:rsidR="007E3700" w:rsidRDefault="007E3700" w:rsidP="00E67857">
      <w:pPr>
        <w:pStyle w:val="BodyTextIndent3"/>
        <w:widowControl w:val="0"/>
        <w:spacing w:line="240" w:lineRule="auto"/>
        <w:jc w:val="right"/>
        <w:rPr>
          <w:rFonts w:ascii="GHEA Grapalat" w:hAnsi="GHEA Grapalat"/>
          <w:b/>
          <w:sz w:val="24"/>
          <w:szCs w:val="24"/>
        </w:rPr>
      </w:pPr>
    </w:p>
    <w:p w14:paraId="078C3532" w14:textId="77777777" w:rsidR="007E3700" w:rsidRDefault="007E3700" w:rsidP="00E67857">
      <w:pPr>
        <w:pStyle w:val="BodyTextIndent3"/>
        <w:widowControl w:val="0"/>
        <w:spacing w:line="240" w:lineRule="auto"/>
        <w:jc w:val="right"/>
        <w:rPr>
          <w:rFonts w:ascii="GHEA Grapalat" w:hAnsi="GHEA Grapalat"/>
          <w:b/>
          <w:sz w:val="24"/>
          <w:szCs w:val="24"/>
        </w:rPr>
      </w:pPr>
    </w:p>
    <w:p w14:paraId="6922D68B" w14:textId="004C3B51"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38967006"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4830C4">
        <w:rPr>
          <w:rFonts w:ascii="GHEA Grapalat" w:hAnsi="GHEA Grapalat"/>
          <w:b/>
          <w:sz w:val="24"/>
          <w:szCs w:val="24"/>
        </w:rPr>
        <w:t>26/36</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4E9D1AE1" w:rsidR="00BB28C8" w:rsidRPr="009F3DC7" w:rsidRDefault="00BB28C8" w:rsidP="009D5BC4">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3A6C55">
        <w:rPr>
          <w:rFonts w:ascii="GHEA Grapalat" w:hAnsi="GHEA Grapalat"/>
        </w:rPr>
        <w:t xml:space="preserve"> установленной Приложением № 1 к настоящему Договору</w:t>
      </w:r>
      <w:r w:rsidR="00A874F6" w:rsidRPr="003A6C55">
        <w:rPr>
          <w:rFonts w:ascii="GHEA Grapalat" w:hAnsi="GHEA Grapalat"/>
        </w:rPr>
        <w:t xml:space="preserve"> </w:t>
      </w:r>
      <w:r w:rsidRPr="009F3DC7">
        <w:rPr>
          <w:rFonts w:ascii="GHEA Grapalat" w:hAnsi="GHEA Grapalat"/>
        </w:rPr>
        <w:t xml:space="preserve">(далее </w:t>
      </w:r>
      <w:r>
        <w:rPr>
          <w:rFonts w:ascii="GHEA Grapalat" w:hAnsi="GHEA Grapalat"/>
        </w:rPr>
        <w:t xml:space="preserve">— договор), </w:t>
      </w:r>
      <w:r w:rsidR="003A6C55" w:rsidRPr="003A6C55">
        <w:rPr>
          <w:rFonts w:ascii="GHEA Grapalat" w:hAnsi="GHEA Grapalat"/>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003A6C55" w:rsidRPr="003A6C55">
        <w:rPr>
          <w:rFonts w:ascii="Microsoft JhengHei" w:eastAsia="Microsoft JhengHei" w:hAnsi="Microsoft JhengHei" w:cs="Microsoft JhengHei" w:hint="eastAsia"/>
        </w:rPr>
        <w:t>․</w:t>
      </w:r>
      <w:r w:rsidR="003A6C55" w:rsidRPr="003A6C55">
        <w:rPr>
          <w:rFonts w:ascii="GHEA Grapalat" w:hAnsi="GHEA Grapalat"/>
        </w:rPr>
        <w:t xml:space="preserve"> в административном районе Эребуни города Еревана</w:t>
      </w:r>
      <w:r w:rsidR="003A6C55">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67857">
      <w:pPr>
        <w:widowControl w:val="0"/>
        <w:tabs>
          <w:tab w:val="left" w:pos="1276"/>
        </w:tabs>
        <w:ind w:firstLine="567"/>
        <w:jc w:val="both"/>
        <w:rPr>
          <w:rFonts w:ascii="GHEA Grapalat" w:hAnsi="GHEA Grapalat" w:cs="Times Armenian"/>
        </w:rPr>
      </w:pP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0"/>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1F38BEAC"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874F6" w:rsidRPr="00A874F6">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E67857">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9"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0"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0"/>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1238"/>
        <w:gridCol w:w="4605"/>
        <w:gridCol w:w="3444"/>
      </w:tblGrid>
      <w:tr w:rsidR="0065368E" w:rsidRPr="001604A6" w14:paraId="554944D3"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EF731" w14:textId="77777777" w:rsidR="0065368E" w:rsidRPr="001604A6" w:rsidRDefault="0065368E" w:rsidP="00C102EF">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en-US"/>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E073E" w14:textId="52257F49"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Нарушение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89357" w14:textId="190674D7"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Ответственность</w:t>
            </w:r>
          </w:p>
        </w:tc>
      </w:tr>
      <w:tr w:rsidR="0065368E" w:rsidRPr="001604A6" w14:paraId="04449AD7"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232C8"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C32495" w14:textId="2AB664F0"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Правильная организация строительной площадки, отсутствие меблировки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5F40C4" w14:textId="6D34AA6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0BC29981"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F4D27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3C01F2" w14:textId="08E69C1F"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Несоблюдение норм технической безопасности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23500B" w14:textId="3D23CA8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4ED75D02"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7A5BB"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DD5CB" w14:textId="5D7E02F2"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Санитарии и экологических норм, несоблюдение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2FA4F0" w14:textId="79C9D0F7"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2EF995EE"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7FD0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53C812" w14:textId="681248E3"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Строителей форме на строительство организации, осуществляющей логотипа отсутствие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2F270A" w14:textId="3342D2A5"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3FF83A19" w14:textId="77777777" w:rsidTr="00C102EF">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9A97F"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E84566" w14:textId="0C90EFF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В соответствии с нормами, установленными комитетом по градостроительству, отсутствие устройств видеозаписи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5A298A" w14:textId="10E0051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 – в размере 10% от договорной цены При повторении во второй раз расторжение контракта</w:t>
            </w:r>
          </w:p>
        </w:tc>
      </w:tr>
    </w:tbl>
    <w:p w14:paraId="5E9D76A7" w14:textId="77777777" w:rsidR="007A0FC0" w:rsidRPr="0065368E" w:rsidRDefault="007A0FC0" w:rsidP="00E67857">
      <w:pPr>
        <w:widowControl w:val="0"/>
        <w:tabs>
          <w:tab w:val="left" w:pos="1134"/>
        </w:tabs>
        <w:ind w:firstLine="567"/>
        <w:jc w:val="both"/>
        <w:rPr>
          <w:rFonts w:ascii="GHEA Grapalat" w:hAnsi="GHEA Grapalat"/>
          <w:lang w:val="hy-AM"/>
        </w:rPr>
      </w:pPr>
    </w:p>
    <w:p w14:paraId="59DDC7CC"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9F3DC7">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4"/>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5"/>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1"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 xml:space="preserve">В случае необходимости в проект договора могут быть включены не </w:t>
      </w:r>
      <w:r w:rsidRPr="009F3DC7">
        <w:rPr>
          <w:rFonts w:ascii="GHEA Grapalat" w:hAnsi="GHEA Grapalat"/>
          <w:i/>
        </w:rPr>
        <w:lastRenderedPageBreak/>
        <w:t>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15"/>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p w14:paraId="2B767619" w14:textId="77777777" w:rsidR="001F48BD" w:rsidRPr="00E71B18" w:rsidRDefault="001F48BD" w:rsidP="00E67857">
      <w:pPr>
        <w:widowControl w:val="0"/>
        <w:ind w:firstLine="567"/>
        <w:jc w:val="center"/>
        <w:rPr>
          <w:rFonts w:ascii="GHEA Grapalat" w:hAnsi="GHEA Grapalat"/>
          <w:b/>
          <w:sz w:val="28"/>
          <w:szCs w:val="28"/>
        </w:rPr>
      </w:pPr>
    </w:p>
    <w:p w14:paraId="479ACCC9" w14:textId="3A44CBC5" w:rsidR="00BB28C8" w:rsidRDefault="008B56A4" w:rsidP="00E67857">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6DC6A1BC" w14:textId="19A3151A" w:rsidR="002C4D9F" w:rsidRPr="000D75FB" w:rsidRDefault="00BB28C8" w:rsidP="000D75FB">
      <w:pPr>
        <w:widowControl w:val="0"/>
        <w:ind w:firstLine="567"/>
        <w:jc w:val="center"/>
        <w:rPr>
          <w:rFonts w:ascii="GHEA Grapalat" w:hAnsi="GHEA Grapalat"/>
          <w:sz w:val="20"/>
          <w:szCs w:val="20"/>
        </w:rPr>
      </w:pPr>
      <w:r w:rsidRPr="009F3DC7">
        <w:rPr>
          <w:rFonts w:ascii="GHEA Grapalat" w:hAnsi="GHEA Grapalat"/>
          <w:b/>
        </w:rPr>
        <w:t>ВЫПОЛНЕНИЯ РАБОТ</w:t>
      </w:r>
      <w:r w:rsidRPr="009F3DC7">
        <w:rPr>
          <w:rFonts w:ascii="GHEA Grapalat" w:hAnsi="GHEA Grapalat"/>
        </w:rPr>
        <w:t xml:space="preserve"> </w:t>
      </w:r>
      <w:r w:rsidR="000D75FB" w:rsidRPr="000D75FB">
        <w:rPr>
          <w:rFonts w:ascii="GHEA Grapalat" w:hAnsi="GHEA Grapalat"/>
          <w:sz w:val="20"/>
          <w:szCs w:val="20"/>
        </w:rPr>
        <w:t>«</w:t>
      </w:r>
      <w:r w:rsidR="000D75FB" w:rsidRPr="000D75FB">
        <w:rPr>
          <w:rFonts w:ascii="GHEA Grapalat" w:hAnsi="GHEA Grapalat"/>
          <w:iCs/>
          <w:sz w:val="20"/>
          <w:szCs w:val="20"/>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000D75FB" w:rsidRPr="000D75FB">
        <w:rPr>
          <w:rFonts w:ascii="Microsoft JhengHei" w:eastAsia="Microsoft JhengHei" w:hAnsi="Microsoft JhengHei" w:cs="Microsoft JhengHei" w:hint="eastAsia"/>
          <w:iCs/>
          <w:sz w:val="20"/>
          <w:szCs w:val="20"/>
        </w:rPr>
        <w:t>․</w:t>
      </w:r>
      <w:r w:rsidR="000D75FB" w:rsidRPr="000D75FB">
        <w:rPr>
          <w:rFonts w:ascii="GHEA Grapalat" w:hAnsi="GHEA Grapalat"/>
          <w:iCs/>
          <w:sz w:val="20"/>
          <w:szCs w:val="20"/>
        </w:rPr>
        <w:t xml:space="preserve"> в административном районе Эребуни города Еревана</w:t>
      </w:r>
      <w:r w:rsidR="000D75FB" w:rsidRPr="000D75FB">
        <w:rPr>
          <w:rFonts w:ascii="GHEA Grapalat" w:hAnsi="GHEA Grapalat"/>
          <w:iCs/>
          <w:sz w:val="20"/>
          <w:szCs w:val="20"/>
        </w:rPr>
        <w:t>»</w:t>
      </w:r>
      <w:r w:rsidR="002C4D9F" w:rsidRPr="000D75FB">
        <w:rPr>
          <w:rFonts w:ascii="GHEA Grapalat" w:hAnsi="GHEA Grapalat"/>
          <w:iCs/>
          <w:sz w:val="20"/>
          <w:szCs w:val="20"/>
        </w:rPr>
        <w:t xml:space="preserve"> </w:t>
      </w:r>
    </w:p>
    <w:p w14:paraId="0B3E80F1" w14:textId="77777777" w:rsidR="008F683C" w:rsidRDefault="008F683C" w:rsidP="00E67857">
      <w:pPr>
        <w:tabs>
          <w:tab w:val="left" w:pos="9980"/>
        </w:tabs>
        <w:jc w:val="center"/>
        <w:rPr>
          <w:rFonts w:ascii="GHEA Grapalat" w:hAnsi="GHEA Grapalat" w:cs="Sylfaen"/>
          <w:b/>
        </w:rPr>
      </w:pPr>
    </w:p>
    <w:tbl>
      <w:tblPr>
        <w:tblW w:w="9924" w:type="dxa"/>
        <w:tblInd w:w="113" w:type="dxa"/>
        <w:tblLook w:val="04A0" w:firstRow="1" w:lastRow="0" w:firstColumn="1" w:lastColumn="0" w:noHBand="0" w:noVBand="1"/>
      </w:tblPr>
      <w:tblGrid>
        <w:gridCol w:w="517"/>
        <w:gridCol w:w="4248"/>
        <w:gridCol w:w="715"/>
        <w:gridCol w:w="1067"/>
        <w:gridCol w:w="1167"/>
        <w:gridCol w:w="1980"/>
        <w:gridCol w:w="8"/>
        <w:gridCol w:w="214"/>
        <w:gridCol w:w="8"/>
      </w:tblGrid>
      <w:tr w:rsidR="000D75FB" w:rsidRPr="000D75FB" w14:paraId="5708AEB8" w14:textId="77777777" w:rsidTr="000D75FB">
        <w:trPr>
          <w:gridAfter w:val="3"/>
          <w:wAfter w:w="230" w:type="dxa"/>
          <w:trHeight w:val="345"/>
        </w:trPr>
        <w:tc>
          <w:tcPr>
            <w:tcW w:w="517" w:type="dxa"/>
            <w:tcBorders>
              <w:top w:val="single" w:sz="4" w:space="0" w:color="auto"/>
              <w:left w:val="single" w:sz="4" w:space="0" w:color="auto"/>
              <w:bottom w:val="single" w:sz="4" w:space="0" w:color="auto"/>
              <w:right w:val="single" w:sz="4" w:space="0" w:color="auto"/>
            </w:tcBorders>
            <w:noWrap/>
            <w:vAlign w:val="bottom"/>
            <w:hideMark/>
          </w:tcPr>
          <w:p w14:paraId="0D071ACB" w14:textId="77777777" w:rsidR="000D75FB" w:rsidRPr="000D75FB" w:rsidRDefault="000D75FB" w:rsidP="000D75FB">
            <w:pPr>
              <w:rPr>
                <w:rFonts w:ascii="Arial Armenian" w:hAnsi="Arial Armenian" w:cs="Arial"/>
                <w:sz w:val="20"/>
                <w:szCs w:val="20"/>
                <w:lang w:val="en-US" w:eastAsia="en-US" w:bidi="ar-SA"/>
              </w:rPr>
            </w:pPr>
            <w:r w:rsidRPr="000D75FB">
              <w:rPr>
                <w:rFonts w:ascii="Arial Armenian" w:hAnsi="Arial Armenian" w:cs="Arial"/>
                <w:sz w:val="20"/>
                <w:szCs w:val="20"/>
                <w:lang w:val="en-US" w:eastAsia="en-US" w:bidi="ar-SA"/>
              </w:rPr>
              <w:t> </w:t>
            </w:r>
          </w:p>
        </w:tc>
        <w:tc>
          <w:tcPr>
            <w:tcW w:w="4248" w:type="dxa"/>
            <w:tcBorders>
              <w:top w:val="single" w:sz="4" w:space="0" w:color="auto"/>
              <w:left w:val="nil"/>
              <w:bottom w:val="single" w:sz="4" w:space="0" w:color="auto"/>
              <w:right w:val="single" w:sz="4" w:space="0" w:color="auto"/>
            </w:tcBorders>
            <w:noWrap/>
            <w:vAlign w:val="bottom"/>
            <w:hideMark/>
          </w:tcPr>
          <w:p w14:paraId="649B8874" w14:textId="77777777" w:rsidR="000D75FB" w:rsidRPr="000D75FB" w:rsidRDefault="000D75FB" w:rsidP="000D75FB">
            <w:pPr>
              <w:rPr>
                <w:rFonts w:ascii="Arial Armenian" w:hAnsi="Arial Armenian" w:cs="Arial"/>
                <w:sz w:val="20"/>
                <w:szCs w:val="20"/>
                <w:lang w:val="en-US" w:eastAsia="en-US" w:bidi="ar-SA"/>
              </w:rPr>
            </w:pPr>
            <w:r w:rsidRPr="000D75FB">
              <w:rPr>
                <w:rFonts w:ascii="Arial Armenian" w:hAnsi="Arial Armenian" w:cs="Arial"/>
                <w:sz w:val="20"/>
                <w:szCs w:val="20"/>
                <w:lang w:val="en-US" w:eastAsia="en-US" w:bidi="ar-SA"/>
              </w:rPr>
              <w:t> </w:t>
            </w:r>
          </w:p>
        </w:tc>
        <w:tc>
          <w:tcPr>
            <w:tcW w:w="715" w:type="dxa"/>
            <w:tcBorders>
              <w:top w:val="single" w:sz="4" w:space="0" w:color="auto"/>
              <w:left w:val="nil"/>
              <w:bottom w:val="single" w:sz="4" w:space="0" w:color="auto"/>
              <w:right w:val="single" w:sz="4" w:space="0" w:color="auto"/>
            </w:tcBorders>
            <w:noWrap/>
            <w:vAlign w:val="bottom"/>
            <w:hideMark/>
          </w:tcPr>
          <w:p w14:paraId="3DCEB8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noWrap/>
            <w:vAlign w:val="bottom"/>
            <w:hideMark/>
          </w:tcPr>
          <w:p w14:paraId="3E89426C" w14:textId="77777777" w:rsidR="000D75FB" w:rsidRPr="000D75FB" w:rsidRDefault="000D75FB" w:rsidP="000D75FB">
            <w:pPr>
              <w:rPr>
                <w:rFonts w:ascii="Arial Armenian" w:hAnsi="Arial Armenian" w:cs="Arial"/>
                <w:sz w:val="20"/>
                <w:szCs w:val="20"/>
                <w:lang w:val="en-US" w:eastAsia="en-US" w:bidi="ar-SA"/>
              </w:rPr>
            </w:pPr>
            <w:r w:rsidRPr="000D75FB">
              <w:rPr>
                <w:rFonts w:ascii="Arial Armenian" w:hAnsi="Arial Armenian" w:cs="Arial"/>
                <w:sz w:val="20"/>
                <w:szCs w:val="20"/>
                <w:lang w:val="en-US" w:eastAsia="en-US" w:bidi="ar-SA"/>
              </w:rPr>
              <w:t> </w:t>
            </w:r>
          </w:p>
        </w:tc>
        <w:tc>
          <w:tcPr>
            <w:tcW w:w="1167" w:type="dxa"/>
            <w:tcBorders>
              <w:top w:val="single" w:sz="4" w:space="0" w:color="auto"/>
              <w:left w:val="nil"/>
              <w:bottom w:val="single" w:sz="4" w:space="0" w:color="auto"/>
              <w:right w:val="single" w:sz="4" w:space="0" w:color="auto"/>
            </w:tcBorders>
            <w:noWrap/>
            <w:vAlign w:val="bottom"/>
            <w:hideMark/>
          </w:tcPr>
          <w:p w14:paraId="32C5F1FE" w14:textId="77777777" w:rsidR="000D75FB" w:rsidRPr="000D75FB" w:rsidRDefault="000D75FB" w:rsidP="000D75FB">
            <w:pPr>
              <w:rPr>
                <w:rFonts w:ascii="Arial Armenian" w:hAnsi="Arial Armenian" w:cs="Arial"/>
                <w:sz w:val="20"/>
                <w:szCs w:val="20"/>
                <w:lang w:val="en-US" w:eastAsia="en-US" w:bidi="ar-SA"/>
              </w:rPr>
            </w:pPr>
            <w:r w:rsidRPr="000D75FB">
              <w:rPr>
                <w:rFonts w:ascii="Arial Armenian" w:hAnsi="Arial Armenian" w:cs="Arial"/>
                <w:sz w:val="20"/>
                <w:szCs w:val="20"/>
                <w:lang w:val="en-US" w:eastAsia="en-US" w:bidi="ar-SA"/>
              </w:rPr>
              <w:t> </w:t>
            </w:r>
          </w:p>
        </w:tc>
        <w:tc>
          <w:tcPr>
            <w:tcW w:w="1980" w:type="dxa"/>
            <w:tcBorders>
              <w:top w:val="single" w:sz="4" w:space="0" w:color="auto"/>
              <w:left w:val="nil"/>
              <w:bottom w:val="single" w:sz="4" w:space="0" w:color="auto"/>
              <w:right w:val="single" w:sz="4" w:space="0" w:color="auto"/>
            </w:tcBorders>
            <w:noWrap/>
            <w:vAlign w:val="bottom"/>
            <w:hideMark/>
          </w:tcPr>
          <w:p w14:paraId="6EE15F0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Драм</w:t>
            </w:r>
          </w:p>
        </w:tc>
      </w:tr>
      <w:tr w:rsidR="000D75FB" w:rsidRPr="000D75FB" w14:paraId="72E83222" w14:textId="77777777" w:rsidTr="000D75FB">
        <w:trPr>
          <w:gridAfter w:val="3"/>
          <w:wAfter w:w="230" w:type="dxa"/>
          <w:trHeight w:val="795"/>
        </w:trPr>
        <w:tc>
          <w:tcPr>
            <w:tcW w:w="517" w:type="dxa"/>
            <w:vMerge w:val="restart"/>
            <w:tcBorders>
              <w:top w:val="nil"/>
              <w:left w:val="single" w:sz="4" w:space="0" w:color="auto"/>
              <w:bottom w:val="single" w:sz="4" w:space="0" w:color="000000"/>
              <w:right w:val="single" w:sz="4" w:space="0" w:color="auto"/>
            </w:tcBorders>
            <w:vAlign w:val="center"/>
            <w:hideMark/>
          </w:tcPr>
          <w:p w14:paraId="0323B4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mbria Math" w:hAnsi="Cambria Math" w:cs="Cambria Math"/>
                <w:sz w:val="18"/>
                <w:szCs w:val="18"/>
                <w:lang w:val="en-US" w:eastAsia="en-US" w:bidi="ar-SA"/>
              </w:rPr>
              <w:t>№</w:t>
            </w:r>
          </w:p>
        </w:tc>
        <w:tc>
          <w:tcPr>
            <w:tcW w:w="4248" w:type="dxa"/>
            <w:vMerge w:val="restart"/>
            <w:tcBorders>
              <w:top w:val="nil"/>
              <w:left w:val="single" w:sz="4" w:space="0" w:color="auto"/>
              <w:bottom w:val="single" w:sz="4" w:space="0" w:color="000000"/>
              <w:right w:val="single" w:sz="4" w:space="0" w:color="auto"/>
            </w:tcBorders>
            <w:vAlign w:val="center"/>
            <w:hideMark/>
          </w:tcPr>
          <w:p w14:paraId="0BDC85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Наименование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работ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затрат</w:t>
            </w:r>
          </w:p>
        </w:tc>
        <w:tc>
          <w:tcPr>
            <w:tcW w:w="715" w:type="dxa"/>
            <w:vMerge w:val="restart"/>
            <w:tcBorders>
              <w:top w:val="nil"/>
              <w:left w:val="single" w:sz="4" w:space="0" w:color="auto"/>
              <w:bottom w:val="single" w:sz="4" w:space="0" w:color="000000"/>
              <w:right w:val="single" w:sz="4" w:space="0" w:color="auto"/>
            </w:tcBorders>
            <w:textDirection w:val="btLr"/>
            <w:vAlign w:val="center"/>
            <w:hideMark/>
          </w:tcPr>
          <w:p w14:paraId="260B94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Единица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измерения</w:t>
            </w:r>
            <w:r w:rsidRPr="000D75FB">
              <w:rPr>
                <w:rFonts w:ascii="Arial Armenian" w:hAnsi="Arial Armenian" w:cs="Arial Armenian"/>
                <w:sz w:val="18"/>
                <w:szCs w:val="18"/>
                <w:lang w:val="en-US" w:eastAsia="en-US" w:bidi="ar-SA"/>
              </w:rPr>
              <w:t>Á</w:t>
            </w:r>
          </w:p>
        </w:tc>
        <w:tc>
          <w:tcPr>
            <w:tcW w:w="1067" w:type="dxa"/>
            <w:vMerge w:val="restart"/>
            <w:tcBorders>
              <w:top w:val="nil"/>
              <w:left w:val="single" w:sz="4" w:space="0" w:color="auto"/>
              <w:bottom w:val="single" w:sz="4" w:space="0" w:color="000000"/>
              <w:right w:val="single" w:sz="4" w:space="0" w:color="auto"/>
            </w:tcBorders>
            <w:textDirection w:val="btLr"/>
            <w:vAlign w:val="center"/>
            <w:hideMark/>
          </w:tcPr>
          <w:p w14:paraId="25590915" w14:textId="77777777" w:rsidR="000D75FB" w:rsidRPr="000D75FB" w:rsidRDefault="000D75FB" w:rsidP="000D75FB">
            <w:pPr>
              <w:jc w:val="center"/>
              <w:rPr>
                <w:rFonts w:ascii="Arial Armenian" w:hAnsi="Arial Armenian" w:cs="Arial"/>
                <w:sz w:val="20"/>
                <w:szCs w:val="20"/>
                <w:lang w:val="en-US" w:eastAsia="en-US" w:bidi="ar-SA"/>
              </w:rPr>
            </w:pPr>
            <w:r w:rsidRPr="000D75FB">
              <w:rPr>
                <w:rFonts w:ascii="Calibri" w:hAnsi="Calibri" w:cs="Calibri"/>
                <w:sz w:val="20"/>
                <w:szCs w:val="20"/>
                <w:lang w:val="en-US" w:eastAsia="en-US" w:bidi="ar-SA"/>
              </w:rPr>
              <w:t>Количество</w:t>
            </w:r>
          </w:p>
        </w:tc>
        <w:tc>
          <w:tcPr>
            <w:tcW w:w="1167" w:type="dxa"/>
            <w:vMerge w:val="restart"/>
            <w:tcBorders>
              <w:top w:val="nil"/>
              <w:left w:val="single" w:sz="4" w:space="0" w:color="auto"/>
              <w:bottom w:val="single" w:sz="4" w:space="0" w:color="000000"/>
              <w:right w:val="nil"/>
            </w:tcBorders>
            <w:textDirection w:val="btLr"/>
            <w:vAlign w:val="center"/>
            <w:hideMark/>
          </w:tcPr>
          <w:p w14:paraId="63BE3C30" w14:textId="77777777" w:rsidR="000D75FB" w:rsidRPr="000D75FB" w:rsidRDefault="000D75FB" w:rsidP="000D75FB">
            <w:pPr>
              <w:jc w:val="center"/>
              <w:rPr>
                <w:rFonts w:ascii="Arial Armenian" w:hAnsi="Arial Armenian" w:cs="Arial"/>
                <w:sz w:val="20"/>
                <w:szCs w:val="20"/>
                <w:lang w:val="en-US" w:eastAsia="en-US" w:bidi="ar-SA"/>
              </w:rPr>
            </w:pPr>
            <w:r w:rsidRPr="000D75FB">
              <w:rPr>
                <w:rFonts w:ascii="Calibri" w:hAnsi="Calibri" w:cs="Calibri"/>
                <w:sz w:val="20"/>
                <w:szCs w:val="20"/>
                <w:lang w:val="en-US" w:eastAsia="en-US" w:bidi="ar-SA"/>
              </w:rPr>
              <w:t>Стоимость</w:t>
            </w:r>
            <w:r w:rsidRPr="000D75FB">
              <w:rPr>
                <w:rFonts w:ascii="Arial Armenian" w:hAnsi="Arial Armenian" w:cs="Arial"/>
                <w:sz w:val="20"/>
                <w:szCs w:val="20"/>
                <w:lang w:val="en-US" w:eastAsia="en-US" w:bidi="ar-SA"/>
              </w:rPr>
              <w:t xml:space="preserve"> </w:t>
            </w:r>
            <w:r w:rsidRPr="000D75FB">
              <w:rPr>
                <w:rFonts w:ascii="Calibri" w:hAnsi="Calibri" w:cs="Calibri"/>
                <w:sz w:val="20"/>
                <w:szCs w:val="20"/>
                <w:lang w:val="en-US" w:eastAsia="en-US" w:bidi="ar-SA"/>
              </w:rPr>
              <w:t>за</w:t>
            </w:r>
            <w:r w:rsidRPr="000D75FB">
              <w:rPr>
                <w:rFonts w:ascii="Arial Armenian" w:hAnsi="Arial Armenian" w:cs="Arial"/>
                <w:sz w:val="20"/>
                <w:szCs w:val="20"/>
                <w:lang w:val="en-US" w:eastAsia="en-US" w:bidi="ar-SA"/>
              </w:rPr>
              <w:t xml:space="preserve"> </w:t>
            </w:r>
            <w:r w:rsidRPr="000D75FB">
              <w:rPr>
                <w:rFonts w:ascii="Calibri" w:hAnsi="Calibri" w:cs="Calibri"/>
                <w:sz w:val="20"/>
                <w:szCs w:val="20"/>
                <w:lang w:val="en-US" w:eastAsia="en-US" w:bidi="ar-SA"/>
              </w:rPr>
              <w:t>единицу</w:t>
            </w:r>
          </w:p>
        </w:tc>
        <w:tc>
          <w:tcPr>
            <w:tcW w:w="1980" w:type="dxa"/>
            <w:vMerge w:val="restart"/>
            <w:tcBorders>
              <w:top w:val="nil"/>
              <w:left w:val="single" w:sz="4" w:space="0" w:color="auto"/>
              <w:bottom w:val="single" w:sz="4" w:space="0" w:color="000000"/>
              <w:right w:val="single" w:sz="4" w:space="0" w:color="auto"/>
            </w:tcBorders>
            <w:textDirection w:val="btLr"/>
            <w:vAlign w:val="center"/>
            <w:hideMark/>
          </w:tcPr>
          <w:p w14:paraId="1417DF8F" w14:textId="77777777" w:rsidR="000D75FB" w:rsidRPr="000D75FB" w:rsidRDefault="000D75FB" w:rsidP="000D75FB">
            <w:pPr>
              <w:jc w:val="center"/>
              <w:rPr>
                <w:rFonts w:ascii="Arial Armenian" w:hAnsi="Arial Armenian" w:cs="Arial"/>
                <w:sz w:val="20"/>
                <w:szCs w:val="20"/>
                <w:lang w:val="en-US" w:eastAsia="en-US" w:bidi="ar-SA"/>
              </w:rPr>
            </w:pPr>
            <w:r w:rsidRPr="000D75FB">
              <w:rPr>
                <w:rFonts w:ascii="Calibri" w:hAnsi="Calibri" w:cs="Calibri"/>
                <w:sz w:val="20"/>
                <w:szCs w:val="20"/>
                <w:lang w:val="en-US" w:eastAsia="en-US" w:bidi="ar-SA"/>
              </w:rPr>
              <w:t>Итого</w:t>
            </w:r>
          </w:p>
        </w:tc>
      </w:tr>
      <w:tr w:rsidR="000D75FB" w:rsidRPr="000D75FB" w14:paraId="44BD4419" w14:textId="77777777" w:rsidTr="0051375D">
        <w:trPr>
          <w:gridAfter w:val="1"/>
          <w:wAfter w:w="8" w:type="dxa"/>
          <w:trHeight w:val="1400"/>
        </w:trPr>
        <w:tc>
          <w:tcPr>
            <w:tcW w:w="517" w:type="dxa"/>
            <w:vMerge/>
            <w:tcBorders>
              <w:top w:val="nil"/>
              <w:left w:val="single" w:sz="4" w:space="0" w:color="auto"/>
              <w:bottom w:val="single" w:sz="4" w:space="0" w:color="000000"/>
              <w:right w:val="single" w:sz="4" w:space="0" w:color="auto"/>
            </w:tcBorders>
            <w:vAlign w:val="center"/>
            <w:hideMark/>
          </w:tcPr>
          <w:p w14:paraId="50D8439A" w14:textId="77777777" w:rsidR="000D75FB" w:rsidRPr="000D75FB" w:rsidRDefault="000D75FB" w:rsidP="000D75FB">
            <w:pPr>
              <w:rPr>
                <w:rFonts w:ascii="Arial Armenian" w:hAnsi="Arial Armenian" w:cs="Arial"/>
                <w:sz w:val="18"/>
                <w:szCs w:val="18"/>
                <w:lang w:val="en-US" w:eastAsia="en-US" w:bidi="ar-SA"/>
              </w:rPr>
            </w:pPr>
          </w:p>
        </w:tc>
        <w:tc>
          <w:tcPr>
            <w:tcW w:w="4248" w:type="dxa"/>
            <w:vMerge/>
            <w:tcBorders>
              <w:top w:val="nil"/>
              <w:left w:val="single" w:sz="4" w:space="0" w:color="auto"/>
              <w:bottom w:val="single" w:sz="4" w:space="0" w:color="000000"/>
              <w:right w:val="single" w:sz="4" w:space="0" w:color="auto"/>
            </w:tcBorders>
            <w:vAlign w:val="center"/>
            <w:hideMark/>
          </w:tcPr>
          <w:p w14:paraId="13A65186" w14:textId="77777777" w:rsidR="000D75FB" w:rsidRPr="000D75FB" w:rsidRDefault="000D75FB" w:rsidP="000D75FB">
            <w:pPr>
              <w:rPr>
                <w:rFonts w:ascii="Arial Armenian" w:hAnsi="Arial Armenian" w:cs="Arial"/>
                <w:sz w:val="18"/>
                <w:szCs w:val="18"/>
                <w:lang w:val="en-US" w:eastAsia="en-US" w:bidi="ar-SA"/>
              </w:rPr>
            </w:pPr>
          </w:p>
        </w:tc>
        <w:tc>
          <w:tcPr>
            <w:tcW w:w="715" w:type="dxa"/>
            <w:vMerge/>
            <w:tcBorders>
              <w:top w:val="nil"/>
              <w:left w:val="single" w:sz="4" w:space="0" w:color="auto"/>
              <w:bottom w:val="single" w:sz="4" w:space="0" w:color="000000"/>
              <w:right w:val="single" w:sz="4" w:space="0" w:color="auto"/>
            </w:tcBorders>
            <w:vAlign w:val="center"/>
            <w:hideMark/>
          </w:tcPr>
          <w:p w14:paraId="6E924EB4" w14:textId="77777777" w:rsidR="000D75FB" w:rsidRPr="000D75FB" w:rsidRDefault="000D75FB" w:rsidP="000D75FB">
            <w:pPr>
              <w:rPr>
                <w:rFonts w:ascii="Arial Armenian" w:hAnsi="Arial Armenian" w:cs="Arial"/>
                <w:sz w:val="18"/>
                <w:szCs w:val="18"/>
                <w:lang w:val="en-US" w:eastAsia="en-US" w:bidi="ar-SA"/>
              </w:rPr>
            </w:pPr>
          </w:p>
        </w:tc>
        <w:tc>
          <w:tcPr>
            <w:tcW w:w="1067" w:type="dxa"/>
            <w:vMerge/>
            <w:tcBorders>
              <w:top w:val="nil"/>
              <w:left w:val="single" w:sz="4" w:space="0" w:color="auto"/>
              <w:bottom w:val="single" w:sz="4" w:space="0" w:color="000000"/>
              <w:right w:val="single" w:sz="4" w:space="0" w:color="auto"/>
            </w:tcBorders>
            <w:vAlign w:val="center"/>
            <w:hideMark/>
          </w:tcPr>
          <w:p w14:paraId="7DE24519" w14:textId="77777777" w:rsidR="000D75FB" w:rsidRPr="000D75FB" w:rsidRDefault="000D75FB" w:rsidP="000D75FB">
            <w:pPr>
              <w:rPr>
                <w:rFonts w:ascii="Arial Armenian" w:hAnsi="Arial Armenian" w:cs="Arial"/>
                <w:sz w:val="20"/>
                <w:szCs w:val="20"/>
                <w:lang w:val="en-US" w:eastAsia="en-US" w:bidi="ar-SA"/>
              </w:rPr>
            </w:pPr>
          </w:p>
        </w:tc>
        <w:tc>
          <w:tcPr>
            <w:tcW w:w="1167" w:type="dxa"/>
            <w:vMerge/>
            <w:tcBorders>
              <w:top w:val="nil"/>
              <w:left w:val="single" w:sz="4" w:space="0" w:color="auto"/>
              <w:bottom w:val="single" w:sz="4" w:space="0" w:color="000000"/>
              <w:right w:val="nil"/>
            </w:tcBorders>
            <w:vAlign w:val="center"/>
            <w:hideMark/>
          </w:tcPr>
          <w:p w14:paraId="6C81DE12" w14:textId="77777777" w:rsidR="000D75FB" w:rsidRPr="000D75FB" w:rsidRDefault="000D75FB" w:rsidP="000D75FB">
            <w:pPr>
              <w:rPr>
                <w:rFonts w:ascii="Arial Armenian" w:hAnsi="Arial Armenian" w:cs="Arial"/>
                <w:sz w:val="20"/>
                <w:szCs w:val="20"/>
                <w:lang w:val="en-US" w:eastAsia="en-US" w:bidi="ar-SA"/>
              </w:rPr>
            </w:pPr>
          </w:p>
        </w:tc>
        <w:tc>
          <w:tcPr>
            <w:tcW w:w="1980" w:type="dxa"/>
            <w:vMerge/>
            <w:tcBorders>
              <w:top w:val="nil"/>
              <w:left w:val="single" w:sz="4" w:space="0" w:color="auto"/>
              <w:bottom w:val="single" w:sz="4" w:space="0" w:color="000000"/>
              <w:right w:val="single" w:sz="4" w:space="0" w:color="auto"/>
            </w:tcBorders>
            <w:vAlign w:val="center"/>
            <w:hideMark/>
          </w:tcPr>
          <w:p w14:paraId="4D313A78" w14:textId="77777777" w:rsidR="000D75FB" w:rsidRPr="000D75FB" w:rsidRDefault="000D75FB" w:rsidP="000D75FB">
            <w:pPr>
              <w:rPr>
                <w:rFonts w:ascii="Arial Armenian" w:hAnsi="Arial Armenian" w:cs="Arial"/>
                <w:sz w:val="20"/>
                <w:szCs w:val="20"/>
                <w:lang w:val="en-US" w:eastAsia="en-US" w:bidi="ar-SA"/>
              </w:rPr>
            </w:pPr>
          </w:p>
        </w:tc>
        <w:tc>
          <w:tcPr>
            <w:tcW w:w="222" w:type="dxa"/>
            <w:gridSpan w:val="2"/>
            <w:tcBorders>
              <w:top w:val="nil"/>
              <w:left w:val="nil"/>
              <w:bottom w:val="nil"/>
              <w:right w:val="nil"/>
            </w:tcBorders>
            <w:noWrap/>
            <w:vAlign w:val="bottom"/>
            <w:hideMark/>
          </w:tcPr>
          <w:p w14:paraId="749CF704" w14:textId="77777777" w:rsidR="000D75FB" w:rsidRPr="000D75FB" w:rsidRDefault="000D75FB" w:rsidP="000D75FB">
            <w:pPr>
              <w:jc w:val="center"/>
              <w:rPr>
                <w:rFonts w:ascii="Arial Armenian" w:hAnsi="Arial Armenian" w:cs="Arial"/>
                <w:sz w:val="20"/>
                <w:szCs w:val="20"/>
                <w:lang w:val="en-US" w:eastAsia="en-US" w:bidi="ar-SA"/>
              </w:rPr>
            </w:pPr>
          </w:p>
        </w:tc>
      </w:tr>
      <w:tr w:rsidR="000D75FB" w:rsidRPr="000D75FB" w14:paraId="3CDFBA9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2BEA3F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hideMark/>
          </w:tcPr>
          <w:p w14:paraId="549062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715" w:type="dxa"/>
            <w:tcBorders>
              <w:top w:val="nil"/>
              <w:left w:val="nil"/>
              <w:bottom w:val="single" w:sz="4" w:space="0" w:color="auto"/>
              <w:right w:val="single" w:sz="4" w:space="0" w:color="auto"/>
            </w:tcBorders>
            <w:hideMark/>
          </w:tcPr>
          <w:p w14:paraId="4226B9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1067" w:type="dxa"/>
            <w:tcBorders>
              <w:top w:val="nil"/>
              <w:left w:val="nil"/>
              <w:bottom w:val="single" w:sz="4" w:space="0" w:color="auto"/>
              <w:right w:val="single" w:sz="4" w:space="0" w:color="auto"/>
            </w:tcBorders>
            <w:hideMark/>
          </w:tcPr>
          <w:p w14:paraId="62B4B7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hideMark/>
          </w:tcPr>
          <w:p w14:paraId="49F8A0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w:t>
            </w:r>
          </w:p>
        </w:tc>
        <w:tc>
          <w:tcPr>
            <w:tcW w:w="1980" w:type="dxa"/>
            <w:tcBorders>
              <w:top w:val="nil"/>
              <w:left w:val="nil"/>
              <w:bottom w:val="single" w:sz="4" w:space="0" w:color="auto"/>
              <w:right w:val="single" w:sz="4" w:space="0" w:color="auto"/>
            </w:tcBorders>
            <w:hideMark/>
          </w:tcPr>
          <w:p w14:paraId="624370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222" w:type="dxa"/>
            <w:gridSpan w:val="2"/>
            <w:vAlign w:val="center"/>
            <w:hideMark/>
          </w:tcPr>
          <w:p w14:paraId="50392F7D" w14:textId="77777777" w:rsidR="000D75FB" w:rsidRPr="000D75FB" w:rsidRDefault="000D75FB" w:rsidP="000D75FB">
            <w:pPr>
              <w:rPr>
                <w:sz w:val="20"/>
                <w:szCs w:val="20"/>
                <w:lang w:val="en-US" w:eastAsia="en-US" w:bidi="ar-SA"/>
              </w:rPr>
            </w:pPr>
          </w:p>
        </w:tc>
      </w:tr>
      <w:tr w:rsidR="000D75FB" w:rsidRPr="000D75FB" w14:paraId="16C646AE"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6E06B13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w:t>
            </w:r>
            <w:r w:rsidRPr="000D75FB">
              <w:rPr>
                <w:rFonts w:ascii="Calibri" w:hAnsi="Calibri" w:cs="Calibri"/>
                <w:b/>
                <w:bCs/>
                <w:sz w:val="18"/>
                <w:szCs w:val="18"/>
                <w:lang w:val="en-US" w:eastAsia="en-US" w:bidi="ar-SA"/>
              </w:rPr>
              <w:t>Проезжая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часть</w:t>
            </w:r>
          </w:p>
        </w:tc>
        <w:tc>
          <w:tcPr>
            <w:tcW w:w="222" w:type="dxa"/>
            <w:gridSpan w:val="2"/>
            <w:vAlign w:val="center"/>
            <w:hideMark/>
          </w:tcPr>
          <w:p w14:paraId="11CA3E57" w14:textId="77777777" w:rsidR="000D75FB" w:rsidRPr="000D75FB" w:rsidRDefault="000D75FB" w:rsidP="000D75FB">
            <w:pPr>
              <w:rPr>
                <w:sz w:val="20"/>
                <w:szCs w:val="20"/>
                <w:lang w:val="en-US" w:eastAsia="en-US" w:bidi="ar-SA"/>
              </w:rPr>
            </w:pPr>
          </w:p>
        </w:tc>
      </w:tr>
      <w:tr w:rsidR="000D75FB" w:rsidRPr="000D75FB" w14:paraId="1112FCBF"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4F924818"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1.1 </w:t>
            </w:r>
            <w:r w:rsidRPr="000D75FB">
              <w:rPr>
                <w:rFonts w:ascii="Calibri" w:hAnsi="Calibri" w:cs="Calibri"/>
                <w:b/>
                <w:bCs/>
                <w:sz w:val="18"/>
                <w:szCs w:val="18"/>
                <w:lang w:val="en-US" w:eastAsia="en-US" w:bidi="ar-SA"/>
              </w:rPr>
              <w:t>Земляные</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работы</w:t>
            </w:r>
          </w:p>
        </w:tc>
        <w:tc>
          <w:tcPr>
            <w:tcW w:w="222" w:type="dxa"/>
            <w:gridSpan w:val="2"/>
            <w:vAlign w:val="center"/>
            <w:hideMark/>
          </w:tcPr>
          <w:p w14:paraId="39E4941D" w14:textId="77777777" w:rsidR="000D75FB" w:rsidRPr="000D75FB" w:rsidRDefault="000D75FB" w:rsidP="000D75FB">
            <w:pPr>
              <w:rPr>
                <w:sz w:val="20"/>
                <w:szCs w:val="20"/>
                <w:lang w:val="en-US" w:eastAsia="en-US" w:bidi="ar-SA"/>
              </w:rPr>
            </w:pPr>
          </w:p>
        </w:tc>
      </w:tr>
      <w:tr w:rsidR="000D75FB" w:rsidRPr="000D75FB" w14:paraId="0916C35C"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2076E7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0C9E06F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асфальтобетонного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715" w:type="dxa"/>
            <w:tcBorders>
              <w:top w:val="nil"/>
              <w:left w:val="nil"/>
              <w:bottom w:val="single" w:sz="4" w:space="0" w:color="auto"/>
              <w:right w:val="single" w:sz="4" w:space="0" w:color="auto"/>
            </w:tcBorders>
            <w:vAlign w:val="bottom"/>
            <w:hideMark/>
          </w:tcPr>
          <w:p w14:paraId="257DAC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15795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160.300</w:t>
            </w:r>
          </w:p>
        </w:tc>
        <w:tc>
          <w:tcPr>
            <w:tcW w:w="1167" w:type="dxa"/>
            <w:tcBorders>
              <w:top w:val="nil"/>
              <w:left w:val="nil"/>
              <w:bottom w:val="single" w:sz="4" w:space="0" w:color="auto"/>
              <w:right w:val="single" w:sz="4" w:space="0" w:color="auto"/>
            </w:tcBorders>
            <w:vAlign w:val="bottom"/>
            <w:hideMark/>
          </w:tcPr>
          <w:p w14:paraId="780CC2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1C9EE4C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104,996.50 </w:t>
            </w:r>
          </w:p>
        </w:tc>
        <w:tc>
          <w:tcPr>
            <w:tcW w:w="222" w:type="dxa"/>
            <w:gridSpan w:val="2"/>
            <w:vAlign w:val="center"/>
            <w:hideMark/>
          </w:tcPr>
          <w:p w14:paraId="16BA6DE6" w14:textId="77777777" w:rsidR="000D75FB" w:rsidRPr="000D75FB" w:rsidRDefault="000D75FB" w:rsidP="000D75FB">
            <w:pPr>
              <w:rPr>
                <w:sz w:val="20"/>
                <w:szCs w:val="20"/>
                <w:lang w:val="en-US" w:eastAsia="en-US" w:bidi="ar-SA"/>
              </w:rPr>
            </w:pPr>
          </w:p>
        </w:tc>
      </w:tr>
      <w:tr w:rsidR="000D75FB" w:rsidRPr="000D75FB" w14:paraId="1E46B95A"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495159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50ECA62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Вывоз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p>
        </w:tc>
        <w:tc>
          <w:tcPr>
            <w:tcW w:w="715" w:type="dxa"/>
            <w:tcBorders>
              <w:top w:val="nil"/>
              <w:left w:val="nil"/>
              <w:bottom w:val="nil"/>
              <w:right w:val="nil"/>
            </w:tcBorders>
            <w:noWrap/>
            <w:vAlign w:val="bottom"/>
            <w:hideMark/>
          </w:tcPr>
          <w:p w14:paraId="21AE7DE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E21FE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336.630</w:t>
            </w:r>
          </w:p>
        </w:tc>
        <w:tc>
          <w:tcPr>
            <w:tcW w:w="1167" w:type="dxa"/>
            <w:tcBorders>
              <w:top w:val="nil"/>
              <w:left w:val="nil"/>
              <w:bottom w:val="single" w:sz="4" w:space="0" w:color="auto"/>
              <w:right w:val="single" w:sz="4" w:space="0" w:color="auto"/>
            </w:tcBorders>
            <w:vAlign w:val="bottom"/>
            <w:hideMark/>
          </w:tcPr>
          <w:p w14:paraId="393CF6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72BFEBA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1,353,925.86 </w:t>
            </w:r>
          </w:p>
        </w:tc>
        <w:tc>
          <w:tcPr>
            <w:tcW w:w="222" w:type="dxa"/>
            <w:gridSpan w:val="2"/>
            <w:vAlign w:val="center"/>
            <w:hideMark/>
          </w:tcPr>
          <w:p w14:paraId="47BFA5C1" w14:textId="77777777" w:rsidR="000D75FB" w:rsidRPr="000D75FB" w:rsidRDefault="000D75FB" w:rsidP="000D75FB">
            <w:pPr>
              <w:rPr>
                <w:sz w:val="20"/>
                <w:szCs w:val="20"/>
                <w:lang w:val="en-US" w:eastAsia="en-US" w:bidi="ar-SA"/>
              </w:rPr>
            </w:pPr>
          </w:p>
        </w:tc>
      </w:tr>
      <w:tr w:rsidR="000D75FB" w:rsidRPr="000D75FB" w14:paraId="55526D68"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1A417C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5D4592F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вывоза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p>
        </w:tc>
        <w:tc>
          <w:tcPr>
            <w:tcW w:w="715" w:type="dxa"/>
            <w:tcBorders>
              <w:top w:val="single" w:sz="4" w:space="0" w:color="auto"/>
              <w:left w:val="nil"/>
              <w:bottom w:val="single" w:sz="4" w:space="0" w:color="auto"/>
              <w:right w:val="single" w:sz="4" w:space="0" w:color="auto"/>
            </w:tcBorders>
            <w:vAlign w:val="bottom"/>
            <w:hideMark/>
          </w:tcPr>
          <w:p w14:paraId="512374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846C3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160.300</w:t>
            </w:r>
          </w:p>
        </w:tc>
        <w:tc>
          <w:tcPr>
            <w:tcW w:w="1167" w:type="dxa"/>
            <w:tcBorders>
              <w:top w:val="nil"/>
              <w:left w:val="nil"/>
              <w:bottom w:val="single" w:sz="4" w:space="0" w:color="auto"/>
              <w:right w:val="single" w:sz="4" w:space="0" w:color="auto"/>
            </w:tcBorders>
            <w:vAlign w:val="bottom"/>
            <w:hideMark/>
          </w:tcPr>
          <w:p w14:paraId="2DCEE1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74BD2B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8,175.30 </w:t>
            </w:r>
          </w:p>
        </w:tc>
        <w:tc>
          <w:tcPr>
            <w:tcW w:w="222" w:type="dxa"/>
            <w:gridSpan w:val="2"/>
            <w:vAlign w:val="center"/>
            <w:hideMark/>
          </w:tcPr>
          <w:p w14:paraId="182818F7" w14:textId="77777777" w:rsidR="000D75FB" w:rsidRPr="000D75FB" w:rsidRDefault="000D75FB" w:rsidP="000D75FB">
            <w:pPr>
              <w:rPr>
                <w:sz w:val="20"/>
                <w:szCs w:val="20"/>
                <w:lang w:val="en-US" w:eastAsia="en-US" w:bidi="ar-SA"/>
              </w:rPr>
            </w:pPr>
          </w:p>
        </w:tc>
      </w:tr>
      <w:tr w:rsidR="000D75FB" w:rsidRPr="000D75FB" w14:paraId="706EE19B"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563C190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5A99111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IV</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0,65</w:t>
            </w:r>
            <w:r w:rsidRPr="000D75FB">
              <w:rPr>
                <w:rFonts w:ascii="Arial" w:hAnsi="Arial" w:cs="Arial"/>
                <w:sz w:val="18"/>
                <w:szCs w:val="18"/>
                <w:lang w:val="en-US" w:eastAsia="en-US" w:bidi="ar-SA"/>
              </w:rPr>
              <w:t> 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3D324A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D6B3B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630.000</w:t>
            </w:r>
          </w:p>
        </w:tc>
        <w:tc>
          <w:tcPr>
            <w:tcW w:w="1167" w:type="dxa"/>
            <w:tcBorders>
              <w:top w:val="nil"/>
              <w:left w:val="nil"/>
              <w:bottom w:val="single" w:sz="4" w:space="0" w:color="auto"/>
              <w:right w:val="single" w:sz="4" w:space="0" w:color="auto"/>
            </w:tcBorders>
            <w:vAlign w:val="bottom"/>
            <w:hideMark/>
          </w:tcPr>
          <w:p w14:paraId="25C78F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848.00</w:t>
            </w:r>
          </w:p>
        </w:tc>
        <w:tc>
          <w:tcPr>
            <w:tcW w:w="1980" w:type="dxa"/>
            <w:tcBorders>
              <w:top w:val="nil"/>
              <w:left w:val="nil"/>
              <w:bottom w:val="single" w:sz="4" w:space="0" w:color="auto"/>
              <w:right w:val="single" w:sz="4" w:space="0" w:color="auto"/>
            </w:tcBorders>
            <w:vAlign w:val="bottom"/>
            <w:hideMark/>
          </w:tcPr>
          <w:p w14:paraId="73D1F0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534,240.00 </w:t>
            </w:r>
          </w:p>
        </w:tc>
        <w:tc>
          <w:tcPr>
            <w:tcW w:w="222" w:type="dxa"/>
            <w:gridSpan w:val="2"/>
            <w:vAlign w:val="center"/>
            <w:hideMark/>
          </w:tcPr>
          <w:p w14:paraId="580C7199" w14:textId="77777777" w:rsidR="000D75FB" w:rsidRPr="000D75FB" w:rsidRDefault="000D75FB" w:rsidP="000D75FB">
            <w:pPr>
              <w:rPr>
                <w:sz w:val="20"/>
                <w:szCs w:val="20"/>
                <w:lang w:val="en-US" w:eastAsia="en-US" w:bidi="ar-SA"/>
              </w:rPr>
            </w:pPr>
          </w:p>
        </w:tc>
      </w:tr>
      <w:tr w:rsidR="000D75FB" w:rsidRPr="000D75FB" w14:paraId="4A8FD8F1"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68D1EE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58A9DE9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Вывоз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p>
        </w:tc>
        <w:tc>
          <w:tcPr>
            <w:tcW w:w="715" w:type="dxa"/>
            <w:tcBorders>
              <w:top w:val="nil"/>
              <w:left w:val="nil"/>
              <w:bottom w:val="nil"/>
              <w:right w:val="nil"/>
            </w:tcBorders>
            <w:noWrap/>
            <w:vAlign w:val="bottom"/>
            <w:hideMark/>
          </w:tcPr>
          <w:p w14:paraId="07CCA52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50E813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1128.250</w:t>
            </w:r>
          </w:p>
        </w:tc>
        <w:tc>
          <w:tcPr>
            <w:tcW w:w="1167" w:type="dxa"/>
            <w:tcBorders>
              <w:top w:val="nil"/>
              <w:left w:val="nil"/>
              <w:bottom w:val="single" w:sz="4" w:space="0" w:color="auto"/>
              <w:right w:val="single" w:sz="4" w:space="0" w:color="auto"/>
            </w:tcBorders>
            <w:vAlign w:val="bottom"/>
            <w:hideMark/>
          </w:tcPr>
          <w:p w14:paraId="72448C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4ADF50B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4,537,821.50 </w:t>
            </w:r>
          </w:p>
        </w:tc>
        <w:tc>
          <w:tcPr>
            <w:tcW w:w="222" w:type="dxa"/>
            <w:gridSpan w:val="2"/>
            <w:vAlign w:val="center"/>
            <w:hideMark/>
          </w:tcPr>
          <w:p w14:paraId="7428569E" w14:textId="77777777" w:rsidR="000D75FB" w:rsidRPr="000D75FB" w:rsidRDefault="000D75FB" w:rsidP="000D75FB">
            <w:pPr>
              <w:rPr>
                <w:sz w:val="20"/>
                <w:szCs w:val="20"/>
                <w:lang w:val="en-US" w:eastAsia="en-US" w:bidi="ar-SA"/>
              </w:rPr>
            </w:pPr>
          </w:p>
        </w:tc>
      </w:tr>
      <w:tr w:rsidR="000D75FB" w:rsidRPr="000D75FB" w14:paraId="33AB7635"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0B8284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2933FBC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вывоза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p>
        </w:tc>
        <w:tc>
          <w:tcPr>
            <w:tcW w:w="715" w:type="dxa"/>
            <w:tcBorders>
              <w:top w:val="single" w:sz="4" w:space="0" w:color="auto"/>
              <w:left w:val="nil"/>
              <w:bottom w:val="single" w:sz="4" w:space="0" w:color="auto"/>
              <w:right w:val="single" w:sz="4" w:space="0" w:color="auto"/>
            </w:tcBorders>
            <w:vAlign w:val="bottom"/>
            <w:hideMark/>
          </w:tcPr>
          <w:p w14:paraId="4A4DF6E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C05C2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630.000</w:t>
            </w:r>
          </w:p>
        </w:tc>
        <w:tc>
          <w:tcPr>
            <w:tcW w:w="1167" w:type="dxa"/>
            <w:tcBorders>
              <w:top w:val="nil"/>
              <w:left w:val="nil"/>
              <w:bottom w:val="single" w:sz="4" w:space="0" w:color="auto"/>
              <w:right w:val="single" w:sz="4" w:space="0" w:color="auto"/>
            </w:tcBorders>
            <w:vAlign w:val="bottom"/>
            <w:hideMark/>
          </w:tcPr>
          <w:p w14:paraId="7414C5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5BEDC9A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32,130.00 </w:t>
            </w:r>
          </w:p>
        </w:tc>
        <w:tc>
          <w:tcPr>
            <w:tcW w:w="222" w:type="dxa"/>
            <w:gridSpan w:val="2"/>
            <w:vAlign w:val="center"/>
            <w:hideMark/>
          </w:tcPr>
          <w:p w14:paraId="4C5D55A5" w14:textId="77777777" w:rsidR="000D75FB" w:rsidRPr="000D75FB" w:rsidRDefault="000D75FB" w:rsidP="000D75FB">
            <w:pPr>
              <w:rPr>
                <w:sz w:val="20"/>
                <w:szCs w:val="20"/>
                <w:lang w:val="en-US" w:eastAsia="en-US" w:bidi="ar-SA"/>
              </w:rPr>
            </w:pPr>
          </w:p>
        </w:tc>
      </w:tr>
      <w:tr w:rsidR="000D75FB" w:rsidRPr="000D75FB" w14:paraId="37D5045D"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53E28B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351CC1D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Ручная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IV</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p>
        </w:tc>
        <w:tc>
          <w:tcPr>
            <w:tcW w:w="715" w:type="dxa"/>
            <w:tcBorders>
              <w:top w:val="nil"/>
              <w:left w:val="nil"/>
              <w:bottom w:val="single" w:sz="4" w:space="0" w:color="auto"/>
              <w:right w:val="single" w:sz="4" w:space="0" w:color="auto"/>
            </w:tcBorders>
            <w:vAlign w:val="bottom"/>
            <w:hideMark/>
          </w:tcPr>
          <w:p w14:paraId="2B44B7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63B19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11.200</w:t>
            </w:r>
          </w:p>
        </w:tc>
        <w:tc>
          <w:tcPr>
            <w:tcW w:w="1167" w:type="dxa"/>
            <w:tcBorders>
              <w:top w:val="nil"/>
              <w:left w:val="nil"/>
              <w:bottom w:val="single" w:sz="4" w:space="0" w:color="auto"/>
              <w:right w:val="single" w:sz="4" w:space="0" w:color="auto"/>
            </w:tcBorders>
            <w:vAlign w:val="bottom"/>
            <w:hideMark/>
          </w:tcPr>
          <w:p w14:paraId="2460E9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6168.00</w:t>
            </w:r>
          </w:p>
        </w:tc>
        <w:tc>
          <w:tcPr>
            <w:tcW w:w="1980" w:type="dxa"/>
            <w:tcBorders>
              <w:top w:val="nil"/>
              <w:left w:val="nil"/>
              <w:bottom w:val="single" w:sz="4" w:space="0" w:color="auto"/>
              <w:right w:val="single" w:sz="4" w:space="0" w:color="auto"/>
            </w:tcBorders>
            <w:vAlign w:val="bottom"/>
            <w:hideMark/>
          </w:tcPr>
          <w:p w14:paraId="34E632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69,081.60 </w:t>
            </w:r>
          </w:p>
        </w:tc>
        <w:tc>
          <w:tcPr>
            <w:tcW w:w="222" w:type="dxa"/>
            <w:gridSpan w:val="2"/>
            <w:vAlign w:val="center"/>
            <w:hideMark/>
          </w:tcPr>
          <w:p w14:paraId="7E344F59" w14:textId="77777777" w:rsidR="000D75FB" w:rsidRPr="000D75FB" w:rsidRDefault="000D75FB" w:rsidP="000D75FB">
            <w:pPr>
              <w:rPr>
                <w:sz w:val="20"/>
                <w:szCs w:val="20"/>
                <w:lang w:val="en-US" w:eastAsia="en-US" w:bidi="ar-SA"/>
              </w:rPr>
            </w:pPr>
          </w:p>
        </w:tc>
      </w:tr>
      <w:tr w:rsidR="000D75FB" w:rsidRPr="000D75FB" w14:paraId="3FA9199A" w14:textId="77777777" w:rsidTr="000D75FB">
        <w:trPr>
          <w:gridAfter w:val="1"/>
          <w:wAfter w:w="8" w:type="dxa"/>
          <w:trHeight w:val="795"/>
        </w:trPr>
        <w:tc>
          <w:tcPr>
            <w:tcW w:w="517" w:type="dxa"/>
            <w:tcBorders>
              <w:top w:val="nil"/>
              <w:left w:val="single" w:sz="4" w:space="0" w:color="auto"/>
              <w:bottom w:val="single" w:sz="4" w:space="0" w:color="auto"/>
              <w:right w:val="single" w:sz="4" w:space="0" w:color="auto"/>
            </w:tcBorders>
            <w:vAlign w:val="center"/>
            <w:hideMark/>
          </w:tcPr>
          <w:p w14:paraId="021547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056563B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IV</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0,65</w:t>
            </w:r>
            <w:r w:rsidRPr="000D75FB">
              <w:rPr>
                <w:rFonts w:ascii="Arial" w:hAnsi="Arial" w:cs="Arial"/>
                <w:sz w:val="18"/>
                <w:szCs w:val="18"/>
                <w:lang w:val="en-US" w:eastAsia="en-US" w:bidi="ar-SA"/>
              </w:rPr>
              <w:t> 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1DAFA9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6F5E1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11.200</w:t>
            </w:r>
          </w:p>
        </w:tc>
        <w:tc>
          <w:tcPr>
            <w:tcW w:w="1167" w:type="dxa"/>
            <w:tcBorders>
              <w:top w:val="nil"/>
              <w:left w:val="nil"/>
              <w:bottom w:val="single" w:sz="4" w:space="0" w:color="auto"/>
              <w:right w:val="single" w:sz="4" w:space="0" w:color="auto"/>
            </w:tcBorders>
            <w:vAlign w:val="bottom"/>
            <w:hideMark/>
          </w:tcPr>
          <w:p w14:paraId="51D8275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6C6A8D1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12,084.80 </w:t>
            </w:r>
          </w:p>
        </w:tc>
        <w:tc>
          <w:tcPr>
            <w:tcW w:w="222" w:type="dxa"/>
            <w:gridSpan w:val="2"/>
            <w:vAlign w:val="center"/>
            <w:hideMark/>
          </w:tcPr>
          <w:p w14:paraId="4EB2E286" w14:textId="77777777" w:rsidR="000D75FB" w:rsidRPr="000D75FB" w:rsidRDefault="000D75FB" w:rsidP="000D75FB">
            <w:pPr>
              <w:rPr>
                <w:sz w:val="20"/>
                <w:szCs w:val="20"/>
                <w:lang w:val="en-US" w:eastAsia="en-US" w:bidi="ar-SA"/>
              </w:rPr>
            </w:pPr>
          </w:p>
        </w:tc>
      </w:tr>
      <w:tr w:rsidR="000D75FB" w:rsidRPr="000D75FB" w14:paraId="5A85E1D8"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55480A8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47C7BD5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Вывоз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p>
        </w:tc>
        <w:tc>
          <w:tcPr>
            <w:tcW w:w="715" w:type="dxa"/>
            <w:tcBorders>
              <w:top w:val="nil"/>
              <w:left w:val="nil"/>
              <w:bottom w:val="nil"/>
              <w:right w:val="nil"/>
            </w:tcBorders>
            <w:noWrap/>
            <w:vAlign w:val="bottom"/>
            <w:hideMark/>
          </w:tcPr>
          <w:p w14:paraId="54B8BC6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E2196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21.840</w:t>
            </w:r>
          </w:p>
        </w:tc>
        <w:tc>
          <w:tcPr>
            <w:tcW w:w="1167" w:type="dxa"/>
            <w:tcBorders>
              <w:top w:val="nil"/>
              <w:left w:val="nil"/>
              <w:bottom w:val="single" w:sz="4" w:space="0" w:color="auto"/>
              <w:right w:val="single" w:sz="4" w:space="0" w:color="auto"/>
            </w:tcBorders>
            <w:vAlign w:val="bottom"/>
            <w:hideMark/>
          </w:tcPr>
          <w:p w14:paraId="79941A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41D5107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87,840.48 </w:t>
            </w:r>
          </w:p>
        </w:tc>
        <w:tc>
          <w:tcPr>
            <w:tcW w:w="222" w:type="dxa"/>
            <w:gridSpan w:val="2"/>
            <w:vAlign w:val="center"/>
            <w:hideMark/>
          </w:tcPr>
          <w:p w14:paraId="25E4EDDC" w14:textId="77777777" w:rsidR="000D75FB" w:rsidRPr="000D75FB" w:rsidRDefault="000D75FB" w:rsidP="000D75FB">
            <w:pPr>
              <w:rPr>
                <w:sz w:val="20"/>
                <w:szCs w:val="20"/>
                <w:lang w:val="en-US" w:eastAsia="en-US" w:bidi="ar-SA"/>
              </w:rPr>
            </w:pPr>
          </w:p>
        </w:tc>
      </w:tr>
      <w:tr w:rsidR="000D75FB" w:rsidRPr="000D75FB" w14:paraId="4897D65C"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5D35FBE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7B0D9DF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вывоза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p>
        </w:tc>
        <w:tc>
          <w:tcPr>
            <w:tcW w:w="715" w:type="dxa"/>
            <w:tcBorders>
              <w:top w:val="single" w:sz="4" w:space="0" w:color="auto"/>
              <w:left w:val="nil"/>
              <w:bottom w:val="single" w:sz="4" w:space="0" w:color="auto"/>
              <w:right w:val="single" w:sz="4" w:space="0" w:color="auto"/>
            </w:tcBorders>
            <w:vAlign w:val="bottom"/>
            <w:hideMark/>
          </w:tcPr>
          <w:p w14:paraId="5472E1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639500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11.200</w:t>
            </w:r>
          </w:p>
        </w:tc>
        <w:tc>
          <w:tcPr>
            <w:tcW w:w="1167" w:type="dxa"/>
            <w:tcBorders>
              <w:top w:val="nil"/>
              <w:left w:val="nil"/>
              <w:bottom w:val="single" w:sz="4" w:space="0" w:color="auto"/>
              <w:right w:val="single" w:sz="4" w:space="0" w:color="auto"/>
            </w:tcBorders>
            <w:vAlign w:val="bottom"/>
            <w:hideMark/>
          </w:tcPr>
          <w:p w14:paraId="6FC145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4957CC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571.20 </w:t>
            </w:r>
          </w:p>
        </w:tc>
        <w:tc>
          <w:tcPr>
            <w:tcW w:w="222" w:type="dxa"/>
            <w:gridSpan w:val="2"/>
            <w:vAlign w:val="center"/>
            <w:hideMark/>
          </w:tcPr>
          <w:p w14:paraId="55E18AD4" w14:textId="77777777" w:rsidR="000D75FB" w:rsidRPr="000D75FB" w:rsidRDefault="000D75FB" w:rsidP="000D75FB">
            <w:pPr>
              <w:rPr>
                <w:sz w:val="20"/>
                <w:szCs w:val="20"/>
                <w:lang w:val="en-US" w:eastAsia="en-US" w:bidi="ar-SA"/>
              </w:rPr>
            </w:pPr>
          </w:p>
        </w:tc>
      </w:tr>
      <w:tr w:rsidR="000D75FB" w:rsidRPr="000D75FB" w14:paraId="6FC2E005"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04075E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29B25E7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0,65</w:t>
            </w:r>
            <w:r w:rsidRPr="000D75FB">
              <w:rPr>
                <w:rFonts w:ascii="Arial" w:hAnsi="Arial" w:cs="Arial"/>
                <w:sz w:val="18"/>
                <w:szCs w:val="18"/>
                <w:lang w:eastAsia="en-US" w:bidi="ar-SA"/>
              </w:rPr>
              <w:t> 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p>
        </w:tc>
        <w:tc>
          <w:tcPr>
            <w:tcW w:w="715" w:type="dxa"/>
            <w:tcBorders>
              <w:top w:val="nil"/>
              <w:left w:val="nil"/>
              <w:bottom w:val="single" w:sz="4" w:space="0" w:color="auto"/>
              <w:right w:val="single" w:sz="4" w:space="0" w:color="auto"/>
            </w:tcBorders>
            <w:vAlign w:val="bottom"/>
            <w:hideMark/>
          </w:tcPr>
          <w:p w14:paraId="3ADE02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20251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4619.000</w:t>
            </w:r>
          </w:p>
        </w:tc>
        <w:tc>
          <w:tcPr>
            <w:tcW w:w="1167" w:type="dxa"/>
            <w:tcBorders>
              <w:top w:val="nil"/>
              <w:left w:val="nil"/>
              <w:bottom w:val="single" w:sz="4" w:space="0" w:color="auto"/>
              <w:right w:val="single" w:sz="4" w:space="0" w:color="auto"/>
            </w:tcBorders>
            <w:vAlign w:val="bottom"/>
            <w:hideMark/>
          </w:tcPr>
          <w:p w14:paraId="5DF955E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41613A0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3,025,445.00 </w:t>
            </w:r>
          </w:p>
        </w:tc>
        <w:tc>
          <w:tcPr>
            <w:tcW w:w="222" w:type="dxa"/>
            <w:gridSpan w:val="2"/>
            <w:vAlign w:val="center"/>
            <w:hideMark/>
          </w:tcPr>
          <w:p w14:paraId="49FC512C" w14:textId="77777777" w:rsidR="000D75FB" w:rsidRPr="000D75FB" w:rsidRDefault="000D75FB" w:rsidP="000D75FB">
            <w:pPr>
              <w:rPr>
                <w:sz w:val="20"/>
                <w:szCs w:val="20"/>
                <w:lang w:val="en-US" w:eastAsia="en-US" w:bidi="ar-SA"/>
              </w:rPr>
            </w:pPr>
          </w:p>
        </w:tc>
      </w:tr>
      <w:tr w:rsidR="000D75FB" w:rsidRPr="000D75FB" w14:paraId="23EDCC33"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221914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12</w:t>
            </w:r>
          </w:p>
        </w:tc>
        <w:tc>
          <w:tcPr>
            <w:tcW w:w="4248" w:type="dxa"/>
            <w:tcBorders>
              <w:top w:val="nil"/>
              <w:left w:val="nil"/>
              <w:bottom w:val="single" w:sz="4" w:space="0" w:color="auto"/>
              <w:right w:val="single" w:sz="4" w:space="0" w:color="auto"/>
            </w:tcBorders>
            <w:vAlign w:val="center"/>
            <w:hideMark/>
          </w:tcPr>
          <w:p w14:paraId="372AE5F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Вывоз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p>
        </w:tc>
        <w:tc>
          <w:tcPr>
            <w:tcW w:w="715" w:type="dxa"/>
            <w:tcBorders>
              <w:top w:val="nil"/>
              <w:left w:val="nil"/>
              <w:bottom w:val="nil"/>
              <w:right w:val="nil"/>
            </w:tcBorders>
            <w:noWrap/>
            <w:vAlign w:val="bottom"/>
            <w:hideMark/>
          </w:tcPr>
          <w:p w14:paraId="03C430B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88D67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7852.300</w:t>
            </w:r>
          </w:p>
        </w:tc>
        <w:tc>
          <w:tcPr>
            <w:tcW w:w="1167" w:type="dxa"/>
            <w:tcBorders>
              <w:top w:val="nil"/>
              <w:left w:val="nil"/>
              <w:bottom w:val="single" w:sz="4" w:space="0" w:color="auto"/>
              <w:right w:val="single" w:sz="4" w:space="0" w:color="auto"/>
            </w:tcBorders>
            <w:vAlign w:val="bottom"/>
            <w:hideMark/>
          </w:tcPr>
          <w:p w14:paraId="03CE01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1112EC1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31,581,950.60 </w:t>
            </w:r>
          </w:p>
        </w:tc>
        <w:tc>
          <w:tcPr>
            <w:tcW w:w="222" w:type="dxa"/>
            <w:gridSpan w:val="2"/>
            <w:vAlign w:val="center"/>
            <w:hideMark/>
          </w:tcPr>
          <w:p w14:paraId="1DF6E64D" w14:textId="77777777" w:rsidR="000D75FB" w:rsidRPr="000D75FB" w:rsidRDefault="000D75FB" w:rsidP="000D75FB">
            <w:pPr>
              <w:rPr>
                <w:sz w:val="20"/>
                <w:szCs w:val="20"/>
                <w:lang w:val="en-US" w:eastAsia="en-US" w:bidi="ar-SA"/>
              </w:rPr>
            </w:pPr>
          </w:p>
        </w:tc>
      </w:tr>
      <w:tr w:rsidR="000D75FB" w:rsidRPr="000D75FB" w14:paraId="14E6B3F3"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74BF8B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734A541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вывоза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p>
        </w:tc>
        <w:tc>
          <w:tcPr>
            <w:tcW w:w="715" w:type="dxa"/>
            <w:tcBorders>
              <w:top w:val="single" w:sz="4" w:space="0" w:color="auto"/>
              <w:left w:val="nil"/>
              <w:bottom w:val="single" w:sz="4" w:space="0" w:color="auto"/>
              <w:right w:val="single" w:sz="4" w:space="0" w:color="auto"/>
            </w:tcBorders>
            <w:vAlign w:val="bottom"/>
            <w:hideMark/>
          </w:tcPr>
          <w:p w14:paraId="05882E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47DF6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4619.000</w:t>
            </w:r>
          </w:p>
        </w:tc>
        <w:tc>
          <w:tcPr>
            <w:tcW w:w="1167" w:type="dxa"/>
            <w:tcBorders>
              <w:top w:val="nil"/>
              <w:left w:val="nil"/>
              <w:bottom w:val="single" w:sz="4" w:space="0" w:color="auto"/>
              <w:right w:val="single" w:sz="4" w:space="0" w:color="auto"/>
            </w:tcBorders>
            <w:vAlign w:val="bottom"/>
            <w:hideMark/>
          </w:tcPr>
          <w:p w14:paraId="7F5BA9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7A7A921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235,569.00 </w:t>
            </w:r>
          </w:p>
        </w:tc>
        <w:tc>
          <w:tcPr>
            <w:tcW w:w="222" w:type="dxa"/>
            <w:gridSpan w:val="2"/>
            <w:vAlign w:val="center"/>
            <w:hideMark/>
          </w:tcPr>
          <w:p w14:paraId="4B4443B7" w14:textId="77777777" w:rsidR="000D75FB" w:rsidRPr="000D75FB" w:rsidRDefault="000D75FB" w:rsidP="000D75FB">
            <w:pPr>
              <w:rPr>
                <w:sz w:val="20"/>
                <w:szCs w:val="20"/>
                <w:lang w:val="en-US" w:eastAsia="en-US" w:bidi="ar-SA"/>
              </w:rPr>
            </w:pPr>
          </w:p>
        </w:tc>
      </w:tr>
      <w:tr w:rsidR="000D75FB" w:rsidRPr="000D75FB" w14:paraId="4D503ED8"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71923D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124A873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укладкой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накоплением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каждые</w:t>
            </w:r>
            <w:r w:rsidRPr="000D75FB">
              <w:rPr>
                <w:rFonts w:ascii="Arial Armenian" w:hAnsi="Arial Armenian" w:cs="Arial"/>
                <w:sz w:val="18"/>
                <w:szCs w:val="18"/>
                <w:lang w:eastAsia="en-US" w:bidi="ar-SA"/>
              </w:rPr>
              <w:t xml:space="preserve"> 20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vAlign w:val="bottom"/>
            <w:hideMark/>
          </w:tcPr>
          <w:p w14:paraId="5032FB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EE7AD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2495.000</w:t>
            </w:r>
          </w:p>
        </w:tc>
        <w:tc>
          <w:tcPr>
            <w:tcW w:w="1167" w:type="dxa"/>
            <w:tcBorders>
              <w:top w:val="nil"/>
              <w:left w:val="nil"/>
              <w:bottom w:val="single" w:sz="4" w:space="0" w:color="auto"/>
              <w:right w:val="single" w:sz="4" w:space="0" w:color="auto"/>
            </w:tcBorders>
            <w:vAlign w:val="bottom"/>
            <w:hideMark/>
          </w:tcPr>
          <w:p w14:paraId="290929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360.00</w:t>
            </w:r>
          </w:p>
        </w:tc>
        <w:tc>
          <w:tcPr>
            <w:tcW w:w="1980" w:type="dxa"/>
            <w:tcBorders>
              <w:top w:val="nil"/>
              <w:left w:val="nil"/>
              <w:bottom w:val="single" w:sz="4" w:space="0" w:color="auto"/>
              <w:right w:val="single" w:sz="4" w:space="0" w:color="auto"/>
            </w:tcBorders>
            <w:vAlign w:val="bottom"/>
            <w:hideMark/>
          </w:tcPr>
          <w:p w14:paraId="5F8C041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898,200.00 </w:t>
            </w:r>
          </w:p>
        </w:tc>
        <w:tc>
          <w:tcPr>
            <w:tcW w:w="222" w:type="dxa"/>
            <w:gridSpan w:val="2"/>
            <w:vAlign w:val="center"/>
            <w:hideMark/>
          </w:tcPr>
          <w:p w14:paraId="19863948" w14:textId="77777777" w:rsidR="000D75FB" w:rsidRPr="000D75FB" w:rsidRDefault="000D75FB" w:rsidP="000D75FB">
            <w:pPr>
              <w:rPr>
                <w:sz w:val="20"/>
                <w:szCs w:val="20"/>
                <w:lang w:val="en-US" w:eastAsia="en-US" w:bidi="ar-SA"/>
              </w:rPr>
            </w:pPr>
          </w:p>
        </w:tc>
      </w:tr>
      <w:tr w:rsidR="000D75FB" w:rsidRPr="000D75FB" w14:paraId="7A49FD7F"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1A87CD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66E1543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0,65</w:t>
            </w:r>
            <w:r w:rsidRPr="000D75FB">
              <w:rPr>
                <w:rFonts w:ascii="Arial" w:hAnsi="Arial" w:cs="Arial"/>
                <w:sz w:val="18"/>
                <w:szCs w:val="18"/>
                <w:lang w:val="en-US" w:eastAsia="en-US" w:bidi="ar-SA"/>
              </w:rPr>
              <w:t> 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6D69D9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0D5F4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2495.000</w:t>
            </w:r>
          </w:p>
        </w:tc>
        <w:tc>
          <w:tcPr>
            <w:tcW w:w="1167" w:type="dxa"/>
            <w:tcBorders>
              <w:top w:val="nil"/>
              <w:left w:val="nil"/>
              <w:bottom w:val="single" w:sz="4" w:space="0" w:color="auto"/>
              <w:right w:val="single" w:sz="4" w:space="0" w:color="auto"/>
            </w:tcBorders>
            <w:vAlign w:val="bottom"/>
            <w:hideMark/>
          </w:tcPr>
          <w:p w14:paraId="7B0266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2631B2F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1,634,225.00 </w:t>
            </w:r>
          </w:p>
        </w:tc>
        <w:tc>
          <w:tcPr>
            <w:tcW w:w="222" w:type="dxa"/>
            <w:gridSpan w:val="2"/>
            <w:vAlign w:val="center"/>
            <w:hideMark/>
          </w:tcPr>
          <w:p w14:paraId="5BAC4117" w14:textId="77777777" w:rsidR="000D75FB" w:rsidRPr="000D75FB" w:rsidRDefault="000D75FB" w:rsidP="000D75FB">
            <w:pPr>
              <w:rPr>
                <w:sz w:val="20"/>
                <w:szCs w:val="20"/>
                <w:lang w:val="en-US" w:eastAsia="en-US" w:bidi="ar-SA"/>
              </w:rPr>
            </w:pPr>
          </w:p>
        </w:tc>
      </w:tr>
      <w:tr w:rsidR="000D75FB" w:rsidRPr="000D75FB" w14:paraId="57879CBE"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038EF1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1DDEA79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Вывоз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p>
        </w:tc>
        <w:tc>
          <w:tcPr>
            <w:tcW w:w="715" w:type="dxa"/>
            <w:tcBorders>
              <w:top w:val="nil"/>
              <w:left w:val="nil"/>
              <w:bottom w:val="nil"/>
              <w:right w:val="nil"/>
            </w:tcBorders>
            <w:noWrap/>
            <w:vAlign w:val="bottom"/>
            <w:hideMark/>
          </w:tcPr>
          <w:p w14:paraId="01CFA06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54935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4241.500</w:t>
            </w:r>
          </w:p>
        </w:tc>
        <w:tc>
          <w:tcPr>
            <w:tcW w:w="1167" w:type="dxa"/>
            <w:tcBorders>
              <w:top w:val="nil"/>
              <w:left w:val="nil"/>
              <w:bottom w:val="single" w:sz="4" w:space="0" w:color="auto"/>
              <w:right w:val="single" w:sz="4" w:space="0" w:color="auto"/>
            </w:tcBorders>
            <w:vAlign w:val="bottom"/>
            <w:hideMark/>
          </w:tcPr>
          <w:p w14:paraId="3492B4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7B15C65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17,059,313.00 </w:t>
            </w:r>
          </w:p>
        </w:tc>
        <w:tc>
          <w:tcPr>
            <w:tcW w:w="222" w:type="dxa"/>
            <w:gridSpan w:val="2"/>
            <w:vAlign w:val="center"/>
            <w:hideMark/>
          </w:tcPr>
          <w:p w14:paraId="0D6785E0" w14:textId="77777777" w:rsidR="000D75FB" w:rsidRPr="000D75FB" w:rsidRDefault="000D75FB" w:rsidP="000D75FB">
            <w:pPr>
              <w:rPr>
                <w:sz w:val="20"/>
                <w:szCs w:val="20"/>
                <w:lang w:val="en-US" w:eastAsia="en-US" w:bidi="ar-SA"/>
              </w:rPr>
            </w:pPr>
          </w:p>
        </w:tc>
      </w:tr>
      <w:tr w:rsidR="000D75FB" w:rsidRPr="000D75FB" w14:paraId="20EC87EE"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089511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59DF34F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вывоза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p>
        </w:tc>
        <w:tc>
          <w:tcPr>
            <w:tcW w:w="715" w:type="dxa"/>
            <w:tcBorders>
              <w:top w:val="single" w:sz="4" w:space="0" w:color="auto"/>
              <w:left w:val="nil"/>
              <w:bottom w:val="single" w:sz="4" w:space="0" w:color="auto"/>
              <w:right w:val="single" w:sz="4" w:space="0" w:color="auto"/>
            </w:tcBorders>
            <w:vAlign w:val="bottom"/>
            <w:hideMark/>
          </w:tcPr>
          <w:p w14:paraId="63004B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D5DC1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2495.000</w:t>
            </w:r>
          </w:p>
        </w:tc>
        <w:tc>
          <w:tcPr>
            <w:tcW w:w="1167" w:type="dxa"/>
            <w:tcBorders>
              <w:top w:val="nil"/>
              <w:left w:val="nil"/>
              <w:bottom w:val="single" w:sz="4" w:space="0" w:color="auto"/>
              <w:right w:val="single" w:sz="4" w:space="0" w:color="auto"/>
            </w:tcBorders>
            <w:vAlign w:val="bottom"/>
            <w:hideMark/>
          </w:tcPr>
          <w:p w14:paraId="30D9D3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2F88D8B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127,245.00 </w:t>
            </w:r>
          </w:p>
        </w:tc>
        <w:tc>
          <w:tcPr>
            <w:tcW w:w="222" w:type="dxa"/>
            <w:gridSpan w:val="2"/>
            <w:vAlign w:val="center"/>
            <w:hideMark/>
          </w:tcPr>
          <w:p w14:paraId="2FEFE337" w14:textId="77777777" w:rsidR="000D75FB" w:rsidRPr="000D75FB" w:rsidRDefault="000D75FB" w:rsidP="000D75FB">
            <w:pPr>
              <w:rPr>
                <w:sz w:val="20"/>
                <w:szCs w:val="20"/>
                <w:lang w:val="en-US" w:eastAsia="en-US" w:bidi="ar-SA"/>
              </w:rPr>
            </w:pPr>
          </w:p>
        </w:tc>
      </w:tr>
      <w:tr w:rsidR="000D75FB" w:rsidRPr="000D75FB" w14:paraId="0EF410F8"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vAlign w:val="center"/>
            <w:hideMark/>
          </w:tcPr>
          <w:p w14:paraId="2D276B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5C61ABD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Ручная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p>
        </w:tc>
        <w:tc>
          <w:tcPr>
            <w:tcW w:w="715" w:type="dxa"/>
            <w:tcBorders>
              <w:top w:val="nil"/>
              <w:left w:val="nil"/>
              <w:bottom w:val="single" w:sz="4" w:space="0" w:color="auto"/>
              <w:right w:val="single" w:sz="4" w:space="0" w:color="auto"/>
            </w:tcBorders>
            <w:vAlign w:val="bottom"/>
            <w:hideMark/>
          </w:tcPr>
          <w:p w14:paraId="2A0943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w:hAnsi="Arial" w:cs="Arial"/>
                <w:sz w:val="18"/>
                <w:szCs w:val="18"/>
                <w:lang w:val="en-US" w:eastAsia="en-US" w:bidi="ar-SA"/>
              </w:rPr>
              <w:t> 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05E00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4.600</w:t>
            </w:r>
          </w:p>
        </w:tc>
        <w:tc>
          <w:tcPr>
            <w:tcW w:w="1167" w:type="dxa"/>
            <w:tcBorders>
              <w:top w:val="nil"/>
              <w:left w:val="nil"/>
              <w:bottom w:val="single" w:sz="4" w:space="0" w:color="auto"/>
              <w:right w:val="single" w:sz="4" w:space="0" w:color="auto"/>
            </w:tcBorders>
            <w:vAlign w:val="bottom"/>
            <w:hideMark/>
          </w:tcPr>
          <w:p w14:paraId="713A5A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669C8C8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16,077.00 </w:t>
            </w:r>
          </w:p>
        </w:tc>
        <w:tc>
          <w:tcPr>
            <w:tcW w:w="222" w:type="dxa"/>
            <w:gridSpan w:val="2"/>
            <w:vAlign w:val="center"/>
            <w:hideMark/>
          </w:tcPr>
          <w:p w14:paraId="1EC88DC9" w14:textId="77777777" w:rsidR="000D75FB" w:rsidRPr="000D75FB" w:rsidRDefault="000D75FB" w:rsidP="000D75FB">
            <w:pPr>
              <w:rPr>
                <w:sz w:val="20"/>
                <w:szCs w:val="20"/>
                <w:lang w:val="en-US" w:eastAsia="en-US" w:bidi="ar-SA"/>
              </w:rPr>
            </w:pPr>
          </w:p>
        </w:tc>
      </w:tr>
      <w:tr w:rsidR="000D75FB" w:rsidRPr="000D75FB" w14:paraId="1396EAB0"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443BAF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40C3889B" w14:textId="77777777" w:rsidR="000D75FB" w:rsidRPr="000D75FB" w:rsidRDefault="000D75FB" w:rsidP="000D75FB">
            <w:pPr>
              <w:rPr>
                <w:rFonts w:ascii="Arial Armenian" w:hAnsi="Arial Armenian" w:cs="Arial"/>
                <w:sz w:val="18"/>
                <w:szCs w:val="18"/>
                <w:lang w:val="en-US" w:eastAsia="en-US" w:bidi="ar-SA"/>
              </w:rPr>
            </w:pP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0,65</w:t>
            </w:r>
            <w:r w:rsidRPr="000D75FB">
              <w:rPr>
                <w:rFonts w:ascii="Arial" w:hAnsi="Arial" w:cs="Arial"/>
                <w:sz w:val="18"/>
                <w:szCs w:val="18"/>
                <w:lang w:val="en-US" w:eastAsia="en-US" w:bidi="ar-SA"/>
              </w:rPr>
              <w:t> 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285C8B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16F34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4.600</w:t>
            </w:r>
          </w:p>
        </w:tc>
        <w:tc>
          <w:tcPr>
            <w:tcW w:w="1167" w:type="dxa"/>
            <w:tcBorders>
              <w:top w:val="nil"/>
              <w:left w:val="nil"/>
              <w:bottom w:val="single" w:sz="4" w:space="0" w:color="auto"/>
              <w:right w:val="single" w:sz="4" w:space="0" w:color="auto"/>
            </w:tcBorders>
            <w:vAlign w:val="bottom"/>
            <w:hideMark/>
          </w:tcPr>
          <w:p w14:paraId="2236F1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30E522E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3,013.00 </w:t>
            </w:r>
          </w:p>
        </w:tc>
        <w:tc>
          <w:tcPr>
            <w:tcW w:w="222" w:type="dxa"/>
            <w:gridSpan w:val="2"/>
            <w:vAlign w:val="center"/>
            <w:hideMark/>
          </w:tcPr>
          <w:p w14:paraId="6179AAB6" w14:textId="77777777" w:rsidR="000D75FB" w:rsidRPr="000D75FB" w:rsidRDefault="000D75FB" w:rsidP="000D75FB">
            <w:pPr>
              <w:rPr>
                <w:sz w:val="20"/>
                <w:szCs w:val="20"/>
                <w:lang w:val="en-US" w:eastAsia="en-US" w:bidi="ar-SA"/>
              </w:rPr>
            </w:pPr>
          </w:p>
        </w:tc>
      </w:tr>
      <w:tr w:rsidR="000D75FB" w:rsidRPr="000D75FB" w14:paraId="7881547D"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1FB626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29F2979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отвала</w:t>
            </w:r>
          </w:p>
        </w:tc>
        <w:tc>
          <w:tcPr>
            <w:tcW w:w="715" w:type="dxa"/>
            <w:tcBorders>
              <w:top w:val="nil"/>
              <w:left w:val="nil"/>
              <w:bottom w:val="nil"/>
              <w:right w:val="nil"/>
            </w:tcBorders>
            <w:noWrap/>
            <w:vAlign w:val="bottom"/>
            <w:hideMark/>
          </w:tcPr>
          <w:p w14:paraId="5AAD581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71835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7.820</w:t>
            </w:r>
          </w:p>
        </w:tc>
        <w:tc>
          <w:tcPr>
            <w:tcW w:w="1167" w:type="dxa"/>
            <w:tcBorders>
              <w:top w:val="nil"/>
              <w:left w:val="nil"/>
              <w:bottom w:val="single" w:sz="4" w:space="0" w:color="auto"/>
              <w:right w:val="single" w:sz="4" w:space="0" w:color="auto"/>
            </w:tcBorders>
            <w:vAlign w:val="bottom"/>
            <w:hideMark/>
          </w:tcPr>
          <w:p w14:paraId="06BA17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2C2D79B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31,452.04 </w:t>
            </w:r>
          </w:p>
        </w:tc>
        <w:tc>
          <w:tcPr>
            <w:tcW w:w="222" w:type="dxa"/>
            <w:gridSpan w:val="2"/>
            <w:vAlign w:val="center"/>
            <w:hideMark/>
          </w:tcPr>
          <w:p w14:paraId="67A322F7" w14:textId="77777777" w:rsidR="000D75FB" w:rsidRPr="000D75FB" w:rsidRDefault="000D75FB" w:rsidP="000D75FB">
            <w:pPr>
              <w:rPr>
                <w:sz w:val="20"/>
                <w:szCs w:val="20"/>
                <w:lang w:val="en-US" w:eastAsia="en-US" w:bidi="ar-SA"/>
              </w:rPr>
            </w:pPr>
          </w:p>
        </w:tc>
      </w:tr>
      <w:tr w:rsidR="000D75FB" w:rsidRPr="000D75FB" w14:paraId="074813F3"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14933B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6F69A24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плодородного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42844F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8F327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4.600</w:t>
            </w:r>
          </w:p>
        </w:tc>
        <w:tc>
          <w:tcPr>
            <w:tcW w:w="1167" w:type="dxa"/>
            <w:tcBorders>
              <w:top w:val="nil"/>
              <w:left w:val="nil"/>
              <w:bottom w:val="single" w:sz="4" w:space="0" w:color="auto"/>
              <w:right w:val="single" w:sz="4" w:space="0" w:color="auto"/>
            </w:tcBorders>
            <w:vAlign w:val="bottom"/>
            <w:hideMark/>
          </w:tcPr>
          <w:p w14:paraId="533E40C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1648A4E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234.60 </w:t>
            </w:r>
          </w:p>
        </w:tc>
        <w:tc>
          <w:tcPr>
            <w:tcW w:w="222" w:type="dxa"/>
            <w:gridSpan w:val="2"/>
            <w:vAlign w:val="center"/>
            <w:hideMark/>
          </w:tcPr>
          <w:p w14:paraId="7BEB271A" w14:textId="77777777" w:rsidR="000D75FB" w:rsidRPr="000D75FB" w:rsidRDefault="000D75FB" w:rsidP="000D75FB">
            <w:pPr>
              <w:rPr>
                <w:sz w:val="20"/>
                <w:szCs w:val="20"/>
                <w:lang w:val="en-US" w:eastAsia="en-US" w:bidi="ar-SA"/>
              </w:rPr>
            </w:pPr>
          </w:p>
        </w:tc>
      </w:tr>
      <w:tr w:rsidR="000D75FB" w:rsidRPr="000D75FB" w14:paraId="3FF2FEAA"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7331FC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5FAB4045" w14:textId="77777777" w:rsidR="000D75FB" w:rsidRPr="000D75FB" w:rsidRDefault="000D75FB" w:rsidP="000D75FB">
            <w:pPr>
              <w:rPr>
                <w:rFonts w:ascii="Arial Armenian" w:hAnsi="Arial Armenian" w:cs="Arial"/>
                <w:sz w:val="18"/>
                <w:szCs w:val="18"/>
                <w:lang w:eastAsia="en-US" w:bidi="ar-SA"/>
              </w:rPr>
            </w:pPr>
            <w:r w:rsidRPr="000D75FB">
              <w:rPr>
                <w:rFonts w:ascii="Arial Armenian" w:hAnsi="Arial Armenian" w:cs="Arial"/>
                <w:sz w:val="18"/>
                <w:szCs w:val="18"/>
                <w:lang w:eastAsia="en-US" w:bidi="ar-SA"/>
              </w:rPr>
              <w:t>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 </w:t>
            </w: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площадку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загрузки</w:t>
            </w:r>
            <w:r w:rsidRPr="000D75FB">
              <w:rPr>
                <w:rFonts w:ascii="Arial Armenian" w:hAnsi="Arial Armenian" w:cs="Arial"/>
                <w:sz w:val="18"/>
                <w:szCs w:val="18"/>
                <w:lang w:eastAsia="en-US" w:bidi="ar-SA"/>
              </w:rPr>
              <w:t xml:space="preserve"> 50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7CD71C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F93C4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40.000</w:t>
            </w:r>
          </w:p>
        </w:tc>
        <w:tc>
          <w:tcPr>
            <w:tcW w:w="1167" w:type="dxa"/>
            <w:tcBorders>
              <w:top w:val="nil"/>
              <w:left w:val="nil"/>
              <w:bottom w:val="single" w:sz="4" w:space="0" w:color="auto"/>
              <w:right w:val="single" w:sz="4" w:space="0" w:color="auto"/>
            </w:tcBorders>
            <w:vAlign w:val="bottom"/>
            <w:hideMark/>
          </w:tcPr>
          <w:p w14:paraId="52E271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694.00</w:t>
            </w:r>
          </w:p>
        </w:tc>
        <w:tc>
          <w:tcPr>
            <w:tcW w:w="1980" w:type="dxa"/>
            <w:tcBorders>
              <w:top w:val="nil"/>
              <w:left w:val="nil"/>
              <w:bottom w:val="single" w:sz="4" w:space="0" w:color="auto"/>
              <w:right w:val="single" w:sz="4" w:space="0" w:color="auto"/>
            </w:tcBorders>
            <w:vAlign w:val="bottom"/>
            <w:hideMark/>
          </w:tcPr>
          <w:p w14:paraId="5431729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27,760.00 </w:t>
            </w:r>
          </w:p>
        </w:tc>
        <w:tc>
          <w:tcPr>
            <w:tcW w:w="222" w:type="dxa"/>
            <w:gridSpan w:val="2"/>
            <w:vAlign w:val="center"/>
            <w:hideMark/>
          </w:tcPr>
          <w:p w14:paraId="0804EC89" w14:textId="77777777" w:rsidR="000D75FB" w:rsidRPr="000D75FB" w:rsidRDefault="000D75FB" w:rsidP="000D75FB">
            <w:pPr>
              <w:rPr>
                <w:sz w:val="20"/>
                <w:szCs w:val="20"/>
                <w:lang w:val="en-US" w:eastAsia="en-US" w:bidi="ar-SA"/>
              </w:rPr>
            </w:pPr>
          </w:p>
        </w:tc>
      </w:tr>
      <w:tr w:rsidR="000D75FB" w:rsidRPr="000D75FB" w14:paraId="28494908"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682090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445E2384" w14:textId="77777777" w:rsidR="000D75FB" w:rsidRPr="000D75FB" w:rsidRDefault="000D75FB" w:rsidP="000D75FB">
            <w:pPr>
              <w:rPr>
                <w:rFonts w:ascii="Arial Armenian" w:hAnsi="Arial Armenian" w:cs="Arial"/>
                <w:sz w:val="18"/>
                <w:szCs w:val="18"/>
                <w:lang w:eastAsia="en-US" w:bidi="ar-SA"/>
              </w:rPr>
            </w:pPr>
            <w:r w:rsidRPr="000D75FB">
              <w:rPr>
                <w:rFonts w:ascii="Arial Armenian" w:hAnsi="Arial Armenian" w:cs="Arial"/>
                <w:sz w:val="18"/>
                <w:szCs w:val="18"/>
                <w:lang w:eastAsia="en-US" w:bidi="ar-SA"/>
              </w:rPr>
              <w:t>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6A854B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6BDCB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0A3AFE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1431ACB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13,980.00 </w:t>
            </w:r>
          </w:p>
        </w:tc>
        <w:tc>
          <w:tcPr>
            <w:tcW w:w="222" w:type="dxa"/>
            <w:gridSpan w:val="2"/>
            <w:vAlign w:val="center"/>
            <w:hideMark/>
          </w:tcPr>
          <w:p w14:paraId="50BAC5F6" w14:textId="77777777" w:rsidR="000D75FB" w:rsidRPr="000D75FB" w:rsidRDefault="000D75FB" w:rsidP="000D75FB">
            <w:pPr>
              <w:rPr>
                <w:sz w:val="20"/>
                <w:szCs w:val="20"/>
                <w:lang w:val="en-US" w:eastAsia="en-US" w:bidi="ar-SA"/>
              </w:rPr>
            </w:pPr>
          </w:p>
        </w:tc>
      </w:tr>
      <w:tr w:rsidR="000D75FB" w:rsidRPr="000D75FB" w14:paraId="2A78C589"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1E8389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373EEC49" w14:textId="77777777" w:rsidR="000D75FB" w:rsidRPr="000D75FB" w:rsidRDefault="000D75FB" w:rsidP="000D75FB">
            <w:pPr>
              <w:rPr>
                <w:rFonts w:ascii="Arial Armenian" w:hAnsi="Arial Armenian" w:cs="Arial"/>
                <w:sz w:val="18"/>
                <w:szCs w:val="18"/>
                <w:lang w:val="en-US" w:eastAsia="en-US" w:bidi="ar-SA"/>
              </w:rPr>
            </w:pPr>
            <w:r w:rsidRPr="000D75FB">
              <w:rPr>
                <w:rFonts w:ascii="Arial Armenian" w:hAnsi="Arial Armenian" w:cs="Arial"/>
                <w:sz w:val="18"/>
                <w:szCs w:val="18"/>
                <w:lang w:eastAsia="en-US" w:bidi="ar-SA"/>
              </w:rPr>
              <w:t>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3.</w:t>
            </w:r>
          </w:p>
        </w:tc>
        <w:tc>
          <w:tcPr>
            <w:tcW w:w="715" w:type="dxa"/>
            <w:tcBorders>
              <w:top w:val="nil"/>
              <w:left w:val="nil"/>
              <w:bottom w:val="single" w:sz="4" w:space="0" w:color="auto"/>
              <w:right w:val="single" w:sz="4" w:space="0" w:color="auto"/>
            </w:tcBorders>
            <w:vAlign w:val="bottom"/>
            <w:hideMark/>
          </w:tcPr>
          <w:p w14:paraId="03FB7E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23ED6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1FA59A0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2F1367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4,316.00 </w:t>
            </w:r>
          </w:p>
        </w:tc>
        <w:tc>
          <w:tcPr>
            <w:tcW w:w="222" w:type="dxa"/>
            <w:gridSpan w:val="2"/>
            <w:vAlign w:val="center"/>
            <w:hideMark/>
          </w:tcPr>
          <w:p w14:paraId="1667E2E9" w14:textId="77777777" w:rsidR="000D75FB" w:rsidRPr="000D75FB" w:rsidRDefault="000D75FB" w:rsidP="000D75FB">
            <w:pPr>
              <w:rPr>
                <w:sz w:val="20"/>
                <w:szCs w:val="20"/>
                <w:lang w:val="en-US" w:eastAsia="en-US" w:bidi="ar-SA"/>
              </w:rPr>
            </w:pPr>
          </w:p>
        </w:tc>
      </w:tr>
      <w:tr w:rsidR="000D75FB" w:rsidRPr="000D75FB" w14:paraId="40EE4FE6"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763ED7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63E90AA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Перемещение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отвалов</w:t>
            </w:r>
          </w:p>
        </w:tc>
        <w:tc>
          <w:tcPr>
            <w:tcW w:w="715" w:type="dxa"/>
            <w:tcBorders>
              <w:top w:val="nil"/>
              <w:left w:val="nil"/>
              <w:bottom w:val="nil"/>
              <w:right w:val="nil"/>
            </w:tcBorders>
            <w:noWrap/>
            <w:vAlign w:val="bottom"/>
            <w:hideMark/>
          </w:tcPr>
          <w:p w14:paraId="7E4A207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CCDB0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7.800</w:t>
            </w:r>
          </w:p>
        </w:tc>
        <w:tc>
          <w:tcPr>
            <w:tcW w:w="1167" w:type="dxa"/>
            <w:tcBorders>
              <w:top w:val="nil"/>
              <w:left w:val="nil"/>
              <w:bottom w:val="single" w:sz="4" w:space="0" w:color="auto"/>
              <w:right w:val="single" w:sz="4" w:space="0" w:color="auto"/>
            </w:tcBorders>
            <w:vAlign w:val="bottom"/>
            <w:hideMark/>
          </w:tcPr>
          <w:p w14:paraId="79E7F6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52D94EB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31,371.60 </w:t>
            </w:r>
          </w:p>
        </w:tc>
        <w:tc>
          <w:tcPr>
            <w:tcW w:w="222" w:type="dxa"/>
            <w:gridSpan w:val="2"/>
            <w:vAlign w:val="center"/>
            <w:hideMark/>
          </w:tcPr>
          <w:p w14:paraId="75AE75E9" w14:textId="77777777" w:rsidR="000D75FB" w:rsidRPr="000D75FB" w:rsidRDefault="000D75FB" w:rsidP="000D75FB">
            <w:pPr>
              <w:rPr>
                <w:sz w:val="20"/>
                <w:szCs w:val="20"/>
                <w:lang w:val="en-US" w:eastAsia="en-US" w:bidi="ar-SA"/>
              </w:rPr>
            </w:pPr>
          </w:p>
        </w:tc>
      </w:tr>
      <w:tr w:rsidR="000D75FB" w:rsidRPr="000D75FB" w14:paraId="4B313727"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117C05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5DFAE5C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отвалу</w:t>
            </w:r>
          </w:p>
        </w:tc>
        <w:tc>
          <w:tcPr>
            <w:tcW w:w="715" w:type="dxa"/>
            <w:tcBorders>
              <w:top w:val="single" w:sz="4" w:space="0" w:color="auto"/>
              <w:left w:val="nil"/>
              <w:bottom w:val="single" w:sz="4" w:space="0" w:color="auto"/>
              <w:right w:val="single" w:sz="4" w:space="0" w:color="auto"/>
            </w:tcBorders>
            <w:vAlign w:val="bottom"/>
            <w:hideMark/>
          </w:tcPr>
          <w:p w14:paraId="7D4DD6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E3D7D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08095B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A096CA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204.00 </w:t>
            </w:r>
          </w:p>
        </w:tc>
        <w:tc>
          <w:tcPr>
            <w:tcW w:w="222" w:type="dxa"/>
            <w:gridSpan w:val="2"/>
            <w:vAlign w:val="center"/>
            <w:hideMark/>
          </w:tcPr>
          <w:p w14:paraId="06998934" w14:textId="77777777" w:rsidR="000D75FB" w:rsidRPr="000D75FB" w:rsidRDefault="000D75FB" w:rsidP="000D75FB">
            <w:pPr>
              <w:rPr>
                <w:sz w:val="20"/>
                <w:szCs w:val="20"/>
                <w:lang w:val="en-US" w:eastAsia="en-US" w:bidi="ar-SA"/>
              </w:rPr>
            </w:pPr>
          </w:p>
        </w:tc>
      </w:tr>
      <w:tr w:rsidR="000D75FB" w:rsidRPr="000D75FB" w14:paraId="13652180"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3A1DB3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208B6B8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Разравнивание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профилирование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доставленного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бульдозерами</w:t>
            </w:r>
          </w:p>
        </w:tc>
        <w:tc>
          <w:tcPr>
            <w:tcW w:w="715" w:type="dxa"/>
            <w:tcBorders>
              <w:top w:val="nil"/>
              <w:left w:val="nil"/>
              <w:bottom w:val="single" w:sz="4" w:space="0" w:color="auto"/>
              <w:right w:val="single" w:sz="4" w:space="0" w:color="auto"/>
            </w:tcBorders>
            <w:vAlign w:val="bottom"/>
            <w:hideMark/>
          </w:tcPr>
          <w:p w14:paraId="1FA7EB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7FDFF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44.000</w:t>
            </w:r>
          </w:p>
        </w:tc>
        <w:tc>
          <w:tcPr>
            <w:tcW w:w="1167" w:type="dxa"/>
            <w:tcBorders>
              <w:top w:val="nil"/>
              <w:left w:val="nil"/>
              <w:bottom w:val="single" w:sz="4" w:space="0" w:color="auto"/>
              <w:right w:val="single" w:sz="4" w:space="0" w:color="auto"/>
            </w:tcBorders>
            <w:vAlign w:val="bottom"/>
            <w:hideMark/>
          </w:tcPr>
          <w:p w14:paraId="3637C1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13FEA34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9,064.00 </w:t>
            </w:r>
          </w:p>
        </w:tc>
        <w:tc>
          <w:tcPr>
            <w:tcW w:w="222" w:type="dxa"/>
            <w:gridSpan w:val="2"/>
            <w:vAlign w:val="center"/>
            <w:hideMark/>
          </w:tcPr>
          <w:p w14:paraId="2AC99BA7" w14:textId="77777777" w:rsidR="000D75FB" w:rsidRPr="000D75FB" w:rsidRDefault="000D75FB" w:rsidP="000D75FB">
            <w:pPr>
              <w:rPr>
                <w:sz w:val="20"/>
                <w:szCs w:val="20"/>
                <w:lang w:val="en-US" w:eastAsia="en-US" w:bidi="ar-SA"/>
              </w:rPr>
            </w:pPr>
          </w:p>
        </w:tc>
      </w:tr>
      <w:tr w:rsidR="000D75FB" w:rsidRPr="000D75FB" w14:paraId="771978FC"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29C2D8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32E87A6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насыпи</w:t>
            </w:r>
            <w:r w:rsidRPr="000D75FB">
              <w:rPr>
                <w:rFonts w:ascii="Arial Armenian" w:hAnsi="Arial Armenian" w:cs="Arial"/>
                <w:sz w:val="18"/>
                <w:szCs w:val="18"/>
                <w:lang w:eastAsia="en-US" w:bidi="ar-SA"/>
              </w:rPr>
              <w:t xml:space="preserve"> 6 </w:t>
            </w:r>
            <w:r w:rsidRPr="000D75FB">
              <w:rPr>
                <w:rFonts w:ascii="Calibri" w:hAnsi="Calibri" w:cs="Calibri"/>
                <w:sz w:val="18"/>
                <w:szCs w:val="18"/>
                <w:lang w:eastAsia="en-US" w:bidi="ar-SA"/>
              </w:rPr>
              <w:t>куб</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высота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=10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vAlign w:val="bottom"/>
            <w:hideMark/>
          </w:tcPr>
          <w:p w14:paraId="1BAC23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5D013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44.000</w:t>
            </w:r>
          </w:p>
        </w:tc>
        <w:tc>
          <w:tcPr>
            <w:tcW w:w="1167" w:type="dxa"/>
            <w:tcBorders>
              <w:top w:val="nil"/>
              <w:left w:val="nil"/>
              <w:bottom w:val="single" w:sz="4" w:space="0" w:color="auto"/>
              <w:right w:val="single" w:sz="4" w:space="0" w:color="auto"/>
            </w:tcBorders>
            <w:vAlign w:val="bottom"/>
            <w:hideMark/>
          </w:tcPr>
          <w:p w14:paraId="0A9588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617.00</w:t>
            </w:r>
          </w:p>
        </w:tc>
        <w:tc>
          <w:tcPr>
            <w:tcW w:w="1980" w:type="dxa"/>
            <w:tcBorders>
              <w:top w:val="nil"/>
              <w:left w:val="nil"/>
              <w:bottom w:val="single" w:sz="4" w:space="0" w:color="auto"/>
              <w:right w:val="single" w:sz="4" w:space="0" w:color="auto"/>
            </w:tcBorders>
            <w:vAlign w:val="bottom"/>
            <w:hideMark/>
          </w:tcPr>
          <w:p w14:paraId="25AFEF0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27,148.00 </w:t>
            </w:r>
          </w:p>
        </w:tc>
        <w:tc>
          <w:tcPr>
            <w:tcW w:w="222" w:type="dxa"/>
            <w:gridSpan w:val="2"/>
            <w:vAlign w:val="center"/>
            <w:hideMark/>
          </w:tcPr>
          <w:p w14:paraId="6972E073" w14:textId="77777777" w:rsidR="000D75FB" w:rsidRPr="000D75FB" w:rsidRDefault="000D75FB" w:rsidP="000D75FB">
            <w:pPr>
              <w:rPr>
                <w:sz w:val="20"/>
                <w:szCs w:val="20"/>
                <w:lang w:val="en-US" w:eastAsia="en-US" w:bidi="ar-SA"/>
              </w:rPr>
            </w:pPr>
          </w:p>
        </w:tc>
      </w:tr>
      <w:tr w:rsidR="000D75FB" w:rsidRPr="000D75FB" w14:paraId="1CEE820E"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27435A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5DEA291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насыпи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уменьшен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30%</w:t>
            </w:r>
          </w:p>
        </w:tc>
        <w:tc>
          <w:tcPr>
            <w:tcW w:w="715" w:type="dxa"/>
            <w:tcBorders>
              <w:top w:val="nil"/>
              <w:left w:val="nil"/>
              <w:bottom w:val="single" w:sz="4" w:space="0" w:color="auto"/>
              <w:right w:val="single" w:sz="4" w:space="0" w:color="auto"/>
            </w:tcBorders>
            <w:vAlign w:val="bottom"/>
            <w:hideMark/>
          </w:tcPr>
          <w:p w14:paraId="7B36F0A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5BC2C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13.200</w:t>
            </w:r>
          </w:p>
        </w:tc>
        <w:tc>
          <w:tcPr>
            <w:tcW w:w="1167" w:type="dxa"/>
            <w:tcBorders>
              <w:top w:val="nil"/>
              <w:left w:val="nil"/>
              <w:bottom w:val="single" w:sz="4" w:space="0" w:color="auto"/>
              <w:right w:val="single" w:sz="4" w:space="0" w:color="auto"/>
            </w:tcBorders>
            <w:vAlign w:val="bottom"/>
            <w:hideMark/>
          </w:tcPr>
          <w:p w14:paraId="1EF7F3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373.00</w:t>
            </w:r>
          </w:p>
        </w:tc>
        <w:tc>
          <w:tcPr>
            <w:tcW w:w="1980" w:type="dxa"/>
            <w:tcBorders>
              <w:top w:val="nil"/>
              <w:left w:val="nil"/>
              <w:bottom w:val="single" w:sz="4" w:space="0" w:color="auto"/>
              <w:right w:val="single" w:sz="4" w:space="0" w:color="auto"/>
            </w:tcBorders>
            <w:vAlign w:val="bottom"/>
            <w:hideMark/>
          </w:tcPr>
          <w:p w14:paraId="293F62D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4,923.60 </w:t>
            </w:r>
          </w:p>
        </w:tc>
        <w:tc>
          <w:tcPr>
            <w:tcW w:w="222" w:type="dxa"/>
            <w:gridSpan w:val="2"/>
            <w:vAlign w:val="center"/>
            <w:hideMark/>
          </w:tcPr>
          <w:p w14:paraId="7FC0A7B3" w14:textId="77777777" w:rsidR="000D75FB" w:rsidRPr="000D75FB" w:rsidRDefault="000D75FB" w:rsidP="000D75FB">
            <w:pPr>
              <w:rPr>
                <w:sz w:val="20"/>
                <w:szCs w:val="20"/>
                <w:lang w:val="en-US" w:eastAsia="en-US" w:bidi="ar-SA"/>
              </w:rPr>
            </w:pPr>
          </w:p>
        </w:tc>
      </w:tr>
      <w:tr w:rsidR="000D75FB" w:rsidRPr="000D75FB" w14:paraId="594EE86F"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hideMark/>
          </w:tcPr>
          <w:p w14:paraId="050008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6D59105C"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размере</w:t>
            </w:r>
            <w:r w:rsidRPr="000D75FB">
              <w:rPr>
                <w:rFonts w:ascii="Arial Armenian" w:hAnsi="Arial Armenian" w:cs="Arial"/>
                <w:b/>
                <w:bCs/>
                <w:sz w:val="18"/>
                <w:szCs w:val="18"/>
                <w:lang w:val="en-US" w:eastAsia="en-US" w:bidi="ar-SA"/>
              </w:rPr>
              <w:t xml:space="preserve"> 1,1</w:t>
            </w:r>
          </w:p>
        </w:tc>
        <w:tc>
          <w:tcPr>
            <w:tcW w:w="715" w:type="dxa"/>
            <w:tcBorders>
              <w:top w:val="nil"/>
              <w:left w:val="nil"/>
              <w:bottom w:val="single" w:sz="4" w:space="0" w:color="auto"/>
              <w:right w:val="single" w:sz="4" w:space="0" w:color="auto"/>
            </w:tcBorders>
            <w:vAlign w:val="bottom"/>
            <w:hideMark/>
          </w:tcPr>
          <w:p w14:paraId="0CD598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956A22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B9808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62898396"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61,472,358.68 </w:t>
            </w:r>
          </w:p>
        </w:tc>
        <w:tc>
          <w:tcPr>
            <w:tcW w:w="222" w:type="dxa"/>
            <w:gridSpan w:val="2"/>
            <w:vAlign w:val="center"/>
            <w:hideMark/>
          </w:tcPr>
          <w:p w14:paraId="508A00D6" w14:textId="77777777" w:rsidR="000D75FB" w:rsidRPr="000D75FB" w:rsidRDefault="000D75FB" w:rsidP="000D75FB">
            <w:pPr>
              <w:rPr>
                <w:sz w:val="20"/>
                <w:szCs w:val="20"/>
                <w:lang w:val="en-US" w:eastAsia="en-US" w:bidi="ar-SA"/>
              </w:rPr>
            </w:pPr>
          </w:p>
        </w:tc>
      </w:tr>
      <w:tr w:rsidR="000D75FB" w:rsidRPr="000D75FB" w14:paraId="5A0E14FE" w14:textId="77777777" w:rsidTr="000D75FB">
        <w:trPr>
          <w:trHeight w:val="39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4337CA3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1.2. </w:t>
            </w:r>
            <w:r w:rsidRPr="000D75FB">
              <w:rPr>
                <w:rFonts w:ascii="Calibri" w:hAnsi="Calibri" w:cs="Calibri"/>
                <w:b/>
                <w:bCs/>
                <w:sz w:val="18"/>
                <w:szCs w:val="18"/>
                <w:lang w:val="en-US" w:eastAsia="en-US" w:bidi="ar-SA"/>
              </w:rPr>
              <w:t>Проезжая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часть</w:t>
            </w:r>
          </w:p>
        </w:tc>
        <w:tc>
          <w:tcPr>
            <w:tcW w:w="222" w:type="dxa"/>
            <w:gridSpan w:val="2"/>
            <w:vAlign w:val="center"/>
            <w:hideMark/>
          </w:tcPr>
          <w:p w14:paraId="4E562674" w14:textId="77777777" w:rsidR="000D75FB" w:rsidRPr="000D75FB" w:rsidRDefault="000D75FB" w:rsidP="000D75FB">
            <w:pPr>
              <w:rPr>
                <w:sz w:val="20"/>
                <w:szCs w:val="20"/>
                <w:lang w:val="en-US" w:eastAsia="en-US" w:bidi="ar-SA"/>
              </w:rPr>
            </w:pPr>
          </w:p>
        </w:tc>
      </w:tr>
      <w:tr w:rsidR="000D75FB" w:rsidRPr="000D75FB" w14:paraId="4A7E67F7"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694840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13EC7FE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Профилирование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полотна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автогрейдерами</w:t>
            </w:r>
          </w:p>
        </w:tc>
        <w:tc>
          <w:tcPr>
            <w:tcW w:w="715" w:type="dxa"/>
            <w:tcBorders>
              <w:top w:val="nil"/>
              <w:left w:val="nil"/>
              <w:bottom w:val="single" w:sz="4" w:space="0" w:color="auto"/>
              <w:right w:val="single" w:sz="4" w:space="0" w:color="auto"/>
            </w:tcBorders>
            <w:noWrap/>
            <w:vAlign w:val="bottom"/>
            <w:hideMark/>
          </w:tcPr>
          <w:p w14:paraId="72F293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F0A1C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13958.500</w:t>
            </w:r>
          </w:p>
        </w:tc>
        <w:tc>
          <w:tcPr>
            <w:tcW w:w="1167" w:type="dxa"/>
            <w:tcBorders>
              <w:top w:val="nil"/>
              <w:left w:val="nil"/>
              <w:bottom w:val="single" w:sz="4" w:space="0" w:color="auto"/>
              <w:right w:val="single" w:sz="4" w:space="0" w:color="auto"/>
            </w:tcBorders>
            <w:vAlign w:val="bottom"/>
            <w:hideMark/>
          </w:tcPr>
          <w:p w14:paraId="2201F1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13.00</w:t>
            </w:r>
          </w:p>
        </w:tc>
        <w:tc>
          <w:tcPr>
            <w:tcW w:w="1980" w:type="dxa"/>
            <w:tcBorders>
              <w:top w:val="nil"/>
              <w:left w:val="nil"/>
              <w:bottom w:val="single" w:sz="4" w:space="0" w:color="auto"/>
              <w:right w:val="single" w:sz="4" w:space="0" w:color="auto"/>
            </w:tcBorders>
            <w:vAlign w:val="bottom"/>
            <w:hideMark/>
          </w:tcPr>
          <w:p w14:paraId="3FA5083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181,460.50 </w:t>
            </w:r>
          </w:p>
        </w:tc>
        <w:tc>
          <w:tcPr>
            <w:tcW w:w="222" w:type="dxa"/>
            <w:gridSpan w:val="2"/>
            <w:vAlign w:val="center"/>
            <w:hideMark/>
          </w:tcPr>
          <w:p w14:paraId="39389379" w14:textId="77777777" w:rsidR="000D75FB" w:rsidRPr="000D75FB" w:rsidRDefault="000D75FB" w:rsidP="000D75FB">
            <w:pPr>
              <w:rPr>
                <w:sz w:val="20"/>
                <w:szCs w:val="20"/>
                <w:lang w:val="en-US" w:eastAsia="en-US" w:bidi="ar-SA"/>
              </w:rPr>
            </w:pPr>
          </w:p>
        </w:tc>
      </w:tr>
      <w:tr w:rsidR="000D75FB" w:rsidRPr="000D75FB" w14:paraId="07EEC659" w14:textId="77777777" w:rsidTr="000D75FB">
        <w:trPr>
          <w:gridAfter w:val="1"/>
          <w:wAfter w:w="8" w:type="dxa"/>
          <w:trHeight w:val="510"/>
        </w:trPr>
        <w:tc>
          <w:tcPr>
            <w:tcW w:w="517" w:type="dxa"/>
            <w:tcBorders>
              <w:top w:val="nil"/>
              <w:left w:val="single" w:sz="4" w:space="0" w:color="auto"/>
              <w:bottom w:val="nil"/>
              <w:right w:val="single" w:sz="4" w:space="0" w:color="auto"/>
            </w:tcBorders>
            <w:vAlign w:val="center"/>
            <w:hideMark/>
          </w:tcPr>
          <w:p w14:paraId="6E6754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nil"/>
              <w:right w:val="single" w:sz="4" w:space="0" w:color="auto"/>
            </w:tcBorders>
            <w:vAlign w:val="center"/>
            <w:hideMark/>
          </w:tcPr>
          <w:p w14:paraId="0D2F458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подсыпки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=25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noWrap/>
            <w:vAlign w:val="bottom"/>
            <w:hideMark/>
          </w:tcPr>
          <w:p w14:paraId="698A27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7422D7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3489.625</w:t>
            </w:r>
          </w:p>
        </w:tc>
        <w:tc>
          <w:tcPr>
            <w:tcW w:w="1167" w:type="dxa"/>
            <w:tcBorders>
              <w:top w:val="nil"/>
              <w:left w:val="nil"/>
              <w:bottom w:val="single" w:sz="4" w:space="0" w:color="auto"/>
              <w:right w:val="single" w:sz="4" w:space="0" w:color="auto"/>
            </w:tcBorders>
            <w:vAlign w:val="bottom"/>
            <w:hideMark/>
          </w:tcPr>
          <w:p w14:paraId="77B018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10190.00</w:t>
            </w:r>
          </w:p>
        </w:tc>
        <w:tc>
          <w:tcPr>
            <w:tcW w:w="1980" w:type="dxa"/>
            <w:tcBorders>
              <w:top w:val="nil"/>
              <w:left w:val="nil"/>
              <w:bottom w:val="single" w:sz="4" w:space="0" w:color="auto"/>
              <w:right w:val="single" w:sz="4" w:space="0" w:color="auto"/>
            </w:tcBorders>
            <w:vAlign w:val="bottom"/>
            <w:hideMark/>
          </w:tcPr>
          <w:p w14:paraId="399CD9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35,559,278.75 </w:t>
            </w:r>
          </w:p>
        </w:tc>
        <w:tc>
          <w:tcPr>
            <w:tcW w:w="222" w:type="dxa"/>
            <w:gridSpan w:val="2"/>
            <w:vAlign w:val="center"/>
            <w:hideMark/>
          </w:tcPr>
          <w:p w14:paraId="51496684" w14:textId="77777777" w:rsidR="000D75FB" w:rsidRPr="000D75FB" w:rsidRDefault="000D75FB" w:rsidP="000D75FB">
            <w:pPr>
              <w:rPr>
                <w:sz w:val="20"/>
                <w:szCs w:val="20"/>
                <w:lang w:val="en-US" w:eastAsia="en-US" w:bidi="ar-SA"/>
              </w:rPr>
            </w:pPr>
          </w:p>
        </w:tc>
      </w:tr>
      <w:tr w:rsidR="000D75FB" w:rsidRPr="000D75FB" w14:paraId="3814690E" w14:textId="77777777" w:rsidTr="000D75FB">
        <w:trPr>
          <w:gridAfter w:val="1"/>
          <w:wAfter w:w="8" w:type="dxa"/>
          <w:trHeight w:val="630"/>
        </w:trPr>
        <w:tc>
          <w:tcPr>
            <w:tcW w:w="517" w:type="dxa"/>
            <w:tcBorders>
              <w:top w:val="single" w:sz="4" w:space="0" w:color="auto"/>
              <w:left w:val="single" w:sz="4" w:space="0" w:color="auto"/>
              <w:bottom w:val="single" w:sz="4" w:space="0" w:color="auto"/>
              <w:right w:val="single" w:sz="4" w:space="0" w:color="auto"/>
            </w:tcBorders>
            <w:vAlign w:val="center"/>
            <w:hideMark/>
          </w:tcPr>
          <w:p w14:paraId="6E3C09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single" w:sz="4" w:space="0" w:color="auto"/>
              <w:left w:val="nil"/>
              <w:bottom w:val="nil"/>
              <w:right w:val="single" w:sz="4" w:space="0" w:color="auto"/>
            </w:tcBorders>
            <w:vAlign w:val="center"/>
            <w:hideMark/>
          </w:tcPr>
          <w:p w14:paraId="1044F35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нижнего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=11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noWrap/>
            <w:vAlign w:val="bottom"/>
            <w:hideMark/>
          </w:tcPr>
          <w:p w14:paraId="40388F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54EF7A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13958.500</w:t>
            </w:r>
          </w:p>
        </w:tc>
        <w:tc>
          <w:tcPr>
            <w:tcW w:w="1167" w:type="dxa"/>
            <w:tcBorders>
              <w:top w:val="nil"/>
              <w:left w:val="nil"/>
              <w:bottom w:val="single" w:sz="4" w:space="0" w:color="auto"/>
              <w:right w:val="single" w:sz="4" w:space="0" w:color="auto"/>
            </w:tcBorders>
            <w:vAlign w:val="bottom"/>
            <w:hideMark/>
          </w:tcPr>
          <w:p w14:paraId="023146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1157.00</w:t>
            </w:r>
          </w:p>
        </w:tc>
        <w:tc>
          <w:tcPr>
            <w:tcW w:w="1980" w:type="dxa"/>
            <w:tcBorders>
              <w:top w:val="nil"/>
              <w:left w:val="nil"/>
              <w:bottom w:val="single" w:sz="4" w:space="0" w:color="auto"/>
              <w:right w:val="single" w:sz="4" w:space="0" w:color="auto"/>
            </w:tcBorders>
            <w:vAlign w:val="bottom"/>
            <w:hideMark/>
          </w:tcPr>
          <w:p w14:paraId="376CB1F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16,149,984.50 </w:t>
            </w:r>
          </w:p>
        </w:tc>
        <w:tc>
          <w:tcPr>
            <w:tcW w:w="222" w:type="dxa"/>
            <w:gridSpan w:val="2"/>
            <w:vAlign w:val="center"/>
            <w:hideMark/>
          </w:tcPr>
          <w:p w14:paraId="5FF43EA7" w14:textId="77777777" w:rsidR="000D75FB" w:rsidRPr="000D75FB" w:rsidRDefault="000D75FB" w:rsidP="000D75FB">
            <w:pPr>
              <w:rPr>
                <w:sz w:val="20"/>
                <w:szCs w:val="20"/>
                <w:lang w:val="en-US" w:eastAsia="en-US" w:bidi="ar-SA"/>
              </w:rPr>
            </w:pPr>
          </w:p>
        </w:tc>
      </w:tr>
      <w:tr w:rsidR="000D75FB" w:rsidRPr="000D75FB" w14:paraId="79C7B796" w14:textId="77777777" w:rsidTr="000D75FB">
        <w:trPr>
          <w:gridAfter w:val="1"/>
          <w:wAfter w:w="8" w:type="dxa"/>
          <w:trHeight w:val="585"/>
        </w:trPr>
        <w:tc>
          <w:tcPr>
            <w:tcW w:w="517" w:type="dxa"/>
            <w:tcBorders>
              <w:top w:val="nil"/>
              <w:left w:val="single" w:sz="4" w:space="0" w:color="auto"/>
              <w:bottom w:val="nil"/>
              <w:right w:val="single" w:sz="4" w:space="0" w:color="auto"/>
            </w:tcBorders>
            <w:vAlign w:val="center"/>
            <w:hideMark/>
          </w:tcPr>
          <w:p w14:paraId="020F16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single" w:sz="4" w:space="0" w:color="auto"/>
              <w:left w:val="nil"/>
              <w:bottom w:val="nil"/>
              <w:right w:val="single" w:sz="4" w:space="0" w:color="auto"/>
            </w:tcBorders>
            <w:vAlign w:val="center"/>
            <w:hideMark/>
          </w:tcPr>
          <w:p w14:paraId="17DF133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верхнего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гранитного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=4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битумным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покрытием</w:t>
            </w:r>
            <w:r w:rsidRPr="000D75FB">
              <w:rPr>
                <w:rFonts w:ascii="Arial Armenian" w:hAnsi="Arial Armenian" w:cs="Arial"/>
                <w:sz w:val="18"/>
                <w:szCs w:val="18"/>
                <w:lang w:eastAsia="en-US" w:bidi="ar-SA"/>
              </w:rPr>
              <w:t xml:space="preserve"> 4,12 </w:t>
            </w:r>
            <w:r w:rsidRPr="000D75FB">
              <w:rPr>
                <w:rFonts w:ascii="Calibri" w:hAnsi="Calibri" w:cs="Calibri"/>
                <w:sz w:val="18"/>
                <w:szCs w:val="18"/>
                <w:lang w:eastAsia="en-US" w:bidi="ar-SA"/>
              </w:rPr>
              <w:t>тн</w:t>
            </w:r>
            <w:r w:rsidRPr="000D75FB">
              <w:rPr>
                <w:rFonts w:ascii="Arial Armenian" w:hAnsi="Arial Armenian" w:cs="Arial"/>
                <w:sz w:val="18"/>
                <w:szCs w:val="18"/>
                <w:lang w:eastAsia="en-US" w:bidi="ar-SA"/>
              </w:rPr>
              <w:t xml:space="preserve">/1000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2</w:t>
            </w:r>
          </w:p>
        </w:tc>
        <w:tc>
          <w:tcPr>
            <w:tcW w:w="715" w:type="dxa"/>
            <w:tcBorders>
              <w:top w:val="nil"/>
              <w:left w:val="nil"/>
              <w:bottom w:val="single" w:sz="4" w:space="0" w:color="auto"/>
              <w:right w:val="single" w:sz="4" w:space="0" w:color="auto"/>
            </w:tcBorders>
            <w:noWrap/>
            <w:vAlign w:val="bottom"/>
            <w:hideMark/>
          </w:tcPr>
          <w:p w14:paraId="63F173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40D6FE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13958.500</w:t>
            </w:r>
          </w:p>
        </w:tc>
        <w:tc>
          <w:tcPr>
            <w:tcW w:w="1167" w:type="dxa"/>
            <w:tcBorders>
              <w:top w:val="nil"/>
              <w:left w:val="nil"/>
              <w:bottom w:val="single" w:sz="4" w:space="0" w:color="auto"/>
              <w:right w:val="single" w:sz="4" w:space="0" w:color="auto"/>
            </w:tcBorders>
            <w:vAlign w:val="bottom"/>
            <w:hideMark/>
          </w:tcPr>
          <w:p w14:paraId="12E9AE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1593.00</w:t>
            </w:r>
          </w:p>
        </w:tc>
        <w:tc>
          <w:tcPr>
            <w:tcW w:w="1980" w:type="dxa"/>
            <w:tcBorders>
              <w:top w:val="nil"/>
              <w:left w:val="nil"/>
              <w:bottom w:val="single" w:sz="4" w:space="0" w:color="auto"/>
              <w:right w:val="single" w:sz="4" w:space="0" w:color="auto"/>
            </w:tcBorders>
            <w:vAlign w:val="bottom"/>
            <w:hideMark/>
          </w:tcPr>
          <w:p w14:paraId="29D72CA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22,235,890.50 </w:t>
            </w:r>
          </w:p>
        </w:tc>
        <w:tc>
          <w:tcPr>
            <w:tcW w:w="222" w:type="dxa"/>
            <w:gridSpan w:val="2"/>
            <w:vAlign w:val="center"/>
            <w:hideMark/>
          </w:tcPr>
          <w:p w14:paraId="3ED7D9B5" w14:textId="77777777" w:rsidR="000D75FB" w:rsidRPr="000D75FB" w:rsidRDefault="000D75FB" w:rsidP="000D75FB">
            <w:pPr>
              <w:rPr>
                <w:sz w:val="20"/>
                <w:szCs w:val="20"/>
                <w:lang w:val="en-US" w:eastAsia="en-US" w:bidi="ar-SA"/>
              </w:rPr>
            </w:pPr>
          </w:p>
        </w:tc>
      </w:tr>
      <w:tr w:rsidR="000D75FB" w:rsidRPr="000D75FB" w14:paraId="61EF6125" w14:textId="77777777" w:rsidTr="000D75FB">
        <w:trPr>
          <w:gridAfter w:val="1"/>
          <w:wAfter w:w="8" w:type="dxa"/>
          <w:trHeight w:val="525"/>
        </w:trPr>
        <w:tc>
          <w:tcPr>
            <w:tcW w:w="517" w:type="dxa"/>
            <w:tcBorders>
              <w:top w:val="single" w:sz="4" w:space="0" w:color="auto"/>
              <w:left w:val="single" w:sz="4" w:space="0" w:color="auto"/>
              <w:bottom w:val="single" w:sz="4" w:space="0" w:color="auto"/>
              <w:right w:val="single" w:sz="4" w:space="0" w:color="auto"/>
            </w:tcBorders>
            <w:vAlign w:val="center"/>
            <w:hideMark/>
          </w:tcPr>
          <w:p w14:paraId="7DDAF6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w:t>
            </w:r>
          </w:p>
        </w:tc>
        <w:tc>
          <w:tcPr>
            <w:tcW w:w="4248" w:type="dxa"/>
            <w:tcBorders>
              <w:top w:val="single" w:sz="4" w:space="0" w:color="auto"/>
              <w:left w:val="nil"/>
              <w:bottom w:val="single" w:sz="4" w:space="0" w:color="auto"/>
              <w:right w:val="single" w:sz="4" w:space="0" w:color="auto"/>
            </w:tcBorders>
            <w:vAlign w:val="center"/>
            <w:hideMark/>
          </w:tcPr>
          <w:p w14:paraId="5432FDD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Асфальтобетонное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нижнего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=6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noWrap/>
            <w:vAlign w:val="bottom"/>
            <w:hideMark/>
          </w:tcPr>
          <w:p w14:paraId="4341B64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4AFA24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13958.500</w:t>
            </w:r>
          </w:p>
        </w:tc>
        <w:tc>
          <w:tcPr>
            <w:tcW w:w="1167" w:type="dxa"/>
            <w:tcBorders>
              <w:top w:val="nil"/>
              <w:left w:val="nil"/>
              <w:bottom w:val="single" w:sz="4" w:space="0" w:color="auto"/>
              <w:right w:val="single" w:sz="4" w:space="0" w:color="auto"/>
            </w:tcBorders>
            <w:vAlign w:val="bottom"/>
            <w:hideMark/>
          </w:tcPr>
          <w:p w14:paraId="794E55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6412.00</w:t>
            </w:r>
          </w:p>
        </w:tc>
        <w:tc>
          <w:tcPr>
            <w:tcW w:w="1980" w:type="dxa"/>
            <w:tcBorders>
              <w:top w:val="nil"/>
              <w:left w:val="nil"/>
              <w:bottom w:val="single" w:sz="4" w:space="0" w:color="auto"/>
              <w:right w:val="single" w:sz="4" w:space="0" w:color="auto"/>
            </w:tcBorders>
            <w:vAlign w:val="bottom"/>
            <w:hideMark/>
          </w:tcPr>
          <w:p w14:paraId="4D346D3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89,501,902.00 </w:t>
            </w:r>
          </w:p>
        </w:tc>
        <w:tc>
          <w:tcPr>
            <w:tcW w:w="222" w:type="dxa"/>
            <w:gridSpan w:val="2"/>
            <w:vAlign w:val="center"/>
            <w:hideMark/>
          </w:tcPr>
          <w:p w14:paraId="6F4FC2C1" w14:textId="77777777" w:rsidR="000D75FB" w:rsidRPr="000D75FB" w:rsidRDefault="000D75FB" w:rsidP="000D75FB">
            <w:pPr>
              <w:rPr>
                <w:sz w:val="20"/>
                <w:szCs w:val="20"/>
                <w:lang w:val="en-US" w:eastAsia="en-US" w:bidi="ar-SA"/>
              </w:rPr>
            </w:pPr>
          </w:p>
        </w:tc>
      </w:tr>
      <w:tr w:rsidR="000D75FB" w:rsidRPr="000D75FB" w14:paraId="6A329EE7" w14:textId="77777777" w:rsidTr="000D75FB">
        <w:trPr>
          <w:gridAfter w:val="1"/>
          <w:wAfter w:w="8" w:type="dxa"/>
          <w:trHeight w:val="345"/>
        </w:trPr>
        <w:tc>
          <w:tcPr>
            <w:tcW w:w="517" w:type="dxa"/>
            <w:tcBorders>
              <w:top w:val="nil"/>
              <w:left w:val="single" w:sz="4" w:space="0" w:color="auto"/>
              <w:bottom w:val="nil"/>
              <w:right w:val="single" w:sz="4" w:space="0" w:color="auto"/>
            </w:tcBorders>
            <w:vAlign w:val="center"/>
            <w:hideMark/>
          </w:tcPr>
          <w:p w14:paraId="376EAC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35</w:t>
            </w:r>
          </w:p>
        </w:tc>
        <w:tc>
          <w:tcPr>
            <w:tcW w:w="4248" w:type="dxa"/>
            <w:tcBorders>
              <w:top w:val="nil"/>
              <w:left w:val="nil"/>
              <w:bottom w:val="single" w:sz="4" w:space="0" w:color="auto"/>
              <w:right w:val="single" w:sz="4" w:space="0" w:color="auto"/>
            </w:tcBorders>
            <w:vAlign w:val="center"/>
            <w:hideMark/>
          </w:tcPr>
          <w:p w14:paraId="2BCFE4C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Асфальтобетонное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верхнего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H</w:t>
            </w:r>
            <w:r w:rsidRPr="000D75FB">
              <w:rPr>
                <w:rFonts w:ascii="Arial Armenian" w:hAnsi="Arial Armenian" w:cs="Arial"/>
                <w:sz w:val="18"/>
                <w:szCs w:val="18"/>
                <w:lang w:eastAsia="en-US" w:bidi="ar-SA"/>
              </w:rPr>
              <w:t xml:space="preserve">=5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noWrap/>
            <w:vAlign w:val="bottom"/>
            <w:hideMark/>
          </w:tcPr>
          <w:p w14:paraId="6187B8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2ED001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13958.500</w:t>
            </w:r>
          </w:p>
        </w:tc>
        <w:tc>
          <w:tcPr>
            <w:tcW w:w="1167" w:type="dxa"/>
            <w:tcBorders>
              <w:top w:val="nil"/>
              <w:left w:val="nil"/>
              <w:bottom w:val="single" w:sz="4" w:space="0" w:color="auto"/>
              <w:right w:val="single" w:sz="4" w:space="0" w:color="auto"/>
            </w:tcBorders>
            <w:vAlign w:val="bottom"/>
            <w:hideMark/>
          </w:tcPr>
          <w:p w14:paraId="7CE0D0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4151.00</w:t>
            </w:r>
          </w:p>
        </w:tc>
        <w:tc>
          <w:tcPr>
            <w:tcW w:w="1980" w:type="dxa"/>
            <w:tcBorders>
              <w:top w:val="nil"/>
              <w:left w:val="nil"/>
              <w:bottom w:val="single" w:sz="4" w:space="0" w:color="auto"/>
              <w:right w:val="single" w:sz="4" w:space="0" w:color="auto"/>
            </w:tcBorders>
            <w:vAlign w:val="bottom"/>
            <w:hideMark/>
          </w:tcPr>
          <w:p w14:paraId="579F914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57,941,733.50 </w:t>
            </w:r>
          </w:p>
        </w:tc>
        <w:tc>
          <w:tcPr>
            <w:tcW w:w="222" w:type="dxa"/>
            <w:gridSpan w:val="2"/>
            <w:vAlign w:val="center"/>
            <w:hideMark/>
          </w:tcPr>
          <w:p w14:paraId="1F9675D1" w14:textId="77777777" w:rsidR="000D75FB" w:rsidRPr="000D75FB" w:rsidRDefault="000D75FB" w:rsidP="000D75FB">
            <w:pPr>
              <w:rPr>
                <w:sz w:val="20"/>
                <w:szCs w:val="20"/>
                <w:lang w:val="en-US" w:eastAsia="en-US" w:bidi="ar-SA"/>
              </w:rPr>
            </w:pPr>
          </w:p>
        </w:tc>
      </w:tr>
      <w:tr w:rsidR="000D75FB" w:rsidRPr="000D75FB" w14:paraId="2AB0BB18" w14:textId="77777777" w:rsidTr="000D75FB">
        <w:trPr>
          <w:gridAfter w:val="1"/>
          <w:wAfter w:w="8" w:type="dxa"/>
          <w:trHeight w:val="300"/>
        </w:trPr>
        <w:tc>
          <w:tcPr>
            <w:tcW w:w="517" w:type="dxa"/>
            <w:tcBorders>
              <w:top w:val="single" w:sz="4" w:space="0" w:color="auto"/>
              <w:left w:val="single" w:sz="4" w:space="0" w:color="auto"/>
              <w:bottom w:val="single" w:sz="4" w:space="0" w:color="auto"/>
              <w:right w:val="single" w:sz="4" w:space="0" w:color="auto"/>
            </w:tcBorders>
            <w:hideMark/>
          </w:tcPr>
          <w:p w14:paraId="3306E4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2A8460FE"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1,2</w:t>
            </w:r>
          </w:p>
        </w:tc>
        <w:tc>
          <w:tcPr>
            <w:tcW w:w="715" w:type="dxa"/>
            <w:tcBorders>
              <w:top w:val="nil"/>
              <w:left w:val="nil"/>
              <w:bottom w:val="single" w:sz="4" w:space="0" w:color="auto"/>
              <w:right w:val="single" w:sz="4" w:space="0" w:color="auto"/>
            </w:tcBorders>
            <w:vAlign w:val="bottom"/>
            <w:hideMark/>
          </w:tcPr>
          <w:p w14:paraId="3389C5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77A937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44777CC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6FA4AD0"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221,570,249.75 </w:t>
            </w:r>
          </w:p>
        </w:tc>
        <w:tc>
          <w:tcPr>
            <w:tcW w:w="222" w:type="dxa"/>
            <w:gridSpan w:val="2"/>
            <w:vAlign w:val="center"/>
            <w:hideMark/>
          </w:tcPr>
          <w:p w14:paraId="3B14DEB6" w14:textId="77777777" w:rsidR="000D75FB" w:rsidRPr="000D75FB" w:rsidRDefault="000D75FB" w:rsidP="000D75FB">
            <w:pPr>
              <w:rPr>
                <w:sz w:val="20"/>
                <w:szCs w:val="20"/>
                <w:lang w:val="en-US" w:eastAsia="en-US" w:bidi="ar-SA"/>
              </w:rPr>
            </w:pPr>
          </w:p>
        </w:tc>
      </w:tr>
      <w:tr w:rsidR="000D75FB" w:rsidRPr="000D75FB" w14:paraId="0CFE13FD" w14:textId="77777777" w:rsidTr="000D75FB">
        <w:trPr>
          <w:trHeight w:val="22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59064C6D"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1.3.</w:t>
            </w:r>
            <w:r w:rsidRPr="000D75FB">
              <w:rPr>
                <w:rFonts w:ascii="Calibri" w:hAnsi="Calibri" w:cs="Calibri"/>
                <w:b/>
                <w:bCs/>
                <w:sz w:val="18"/>
                <w:szCs w:val="18"/>
                <w:lang w:val="en-US" w:eastAsia="en-US" w:bidi="ar-SA"/>
              </w:rPr>
              <w:t>Обочина</w:t>
            </w:r>
          </w:p>
        </w:tc>
        <w:tc>
          <w:tcPr>
            <w:tcW w:w="222" w:type="dxa"/>
            <w:gridSpan w:val="2"/>
            <w:vAlign w:val="center"/>
            <w:hideMark/>
          </w:tcPr>
          <w:p w14:paraId="61AEE117" w14:textId="77777777" w:rsidR="000D75FB" w:rsidRPr="000D75FB" w:rsidRDefault="000D75FB" w:rsidP="000D75FB">
            <w:pPr>
              <w:rPr>
                <w:sz w:val="20"/>
                <w:szCs w:val="20"/>
                <w:lang w:val="en-US" w:eastAsia="en-US" w:bidi="ar-SA"/>
              </w:rPr>
            </w:pPr>
          </w:p>
        </w:tc>
      </w:tr>
      <w:tr w:rsidR="000D75FB" w:rsidRPr="000D75FB" w14:paraId="6633FFC1"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0A5182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w:t>
            </w:r>
          </w:p>
        </w:tc>
        <w:tc>
          <w:tcPr>
            <w:tcW w:w="4248" w:type="dxa"/>
            <w:tcBorders>
              <w:top w:val="nil"/>
              <w:left w:val="nil"/>
              <w:bottom w:val="single" w:sz="4" w:space="0" w:color="auto"/>
              <w:right w:val="single" w:sz="4" w:space="0" w:color="auto"/>
            </w:tcBorders>
            <w:vAlign w:val="center"/>
            <w:hideMark/>
          </w:tcPr>
          <w:p w14:paraId="73FD3F6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0,65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57596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B2613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103.000</w:t>
            </w:r>
          </w:p>
        </w:tc>
        <w:tc>
          <w:tcPr>
            <w:tcW w:w="1167" w:type="dxa"/>
            <w:tcBorders>
              <w:top w:val="nil"/>
              <w:left w:val="nil"/>
              <w:bottom w:val="single" w:sz="4" w:space="0" w:color="auto"/>
              <w:right w:val="single" w:sz="4" w:space="0" w:color="auto"/>
            </w:tcBorders>
            <w:vAlign w:val="bottom"/>
            <w:hideMark/>
          </w:tcPr>
          <w:p w14:paraId="1ECCD2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32C0A45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67,465.00 </w:t>
            </w:r>
          </w:p>
        </w:tc>
        <w:tc>
          <w:tcPr>
            <w:tcW w:w="222" w:type="dxa"/>
            <w:gridSpan w:val="2"/>
            <w:vAlign w:val="center"/>
            <w:hideMark/>
          </w:tcPr>
          <w:p w14:paraId="236EA170" w14:textId="77777777" w:rsidR="000D75FB" w:rsidRPr="000D75FB" w:rsidRDefault="000D75FB" w:rsidP="000D75FB">
            <w:pPr>
              <w:rPr>
                <w:sz w:val="20"/>
                <w:szCs w:val="20"/>
                <w:lang w:val="en-US" w:eastAsia="en-US" w:bidi="ar-SA"/>
              </w:rPr>
            </w:pPr>
          </w:p>
        </w:tc>
      </w:tr>
      <w:tr w:rsidR="000D75FB" w:rsidRPr="000D75FB" w14:paraId="5B2E72B7"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73E7868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1421973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67B37B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B8F88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216.300</w:t>
            </w:r>
          </w:p>
        </w:tc>
        <w:tc>
          <w:tcPr>
            <w:tcW w:w="1167" w:type="dxa"/>
            <w:tcBorders>
              <w:top w:val="nil"/>
              <w:left w:val="nil"/>
              <w:bottom w:val="single" w:sz="4" w:space="0" w:color="auto"/>
              <w:right w:val="single" w:sz="4" w:space="0" w:color="auto"/>
            </w:tcBorders>
            <w:vAlign w:val="bottom"/>
            <w:hideMark/>
          </w:tcPr>
          <w:p w14:paraId="7C6DE2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1E98DB3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869,958.60 </w:t>
            </w:r>
          </w:p>
        </w:tc>
        <w:tc>
          <w:tcPr>
            <w:tcW w:w="222" w:type="dxa"/>
            <w:gridSpan w:val="2"/>
            <w:vAlign w:val="center"/>
            <w:hideMark/>
          </w:tcPr>
          <w:p w14:paraId="691EBC66" w14:textId="77777777" w:rsidR="000D75FB" w:rsidRPr="000D75FB" w:rsidRDefault="000D75FB" w:rsidP="000D75FB">
            <w:pPr>
              <w:rPr>
                <w:sz w:val="20"/>
                <w:szCs w:val="20"/>
                <w:lang w:val="en-US" w:eastAsia="en-US" w:bidi="ar-SA"/>
              </w:rPr>
            </w:pPr>
          </w:p>
        </w:tc>
      </w:tr>
      <w:tr w:rsidR="000D75FB" w:rsidRPr="000D75FB" w14:paraId="16EE8236"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1FF3B2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630AC81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FAB48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905E2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103.000</w:t>
            </w:r>
          </w:p>
        </w:tc>
        <w:tc>
          <w:tcPr>
            <w:tcW w:w="1167" w:type="dxa"/>
            <w:tcBorders>
              <w:top w:val="nil"/>
              <w:left w:val="nil"/>
              <w:bottom w:val="single" w:sz="4" w:space="0" w:color="auto"/>
              <w:right w:val="single" w:sz="4" w:space="0" w:color="auto"/>
            </w:tcBorders>
            <w:vAlign w:val="bottom"/>
            <w:hideMark/>
          </w:tcPr>
          <w:p w14:paraId="51CE1F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B91347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5,253.00 </w:t>
            </w:r>
          </w:p>
        </w:tc>
        <w:tc>
          <w:tcPr>
            <w:tcW w:w="222" w:type="dxa"/>
            <w:gridSpan w:val="2"/>
            <w:vAlign w:val="center"/>
            <w:hideMark/>
          </w:tcPr>
          <w:p w14:paraId="3C976445" w14:textId="77777777" w:rsidR="000D75FB" w:rsidRPr="000D75FB" w:rsidRDefault="000D75FB" w:rsidP="000D75FB">
            <w:pPr>
              <w:rPr>
                <w:sz w:val="20"/>
                <w:szCs w:val="20"/>
                <w:lang w:val="en-US" w:eastAsia="en-US" w:bidi="ar-SA"/>
              </w:rPr>
            </w:pPr>
          </w:p>
        </w:tc>
      </w:tr>
      <w:tr w:rsidR="000D75FB" w:rsidRPr="000D75FB" w14:paraId="79C7C99B"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57060E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w:t>
            </w:r>
          </w:p>
        </w:tc>
        <w:tc>
          <w:tcPr>
            <w:tcW w:w="4248" w:type="dxa"/>
            <w:tcBorders>
              <w:top w:val="nil"/>
              <w:left w:val="nil"/>
              <w:bottom w:val="single" w:sz="4" w:space="0" w:color="auto"/>
              <w:right w:val="single" w:sz="4" w:space="0" w:color="auto"/>
            </w:tcBorders>
            <w:vAlign w:val="center"/>
            <w:hideMark/>
          </w:tcPr>
          <w:p w14:paraId="1E6B4AF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Разборка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1527CC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2E9DE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w:t>
            </w:r>
          </w:p>
        </w:tc>
        <w:tc>
          <w:tcPr>
            <w:tcW w:w="1167" w:type="dxa"/>
            <w:tcBorders>
              <w:top w:val="nil"/>
              <w:left w:val="nil"/>
              <w:bottom w:val="single" w:sz="4" w:space="0" w:color="auto"/>
              <w:right w:val="single" w:sz="4" w:space="0" w:color="auto"/>
            </w:tcBorders>
            <w:vAlign w:val="bottom"/>
            <w:hideMark/>
          </w:tcPr>
          <w:p w14:paraId="5115F7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6168.00</w:t>
            </w:r>
          </w:p>
        </w:tc>
        <w:tc>
          <w:tcPr>
            <w:tcW w:w="1980" w:type="dxa"/>
            <w:tcBorders>
              <w:top w:val="nil"/>
              <w:left w:val="nil"/>
              <w:bottom w:val="single" w:sz="4" w:space="0" w:color="auto"/>
              <w:right w:val="single" w:sz="4" w:space="0" w:color="auto"/>
            </w:tcBorders>
            <w:vAlign w:val="bottom"/>
            <w:hideMark/>
          </w:tcPr>
          <w:p w14:paraId="52B77D5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20,971.20 </w:t>
            </w:r>
          </w:p>
        </w:tc>
        <w:tc>
          <w:tcPr>
            <w:tcW w:w="222" w:type="dxa"/>
            <w:gridSpan w:val="2"/>
            <w:vAlign w:val="center"/>
            <w:hideMark/>
          </w:tcPr>
          <w:p w14:paraId="64505B34" w14:textId="77777777" w:rsidR="000D75FB" w:rsidRPr="000D75FB" w:rsidRDefault="000D75FB" w:rsidP="000D75FB">
            <w:pPr>
              <w:rPr>
                <w:sz w:val="20"/>
                <w:szCs w:val="20"/>
                <w:lang w:val="en-US" w:eastAsia="en-US" w:bidi="ar-SA"/>
              </w:rPr>
            </w:pPr>
          </w:p>
        </w:tc>
      </w:tr>
      <w:tr w:rsidR="000D75FB" w:rsidRPr="000D75FB" w14:paraId="622CC121"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008E38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w:t>
            </w:r>
          </w:p>
        </w:tc>
        <w:tc>
          <w:tcPr>
            <w:tcW w:w="4248" w:type="dxa"/>
            <w:tcBorders>
              <w:top w:val="nil"/>
              <w:left w:val="nil"/>
              <w:bottom w:val="single" w:sz="4" w:space="0" w:color="auto"/>
              <w:right w:val="single" w:sz="4" w:space="0" w:color="auto"/>
            </w:tcBorders>
            <w:vAlign w:val="center"/>
            <w:hideMark/>
          </w:tcPr>
          <w:p w14:paraId="6B2781E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0,65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65B011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E90CE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w:t>
            </w:r>
          </w:p>
        </w:tc>
        <w:tc>
          <w:tcPr>
            <w:tcW w:w="1167" w:type="dxa"/>
            <w:tcBorders>
              <w:top w:val="nil"/>
              <w:left w:val="nil"/>
              <w:bottom w:val="single" w:sz="4" w:space="0" w:color="auto"/>
              <w:right w:val="single" w:sz="4" w:space="0" w:color="auto"/>
            </w:tcBorders>
            <w:vAlign w:val="bottom"/>
            <w:hideMark/>
          </w:tcPr>
          <w:p w14:paraId="044C4A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7DCB148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2,227.00 </w:t>
            </w:r>
          </w:p>
        </w:tc>
        <w:tc>
          <w:tcPr>
            <w:tcW w:w="222" w:type="dxa"/>
            <w:gridSpan w:val="2"/>
            <w:vAlign w:val="center"/>
            <w:hideMark/>
          </w:tcPr>
          <w:p w14:paraId="72DEA354" w14:textId="77777777" w:rsidR="000D75FB" w:rsidRPr="000D75FB" w:rsidRDefault="000D75FB" w:rsidP="000D75FB">
            <w:pPr>
              <w:rPr>
                <w:sz w:val="20"/>
                <w:szCs w:val="20"/>
                <w:lang w:val="en-US" w:eastAsia="en-US" w:bidi="ar-SA"/>
              </w:rPr>
            </w:pPr>
          </w:p>
        </w:tc>
      </w:tr>
      <w:tr w:rsidR="000D75FB" w:rsidRPr="000D75FB" w14:paraId="14DC4409" w14:textId="77777777" w:rsidTr="000D75FB">
        <w:trPr>
          <w:gridAfter w:val="1"/>
          <w:wAfter w:w="8" w:type="dxa"/>
          <w:trHeight w:val="870"/>
        </w:trPr>
        <w:tc>
          <w:tcPr>
            <w:tcW w:w="517" w:type="dxa"/>
            <w:tcBorders>
              <w:top w:val="nil"/>
              <w:left w:val="single" w:sz="4" w:space="0" w:color="auto"/>
              <w:bottom w:val="single" w:sz="4" w:space="0" w:color="auto"/>
              <w:right w:val="single" w:sz="4" w:space="0" w:color="auto"/>
            </w:tcBorders>
            <w:vAlign w:val="center"/>
            <w:hideMark/>
          </w:tcPr>
          <w:p w14:paraId="69F9F3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w:t>
            </w:r>
          </w:p>
        </w:tc>
        <w:tc>
          <w:tcPr>
            <w:tcW w:w="4248" w:type="dxa"/>
            <w:tcBorders>
              <w:top w:val="nil"/>
              <w:left w:val="nil"/>
              <w:bottom w:val="single" w:sz="4" w:space="0" w:color="auto"/>
              <w:right w:val="single" w:sz="4" w:space="0" w:color="auto"/>
            </w:tcBorders>
            <w:vAlign w:val="center"/>
            <w:hideMark/>
          </w:tcPr>
          <w:p w14:paraId="34F84C9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49EC8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A6C44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7.140</w:t>
            </w:r>
          </w:p>
        </w:tc>
        <w:tc>
          <w:tcPr>
            <w:tcW w:w="1167" w:type="dxa"/>
            <w:tcBorders>
              <w:top w:val="nil"/>
              <w:left w:val="nil"/>
              <w:bottom w:val="single" w:sz="4" w:space="0" w:color="auto"/>
              <w:right w:val="single" w:sz="4" w:space="0" w:color="auto"/>
            </w:tcBorders>
            <w:vAlign w:val="bottom"/>
            <w:hideMark/>
          </w:tcPr>
          <w:p w14:paraId="367E77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2CB8C82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28,717.08 </w:t>
            </w:r>
          </w:p>
        </w:tc>
        <w:tc>
          <w:tcPr>
            <w:tcW w:w="222" w:type="dxa"/>
            <w:gridSpan w:val="2"/>
            <w:vAlign w:val="center"/>
            <w:hideMark/>
          </w:tcPr>
          <w:p w14:paraId="47E41A93" w14:textId="77777777" w:rsidR="000D75FB" w:rsidRPr="000D75FB" w:rsidRDefault="000D75FB" w:rsidP="000D75FB">
            <w:pPr>
              <w:rPr>
                <w:sz w:val="20"/>
                <w:szCs w:val="20"/>
                <w:lang w:val="en-US" w:eastAsia="en-US" w:bidi="ar-SA"/>
              </w:rPr>
            </w:pPr>
          </w:p>
        </w:tc>
      </w:tr>
      <w:tr w:rsidR="000D75FB" w:rsidRPr="000D75FB" w14:paraId="13BB3576"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612ABD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w:t>
            </w:r>
          </w:p>
        </w:tc>
        <w:tc>
          <w:tcPr>
            <w:tcW w:w="4248" w:type="dxa"/>
            <w:tcBorders>
              <w:top w:val="nil"/>
              <w:left w:val="nil"/>
              <w:bottom w:val="single" w:sz="4" w:space="0" w:color="auto"/>
              <w:right w:val="single" w:sz="4" w:space="0" w:color="auto"/>
            </w:tcBorders>
            <w:vAlign w:val="center"/>
            <w:hideMark/>
          </w:tcPr>
          <w:p w14:paraId="3FB2B6C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619B2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2E76E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w:t>
            </w:r>
          </w:p>
        </w:tc>
        <w:tc>
          <w:tcPr>
            <w:tcW w:w="1167" w:type="dxa"/>
            <w:tcBorders>
              <w:top w:val="nil"/>
              <w:left w:val="nil"/>
              <w:bottom w:val="single" w:sz="4" w:space="0" w:color="auto"/>
              <w:right w:val="single" w:sz="4" w:space="0" w:color="auto"/>
            </w:tcBorders>
            <w:vAlign w:val="bottom"/>
            <w:hideMark/>
          </w:tcPr>
          <w:p w14:paraId="63837F6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46BB29F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173.40 </w:t>
            </w:r>
          </w:p>
        </w:tc>
        <w:tc>
          <w:tcPr>
            <w:tcW w:w="222" w:type="dxa"/>
            <w:gridSpan w:val="2"/>
            <w:vAlign w:val="center"/>
            <w:hideMark/>
          </w:tcPr>
          <w:p w14:paraId="1545041B" w14:textId="77777777" w:rsidR="000D75FB" w:rsidRPr="000D75FB" w:rsidRDefault="000D75FB" w:rsidP="000D75FB">
            <w:pPr>
              <w:rPr>
                <w:sz w:val="20"/>
                <w:szCs w:val="20"/>
                <w:lang w:val="en-US" w:eastAsia="en-US" w:bidi="ar-SA"/>
              </w:rPr>
            </w:pPr>
          </w:p>
        </w:tc>
      </w:tr>
      <w:tr w:rsidR="000D75FB" w:rsidRPr="000D75FB" w14:paraId="37F2A58C" w14:textId="77777777" w:rsidTr="000D75FB">
        <w:trPr>
          <w:gridAfter w:val="1"/>
          <w:wAfter w:w="8" w:type="dxa"/>
          <w:trHeight w:val="1005"/>
        </w:trPr>
        <w:tc>
          <w:tcPr>
            <w:tcW w:w="517" w:type="dxa"/>
            <w:tcBorders>
              <w:top w:val="nil"/>
              <w:left w:val="single" w:sz="4" w:space="0" w:color="auto"/>
              <w:bottom w:val="single" w:sz="4" w:space="0" w:color="auto"/>
              <w:right w:val="single" w:sz="4" w:space="0" w:color="auto"/>
            </w:tcBorders>
            <w:vAlign w:val="center"/>
            <w:hideMark/>
          </w:tcPr>
          <w:p w14:paraId="0FFEA5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w:t>
            </w:r>
          </w:p>
        </w:tc>
        <w:tc>
          <w:tcPr>
            <w:tcW w:w="4248" w:type="dxa"/>
            <w:tcBorders>
              <w:top w:val="nil"/>
              <w:left w:val="nil"/>
              <w:bottom w:val="single" w:sz="4" w:space="0" w:color="auto"/>
              <w:right w:val="single" w:sz="4" w:space="0" w:color="auto"/>
            </w:tcBorders>
            <w:vAlign w:val="center"/>
            <w:hideMark/>
          </w:tcPr>
          <w:p w14:paraId="371DB50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мостового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09B659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3A3F1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5.500</w:t>
            </w:r>
          </w:p>
        </w:tc>
        <w:tc>
          <w:tcPr>
            <w:tcW w:w="1167" w:type="dxa"/>
            <w:tcBorders>
              <w:top w:val="nil"/>
              <w:left w:val="nil"/>
              <w:bottom w:val="single" w:sz="4" w:space="0" w:color="auto"/>
              <w:right w:val="single" w:sz="4" w:space="0" w:color="auto"/>
            </w:tcBorders>
            <w:vAlign w:val="bottom"/>
            <w:hideMark/>
          </w:tcPr>
          <w:p w14:paraId="33879F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750D1E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3,602.50 </w:t>
            </w:r>
          </w:p>
        </w:tc>
        <w:tc>
          <w:tcPr>
            <w:tcW w:w="222" w:type="dxa"/>
            <w:gridSpan w:val="2"/>
            <w:vAlign w:val="center"/>
            <w:hideMark/>
          </w:tcPr>
          <w:p w14:paraId="1365802B" w14:textId="77777777" w:rsidR="000D75FB" w:rsidRPr="000D75FB" w:rsidRDefault="000D75FB" w:rsidP="000D75FB">
            <w:pPr>
              <w:rPr>
                <w:sz w:val="20"/>
                <w:szCs w:val="20"/>
                <w:lang w:val="en-US" w:eastAsia="en-US" w:bidi="ar-SA"/>
              </w:rPr>
            </w:pPr>
          </w:p>
        </w:tc>
      </w:tr>
      <w:tr w:rsidR="000D75FB" w:rsidRPr="000D75FB" w14:paraId="203656D8"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72C5C0F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w:t>
            </w:r>
          </w:p>
        </w:tc>
        <w:tc>
          <w:tcPr>
            <w:tcW w:w="4248" w:type="dxa"/>
            <w:tcBorders>
              <w:top w:val="nil"/>
              <w:left w:val="nil"/>
              <w:bottom w:val="single" w:sz="4" w:space="0" w:color="auto"/>
              <w:right w:val="single" w:sz="4" w:space="0" w:color="auto"/>
            </w:tcBorders>
            <w:vAlign w:val="center"/>
            <w:hideMark/>
          </w:tcPr>
          <w:p w14:paraId="27891DD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24ADE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D4213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11.000</w:t>
            </w:r>
          </w:p>
        </w:tc>
        <w:tc>
          <w:tcPr>
            <w:tcW w:w="1167" w:type="dxa"/>
            <w:tcBorders>
              <w:top w:val="nil"/>
              <w:left w:val="nil"/>
              <w:bottom w:val="single" w:sz="4" w:space="0" w:color="auto"/>
              <w:right w:val="single" w:sz="4" w:space="0" w:color="auto"/>
            </w:tcBorders>
            <w:vAlign w:val="bottom"/>
            <w:hideMark/>
          </w:tcPr>
          <w:p w14:paraId="0AE724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606F48D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44,242.00 </w:t>
            </w:r>
          </w:p>
        </w:tc>
        <w:tc>
          <w:tcPr>
            <w:tcW w:w="222" w:type="dxa"/>
            <w:gridSpan w:val="2"/>
            <w:vAlign w:val="center"/>
            <w:hideMark/>
          </w:tcPr>
          <w:p w14:paraId="2849545E" w14:textId="77777777" w:rsidR="000D75FB" w:rsidRPr="000D75FB" w:rsidRDefault="000D75FB" w:rsidP="000D75FB">
            <w:pPr>
              <w:rPr>
                <w:sz w:val="20"/>
                <w:szCs w:val="20"/>
                <w:lang w:val="en-US" w:eastAsia="en-US" w:bidi="ar-SA"/>
              </w:rPr>
            </w:pPr>
          </w:p>
        </w:tc>
      </w:tr>
      <w:tr w:rsidR="000D75FB" w:rsidRPr="000D75FB" w14:paraId="07D2097B"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5FAE54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w:t>
            </w:r>
          </w:p>
        </w:tc>
        <w:tc>
          <w:tcPr>
            <w:tcW w:w="4248" w:type="dxa"/>
            <w:tcBorders>
              <w:top w:val="nil"/>
              <w:left w:val="nil"/>
              <w:bottom w:val="single" w:sz="4" w:space="0" w:color="auto"/>
              <w:right w:val="single" w:sz="4" w:space="0" w:color="auto"/>
            </w:tcBorders>
            <w:vAlign w:val="center"/>
            <w:hideMark/>
          </w:tcPr>
          <w:p w14:paraId="3DFB800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46C48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92C88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5.500</w:t>
            </w:r>
          </w:p>
        </w:tc>
        <w:tc>
          <w:tcPr>
            <w:tcW w:w="1167" w:type="dxa"/>
            <w:tcBorders>
              <w:top w:val="nil"/>
              <w:left w:val="nil"/>
              <w:bottom w:val="single" w:sz="4" w:space="0" w:color="auto"/>
              <w:right w:val="single" w:sz="4" w:space="0" w:color="auto"/>
            </w:tcBorders>
            <w:vAlign w:val="bottom"/>
            <w:hideMark/>
          </w:tcPr>
          <w:p w14:paraId="3C8577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750AF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280.50 </w:t>
            </w:r>
          </w:p>
        </w:tc>
        <w:tc>
          <w:tcPr>
            <w:tcW w:w="222" w:type="dxa"/>
            <w:gridSpan w:val="2"/>
            <w:vAlign w:val="center"/>
            <w:hideMark/>
          </w:tcPr>
          <w:p w14:paraId="1D70B4BA" w14:textId="77777777" w:rsidR="000D75FB" w:rsidRPr="000D75FB" w:rsidRDefault="000D75FB" w:rsidP="000D75FB">
            <w:pPr>
              <w:rPr>
                <w:sz w:val="20"/>
                <w:szCs w:val="20"/>
                <w:lang w:val="en-US" w:eastAsia="en-US" w:bidi="ar-SA"/>
              </w:rPr>
            </w:pPr>
          </w:p>
        </w:tc>
      </w:tr>
      <w:tr w:rsidR="000D75FB" w:rsidRPr="000D75FB" w14:paraId="367E437D" w14:textId="77777777" w:rsidTr="000D75FB">
        <w:trPr>
          <w:gridAfter w:val="1"/>
          <w:wAfter w:w="8" w:type="dxa"/>
          <w:trHeight w:val="975"/>
        </w:trPr>
        <w:tc>
          <w:tcPr>
            <w:tcW w:w="517" w:type="dxa"/>
            <w:tcBorders>
              <w:top w:val="nil"/>
              <w:left w:val="single" w:sz="4" w:space="0" w:color="auto"/>
              <w:bottom w:val="single" w:sz="4" w:space="0" w:color="auto"/>
              <w:right w:val="single" w:sz="4" w:space="0" w:color="auto"/>
            </w:tcBorders>
            <w:vAlign w:val="center"/>
            <w:hideMark/>
          </w:tcPr>
          <w:p w14:paraId="1FC279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w:t>
            </w:r>
          </w:p>
        </w:tc>
        <w:tc>
          <w:tcPr>
            <w:tcW w:w="4248" w:type="dxa"/>
            <w:tcBorders>
              <w:top w:val="nil"/>
              <w:left w:val="nil"/>
              <w:bottom w:val="single" w:sz="4" w:space="0" w:color="auto"/>
              <w:right w:val="single" w:sz="4" w:space="0" w:color="auto"/>
            </w:tcBorders>
            <w:vAlign w:val="center"/>
            <w:hideMark/>
          </w:tcPr>
          <w:p w14:paraId="02B1226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травертиновых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мостового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608180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333C8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8.300</w:t>
            </w:r>
          </w:p>
        </w:tc>
        <w:tc>
          <w:tcPr>
            <w:tcW w:w="1167" w:type="dxa"/>
            <w:tcBorders>
              <w:top w:val="nil"/>
              <w:left w:val="nil"/>
              <w:bottom w:val="single" w:sz="4" w:space="0" w:color="auto"/>
              <w:right w:val="single" w:sz="4" w:space="0" w:color="auto"/>
            </w:tcBorders>
            <w:vAlign w:val="bottom"/>
            <w:hideMark/>
          </w:tcPr>
          <w:p w14:paraId="5496DD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3AAD06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5,436.50 </w:t>
            </w:r>
          </w:p>
        </w:tc>
        <w:tc>
          <w:tcPr>
            <w:tcW w:w="222" w:type="dxa"/>
            <w:gridSpan w:val="2"/>
            <w:vAlign w:val="center"/>
            <w:hideMark/>
          </w:tcPr>
          <w:p w14:paraId="1AE74CE9" w14:textId="77777777" w:rsidR="000D75FB" w:rsidRPr="000D75FB" w:rsidRDefault="000D75FB" w:rsidP="000D75FB">
            <w:pPr>
              <w:rPr>
                <w:sz w:val="20"/>
                <w:szCs w:val="20"/>
                <w:lang w:val="en-US" w:eastAsia="en-US" w:bidi="ar-SA"/>
              </w:rPr>
            </w:pPr>
          </w:p>
        </w:tc>
      </w:tr>
      <w:tr w:rsidR="000D75FB" w:rsidRPr="000D75FB" w14:paraId="0F9AAEA7"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24EFD8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w:t>
            </w:r>
          </w:p>
        </w:tc>
        <w:tc>
          <w:tcPr>
            <w:tcW w:w="4248" w:type="dxa"/>
            <w:tcBorders>
              <w:top w:val="nil"/>
              <w:left w:val="nil"/>
              <w:bottom w:val="single" w:sz="4" w:space="0" w:color="auto"/>
              <w:right w:val="single" w:sz="4" w:space="0" w:color="auto"/>
            </w:tcBorders>
            <w:vAlign w:val="center"/>
            <w:hideMark/>
          </w:tcPr>
          <w:p w14:paraId="205BC68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травертиновых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владельцу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BDCBF8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EAD64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16.600</w:t>
            </w:r>
          </w:p>
        </w:tc>
        <w:tc>
          <w:tcPr>
            <w:tcW w:w="1167" w:type="dxa"/>
            <w:tcBorders>
              <w:top w:val="nil"/>
              <w:left w:val="nil"/>
              <w:bottom w:val="single" w:sz="4" w:space="0" w:color="auto"/>
              <w:right w:val="single" w:sz="4" w:space="0" w:color="auto"/>
            </w:tcBorders>
            <w:vAlign w:val="bottom"/>
            <w:hideMark/>
          </w:tcPr>
          <w:p w14:paraId="3CE733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0C9CB89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66,765.20 </w:t>
            </w:r>
          </w:p>
        </w:tc>
        <w:tc>
          <w:tcPr>
            <w:tcW w:w="222" w:type="dxa"/>
            <w:gridSpan w:val="2"/>
            <w:vAlign w:val="center"/>
            <w:hideMark/>
          </w:tcPr>
          <w:p w14:paraId="7361F255" w14:textId="77777777" w:rsidR="000D75FB" w:rsidRPr="000D75FB" w:rsidRDefault="000D75FB" w:rsidP="000D75FB">
            <w:pPr>
              <w:rPr>
                <w:sz w:val="20"/>
                <w:szCs w:val="20"/>
                <w:lang w:val="en-US" w:eastAsia="en-US" w:bidi="ar-SA"/>
              </w:rPr>
            </w:pPr>
          </w:p>
        </w:tc>
      </w:tr>
      <w:tr w:rsidR="000D75FB" w:rsidRPr="000D75FB" w14:paraId="793B3A49" w14:textId="77777777" w:rsidTr="000D75FB">
        <w:trPr>
          <w:gridAfter w:val="1"/>
          <w:wAfter w:w="8" w:type="dxa"/>
          <w:trHeight w:val="855"/>
        </w:trPr>
        <w:tc>
          <w:tcPr>
            <w:tcW w:w="517" w:type="dxa"/>
            <w:tcBorders>
              <w:top w:val="nil"/>
              <w:left w:val="single" w:sz="4" w:space="0" w:color="auto"/>
              <w:bottom w:val="single" w:sz="4" w:space="0" w:color="auto"/>
              <w:right w:val="single" w:sz="4" w:space="0" w:color="auto"/>
            </w:tcBorders>
            <w:vAlign w:val="center"/>
            <w:hideMark/>
          </w:tcPr>
          <w:p w14:paraId="3C2AF5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w:t>
            </w:r>
          </w:p>
        </w:tc>
        <w:tc>
          <w:tcPr>
            <w:tcW w:w="4248" w:type="dxa"/>
            <w:tcBorders>
              <w:top w:val="nil"/>
              <w:left w:val="nil"/>
              <w:bottom w:val="single" w:sz="4" w:space="0" w:color="auto"/>
              <w:right w:val="single" w:sz="4" w:space="0" w:color="auto"/>
            </w:tcBorders>
            <w:vAlign w:val="center"/>
            <w:hideMark/>
          </w:tcPr>
          <w:p w14:paraId="570F045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монолитных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76258B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96522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11.000</w:t>
            </w:r>
          </w:p>
        </w:tc>
        <w:tc>
          <w:tcPr>
            <w:tcW w:w="1167" w:type="dxa"/>
            <w:tcBorders>
              <w:top w:val="nil"/>
              <w:left w:val="nil"/>
              <w:bottom w:val="single" w:sz="4" w:space="0" w:color="auto"/>
              <w:right w:val="single" w:sz="4" w:space="0" w:color="auto"/>
            </w:tcBorders>
            <w:vAlign w:val="bottom"/>
            <w:hideMark/>
          </w:tcPr>
          <w:p w14:paraId="57DA74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707.00</w:t>
            </w:r>
          </w:p>
        </w:tc>
        <w:tc>
          <w:tcPr>
            <w:tcW w:w="1980" w:type="dxa"/>
            <w:tcBorders>
              <w:top w:val="nil"/>
              <w:left w:val="nil"/>
              <w:bottom w:val="single" w:sz="4" w:space="0" w:color="auto"/>
              <w:right w:val="single" w:sz="4" w:space="0" w:color="auto"/>
            </w:tcBorders>
            <w:vAlign w:val="bottom"/>
            <w:hideMark/>
          </w:tcPr>
          <w:p w14:paraId="72C738E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7,777.00 </w:t>
            </w:r>
          </w:p>
        </w:tc>
        <w:tc>
          <w:tcPr>
            <w:tcW w:w="222" w:type="dxa"/>
            <w:gridSpan w:val="2"/>
            <w:vAlign w:val="center"/>
            <w:hideMark/>
          </w:tcPr>
          <w:p w14:paraId="5FDE965C" w14:textId="77777777" w:rsidR="000D75FB" w:rsidRPr="000D75FB" w:rsidRDefault="000D75FB" w:rsidP="000D75FB">
            <w:pPr>
              <w:rPr>
                <w:sz w:val="20"/>
                <w:szCs w:val="20"/>
                <w:lang w:val="en-US" w:eastAsia="en-US" w:bidi="ar-SA"/>
              </w:rPr>
            </w:pPr>
          </w:p>
        </w:tc>
      </w:tr>
      <w:tr w:rsidR="000D75FB" w:rsidRPr="000D75FB" w14:paraId="4F304AF1"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7037ED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49</w:t>
            </w:r>
          </w:p>
        </w:tc>
        <w:tc>
          <w:tcPr>
            <w:tcW w:w="4248" w:type="dxa"/>
            <w:tcBorders>
              <w:top w:val="nil"/>
              <w:left w:val="nil"/>
              <w:bottom w:val="single" w:sz="4" w:space="0" w:color="auto"/>
              <w:right w:val="single" w:sz="4" w:space="0" w:color="auto"/>
            </w:tcBorders>
            <w:vAlign w:val="center"/>
            <w:hideMark/>
          </w:tcPr>
          <w:p w14:paraId="2CAB48F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обломков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21ADD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BB848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22.000</w:t>
            </w:r>
          </w:p>
        </w:tc>
        <w:tc>
          <w:tcPr>
            <w:tcW w:w="1167" w:type="dxa"/>
            <w:tcBorders>
              <w:top w:val="nil"/>
              <w:left w:val="nil"/>
              <w:bottom w:val="single" w:sz="4" w:space="0" w:color="auto"/>
              <w:right w:val="single" w:sz="4" w:space="0" w:color="auto"/>
            </w:tcBorders>
            <w:vAlign w:val="bottom"/>
            <w:hideMark/>
          </w:tcPr>
          <w:p w14:paraId="07C2A8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51CDBB9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88,484.00 </w:t>
            </w:r>
          </w:p>
        </w:tc>
        <w:tc>
          <w:tcPr>
            <w:tcW w:w="222" w:type="dxa"/>
            <w:gridSpan w:val="2"/>
            <w:vAlign w:val="center"/>
            <w:hideMark/>
          </w:tcPr>
          <w:p w14:paraId="5CA20896" w14:textId="77777777" w:rsidR="000D75FB" w:rsidRPr="000D75FB" w:rsidRDefault="000D75FB" w:rsidP="000D75FB">
            <w:pPr>
              <w:rPr>
                <w:sz w:val="20"/>
                <w:szCs w:val="20"/>
                <w:lang w:val="en-US" w:eastAsia="en-US" w:bidi="ar-SA"/>
              </w:rPr>
            </w:pPr>
          </w:p>
        </w:tc>
      </w:tr>
      <w:tr w:rsidR="000D75FB" w:rsidRPr="000D75FB" w14:paraId="41987888"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0AB7E1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w:t>
            </w:r>
          </w:p>
        </w:tc>
        <w:tc>
          <w:tcPr>
            <w:tcW w:w="4248" w:type="dxa"/>
            <w:tcBorders>
              <w:top w:val="nil"/>
              <w:left w:val="nil"/>
              <w:bottom w:val="single" w:sz="4" w:space="0" w:color="auto"/>
              <w:right w:val="single" w:sz="4" w:space="0" w:color="auto"/>
            </w:tcBorders>
            <w:vAlign w:val="center"/>
            <w:hideMark/>
          </w:tcPr>
          <w:p w14:paraId="4B4C554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обломков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A70E8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89FD00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11.000</w:t>
            </w:r>
          </w:p>
        </w:tc>
        <w:tc>
          <w:tcPr>
            <w:tcW w:w="1167" w:type="dxa"/>
            <w:tcBorders>
              <w:top w:val="nil"/>
              <w:left w:val="nil"/>
              <w:bottom w:val="single" w:sz="4" w:space="0" w:color="auto"/>
              <w:right w:val="single" w:sz="4" w:space="0" w:color="auto"/>
            </w:tcBorders>
            <w:vAlign w:val="bottom"/>
            <w:hideMark/>
          </w:tcPr>
          <w:p w14:paraId="55FD327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D855AA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561.00 </w:t>
            </w:r>
          </w:p>
        </w:tc>
        <w:tc>
          <w:tcPr>
            <w:tcW w:w="222" w:type="dxa"/>
            <w:gridSpan w:val="2"/>
            <w:vAlign w:val="center"/>
            <w:hideMark/>
          </w:tcPr>
          <w:p w14:paraId="2FF41363" w14:textId="77777777" w:rsidR="000D75FB" w:rsidRPr="000D75FB" w:rsidRDefault="000D75FB" w:rsidP="000D75FB">
            <w:pPr>
              <w:rPr>
                <w:sz w:val="20"/>
                <w:szCs w:val="20"/>
                <w:lang w:val="en-US" w:eastAsia="en-US" w:bidi="ar-SA"/>
              </w:rPr>
            </w:pPr>
          </w:p>
        </w:tc>
      </w:tr>
      <w:tr w:rsidR="000D75FB" w:rsidRPr="000D75FB" w14:paraId="1584DCBF" w14:textId="77777777" w:rsidTr="000D75FB">
        <w:trPr>
          <w:gridAfter w:val="1"/>
          <w:wAfter w:w="8" w:type="dxa"/>
          <w:trHeight w:val="435"/>
        </w:trPr>
        <w:tc>
          <w:tcPr>
            <w:tcW w:w="517" w:type="dxa"/>
            <w:tcBorders>
              <w:top w:val="nil"/>
              <w:left w:val="single" w:sz="4" w:space="0" w:color="auto"/>
              <w:bottom w:val="single" w:sz="4" w:space="0" w:color="auto"/>
              <w:right w:val="single" w:sz="4" w:space="0" w:color="auto"/>
            </w:tcBorders>
            <w:vAlign w:val="center"/>
            <w:hideMark/>
          </w:tcPr>
          <w:p w14:paraId="1154E2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w:t>
            </w:r>
          </w:p>
        </w:tc>
        <w:tc>
          <w:tcPr>
            <w:tcW w:w="4248" w:type="dxa"/>
            <w:tcBorders>
              <w:top w:val="nil"/>
              <w:left w:val="nil"/>
              <w:bottom w:val="single" w:sz="4" w:space="0" w:color="auto"/>
              <w:right w:val="single" w:sz="4" w:space="0" w:color="auto"/>
            </w:tcBorders>
            <w:vAlign w:val="center"/>
            <w:hideMark/>
          </w:tcPr>
          <w:p w14:paraId="008BEEC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помощью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молотка</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13548B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D806DC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w:t>
            </w:r>
          </w:p>
        </w:tc>
        <w:tc>
          <w:tcPr>
            <w:tcW w:w="1167" w:type="dxa"/>
            <w:tcBorders>
              <w:top w:val="nil"/>
              <w:left w:val="nil"/>
              <w:bottom w:val="single" w:sz="4" w:space="0" w:color="auto"/>
              <w:right w:val="single" w:sz="4" w:space="0" w:color="auto"/>
            </w:tcBorders>
            <w:vAlign w:val="bottom"/>
            <w:hideMark/>
          </w:tcPr>
          <w:p w14:paraId="33014F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16859.00</w:t>
            </w:r>
          </w:p>
        </w:tc>
        <w:tc>
          <w:tcPr>
            <w:tcW w:w="1980" w:type="dxa"/>
            <w:tcBorders>
              <w:top w:val="nil"/>
              <w:left w:val="nil"/>
              <w:bottom w:val="single" w:sz="4" w:space="0" w:color="auto"/>
              <w:right w:val="single" w:sz="4" w:space="0" w:color="auto"/>
            </w:tcBorders>
            <w:vAlign w:val="bottom"/>
            <w:hideMark/>
          </w:tcPr>
          <w:p w14:paraId="5441201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45,519.30 </w:t>
            </w:r>
          </w:p>
        </w:tc>
        <w:tc>
          <w:tcPr>
            <w:tcW w:w="222" w:type="dxa"/>
            <w:gridSpan w:val="2"/>
            <w:vAlign w:val="center"/>
            <w:hideMark/>
          </w:tcPr>
          <w:p w14:paraId="6179B796" w14:textId="77777777" w:rsidR="000D75FB" w:rsidRPr="000D75FB" w:rsidRDefault="000D75FB" w:rsidP="000D75FB">
            <w:pPr>
              <w:rPr>
                <w:sz w:val="20"/>
                <w:szCs w:val="20"/>
                <w:lang w:val="en-US" w:eastAsia="en-US" w:bidi="ar-SA"/>
              </w:rPr>
            </w:pPr>
          </w:p>
        </w:tc>
      </w:tr>
      <w:tr w:rsidR="000D75FB" w:rsidRPr="000D75FB" w14:paraId="6E028EB1"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25154A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w:t>
            </w:r>
          </w:p>
        </w:tc>
        <w:tc>
          <w:tcPr>
            <w:tcW w:w="4248" w:type="dxa"/>
            <w:tcBorders>
              <w:top w:val="nil"/>
              <w:left w:val="nil"/>
              <w:bottom w:val="single" w:sz="4" w:space="0" w:color="auto"/>
              <w:right w:val="single" w:sz="4" w:space="0" w:color="auto"/>
            </w:tcBorders>
            <w:vAlign w:val="center"/>
            <w:hideMark/>
          </w:tcPr>
          <w:p w14:paraId="3CD4220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обломков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12AC4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0C35D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w:t>
            </w:r>
          </w:p>
        </w:tc>
        <w:tc>
          <w:tcPr>
            <w:tcW w:w="1167" w:type="dxa"/>
            <w:tcBorders>
              <w:top w:val="nil"/>
              <w:left w:val="nil"/>
              <w:bottom w:val="single" w:sz="4" w:space="0" w:color="auto"/>
              <w:right w:val="single" w:sz="4" w:space="0" w:color="auto"/>
            </w:tcBorders>
            <w:vAlign w:val="bottom"/>
            <w:hideMark/>
          </w:tcPr>
          <w:p w14:paraId="71D91A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30EBB33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21,718.80 </w:t>
            </w:r>
          </w:p>
        </w:tc>
        <w:tc>
          <w:tcPr>
            <w:tcW w:w="222" w:type="dxa"/>
            <w:gridSpan w:val="2"/>
            <w:vAlign w:val="center"/>
            <w:hideMark/>
          </w:tcPr>
          <w:p w14:paraId="5D46539D" w14:textId="77777777" w:rsidR="000D75FB" w:rsidRPr="000D75FB" w:rsidRDefault="000D75FB" w:rsidP="000D75FB">
            <w:pPr>
              <w:rPr>
                <w:sz w:val="20"/>
                <w:szCs w:val="20"/>
                <w:lang w:val="en-US" w:eastAsia="en-US" w:bidi="ar-SA"/>
              </w:rPr>
            </w:pPr>
          </w:p>
        </w:tc>
      </w:tr>
      <w:tr w:rsidR="000D75FB" w:rsidRPr="000D75FB" w14:paraId="09ADAAB5"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732902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w:t>
            </w:r>
          </w:p>
        </w:tc>
        <w:tc>
          <w:tcPr>
            <w:tcW w:w="4248" w:type="dxa"/>
            <w:tcBorders>
              <w:top w:val="nil"/>
              <w:left w:val="nil"/>
              <w:bottom w:val="single" w:sz="4" w:space="0" w:color="auto"/>
              <w:right w:val="single" w:sz="4" w:space="0" w:color="auto"/>
            </w:tcBorders>
            <w:vAlign w:val="center"/>
            <w:hideMark/>
          </w:tcPr>
          <w:p w14:paraId="07493FE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обломков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02445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A8634E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w:t>
            </w:r>
          </w:p>
        </w:tc>
        <w:tc>
          <w:tcPr>
            <w:tcW w:w="1167" w:type="dxa"/>
            <w:tcBorders>
              <w:top w:val="nil"/>
              <w:left w:val="nil"/>
              <w:bottom w:val="single" w:sz="4" w:space="0" w:color="auto"/>
              <w:right w:val="single" w:sz="4" w:space="0" w:color="auto"/>
            </w:tcBorders>
            <w:vAlign w:val="bottom"/>
            <w:hideMark/>
          </w:tcPr>
          <w:p w14:paraId="79A8C1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5A25C2B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137.70 </w:t>
            </w:r>
          </w:p>
        </w:tc>
        <w:tc>
          <w:tcPr>
            <w:tcW w:w="222" w:type="dxa"/>
            <w:gridSpan w:val="2"/>
            <w:vAlign w:val="center"/>
            <w:hideMark/>
          </w:tcPr>
          <w:p w14:paraId="75AD0535" w14:textId="77777777" w:rsidR="000D75FB" w:rsidRPr="000D75FB" w:rsidRDefault="000D75FB" w:rsidP="000D75FB">
            <w:pPr>
              <w:rPr>
                <w:sz w:val="20"/>
                <w:szCs w:val="20"/>
                <w:lang w:val="en-US" w:eastAsia="en-US" w:bidi="ar-SA"/>
              </w:rPr>
            </w:pPr>
          </w:p>
        </w:tc>
      </w:tr>
      <w:tr w:rsidR="000D75FB" w:rsidRPr="000D75FB" w14:paraId="512893F1" w14:textId="77777777" w:rsidTr="000D75FB">
        <w:trPr>
          <w:gridAfter w:val="1"/>
          <w:wAfter w:w="8" w:type="dxa"/>
          <w:trHeight w:val="975"/>
        </w:trPr>
        <w:tc>
          <w:tcPr>
            <w:tcW w:w="517" w:type="dxa"/>
            <w:tcBorders>
              <w:top w:val="nil"/>
              <w:left w:val="single" w:sz="4" w:space="0" w:color="auto"/>
              <w:bottom w:val="single" w:sz="4" w:space="0" w:color="auto"/>
              <w:right w:val="single" w:sz="4" w:space="0" w:color="auto"/>
            </w:tcBorders>
            <w:vAlign w:val="center"/>
            <w:hideMark/>
          </w:tcPr>
          <w:p w14:paraId="667A9D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54</w:t>
            </w:r>
          </w:p>
        </w:tc>
        <w:tc>
          <w:tcPr>
            <w:tcW w:w="4248" w:type="dxa"/>
            <w:tcBorders>
              <w:top w:val="nil"/>
              <w:left w:val="nil"/>
              <w:bottom w:val="single" w:sz="4" w:space="0" w:color="auto"/>
              <w:right w:val="single" w:sz="4" w:space="0" w:color="auto"/>
            </w:tcBorders>
            <w:vAlign w:val="center"/>
            <w:hideMark/>
          </w:tcPr>
          <w:p w14:paraId="08F23C2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FF9F3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2FB13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48.200</w:t>
            </w:r>
          </w:p>
        </w:tc>
        <w:tc>
          <w:tcPr>
            <w:tcW w:w="1167" w:type="dxa"/>
            <w:tcBorders>
              <w:top w:val="nil"/>
              <w:left w:val="nil"/>
              <w:bottom w:val="single" w:sz="4" w:space="0" w:color="auto"/>
              <w:right w:val="single" w:sz="4" w:space="0" w:color="auto"/>
            </w:tcBorders>
            <w:vAlign w:val="bottom"/>
            <w:hideMark/>
          </w:tcPr>
          <w:p w14:paraId="352DBC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36ADAA8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52,007.80 </w:t>
            </w:r>
          </w:p>
        </w:tc>
        <w:tc>
          <w:tcPr>
            <w:tcW w:w="222" w:type="dxa"/>
            <w:gridSpan w:val="2"/>
            <w:vAlign w:val="center"/>
            <w:hideMark/>
          </w:tcPr>
          <w:p w14:paraId="3F739BB0" w14:textId="77777777" w:rsidR="000D75FB" w:rsidRPr="000D75FB" w:rsidRDefault="000D75FB" w:rsidP="000D75FB">
            <w:pPr>
              <w:rPr>
                <w:sz w:val="20"/>
                <w:szCs w:val="20"/>
                <w:lang w:val="en-US" w:eastAsia="en-US" w:bidi="ar-SA"/>
              </w:rPr>
            </w:pPr>
          </w:p>
        </w:tc>
      </w:tr>
      <w:tr w:rsidR="000D75FB" w:rsidRPr="000D75FB" w14:paraId="00317175"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1CC058B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w:t>
            </w:r>
          </w:p>
        </w:tc>
        <w:tc>
          <w:tcPr>
            <w:tcW w:w="4248" w:type="dxa"/>
            <w:tcBorders>
              <w:top w:val="nil"/>
              <w:left w:val="nil"/>
              <w:bottom w:val="single" w:sz="4" w:space="0" w:color="auto"/>
              <w:right w:val="single" w:sz="4" w:space="0" w:color="auto"/>
            </w:tcBorders>
            <w:vAlign w:val="center"/>
            <w:hideMark/>
          </w:tcPr>
          <w:p w14:paraId="1A177DD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8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хранения</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12430D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17164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115.750</w:t>
            </w:r>
          </w:p>
        </w:tc>
        <w:tc>
          <w:tcPr>
            <w:tcW w:w="1167" w:type="dxa"/>
            <w:tcBorders>
              <w:top w:val="nil"/>
              <w:left w:val="nil"/>
              <w:bottom w:val="single" w:sz="4" w:space="0" w:color="auto"/>
              <w:right w:val="single" w:sz="4" w:space="0" w:color="auto"/>
            </w:tcBorders>
            <w:vAlign w:val="bottom"/>
            <w:hideMark/>
          </w:tcPr>
          <w:p w14:paraId="661BAA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2609.00</w:t>
            </w:r>
          </w:p>
        </w:tc>
        <w:tc>
          <w:tcPr>
            <w:tcW w:w="1980" w:type="dxa"/>
            <w:tcBorders>
              <w:top w:val="nil"/>
              <w:left w:val="nil"/>
              <w:bottom w:val="single" w:sz="4" w:space="0" w:color="auto"/>
              <w:right w:val="single" w:sz="4" w:space="0" w:color="auto"/>
            </w:tcBorders>
            <w:vAlign w:val="bottom"/>
            <w:hideMark/>
          </w:tcPr>
          <w:p w14:paraId="4E60EAB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301,991.75 </w:t>
            </w:r>
          </w:p>
        </w:tc>
        <w:tc>
          <w:tcPr>
            <w:tcW w:w="222" w:type="dxa"/>
            <w:gridSpan w:val="2"/>
            <w:vAlign w:val="center"/>
            <w:hideMark/>
          </w:tcPr>
          <w:p w14:paraId="77187445" w14:textId="77777777" w:rsidR="000D75FB" w:rsidRPr="000D75FB" w:rsidRDefault="000D75FB" w:rsidP="000D75FB">
            <w:pPr>
              <w:rPr>
                <w:sz w:val="20"/>
                <w:szCs w:val="20"/>
                <w:lang w:val="en-US" w:eastAsia="en-US" w:bidi="ar-SA"/>
              </w:rPr>
            </w:pPr>
          </w:p>
        </w:tc>
      </w:tr>
      <w:tr w:rsidR="000D75FB" w:rsidRPr="000D75FB" w14:paraId="2DA44B05"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03DA48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w:t>
            </w:r>
          </w:p>
        </w:tc>
        <w:tc>
          <w:tcPr>
            <w:tcW w:w="4248" w:type="dxa"/>
            <w:tcBorders>
              <w:top w:val="nil"/>
              <w:left w:val="nil"/>
              <w:bottom w:val="single" w:sz="4" w:space="0" w:color="auto"/>
              <w:right w:val="single" w:sz="4" w:space="0" w:color="auto"/>
            </w:tcBorders>
            <w:vAlign w:val="center"/>
            <w:hideMark/>
          </w:tcPr>
          <w:p w14:paraId="6823175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5448F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24BDC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48.200</w:t>
            </w:r>
          </w:p>
        </w:tc>
        <w:tc>
          <w:tcPr>
            <w:tcW w:w="1167" w:type="dxa"/>
            <w:tcBorders>
              <w:top w:val="nil"/>
              <w:left w:val="nil"/>
              <w:bottom w:val="single" w:sz="4" w:space="0" w:color="auto"/>
              <w:right w:val="single" w:sz="4" w:space="0" w:color="auto"/>
            </w:tcBorders>
            <w:vAlign w:val="bottom"/>
            <w:hideMark/>
          </w:tcPr>
          <w:p w14:paraId="4366FC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0E773F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2,458.20 </w:t>
            </w:r>
          </w:p>
        </w:tc>
        <w:tc>
          <w:tcPr>
            <w:tcW w:w="222" w:type="dxa"/>
            <w:gridSpan w:val="2"/>
            <w:vAlign w:val="center"/>
            <w:hideMark/>
          </w:tcPr>
          <w:p w14:paraId="2A58D9B2" w14:textId="77777777" w:rsidR="000D75FB" w:rsidRPr="000D75FB" w:rsidRDefault="000D75FB" w:rsidP="000D75FB">
            <w:pPr>
              <w:rPr>
                <w:sz w:val="20"/>
                <w:szCs w:val="20"/>
                <w:lang w:val="en-US" w:eastAsia="en-US" w:bidi="ar-SA"/>
              </w:rPr>
            </w:pPr>
          </w:p>
        </w:tc>
      </w:tr>
      <w:tr w:rsidR="000D75FB" w:rsidRPr="000D75FB" w14:paraId="4EA0AD08"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12DED1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w:t>
            </w:r>
          </w:p>
        </w:tc>
        <w:tc>
          <w:tcPr>
            <w:tcW w:w="4248" w:type="dxa"/>
            <w:tcBorders>
              <w:top w:val="nil"/>
              <w:left w:val="nil"/>
              <w:bottom w:val="single" w:sz="4" w:space="0" w:color="auto"/>
              <w:right w:val="single" w:sz="4" w:space="0" w:color="auto"/>
            </w:tcBorders>
            <w:vAlign w:val="center"/>
            <w:hideMark/>
          </w:tcPr>
          <w:p w14:paraId="092AA23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20*60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39DE0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ABAD4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9.200</w:t>
            </w:r>
          </w:p>
        </w:tc>
        <w:tc>
          <w:tcPr>
            <w:tcW w:w="1167" w:type="dxa"/>
            <w:tcBorders>
              <w:top w:val="nil"/>
              <w:left w:val="nil"/>
              <w:bottom w:val="single" w:sz="4" w:space="0" w:color="auto"/>
              <w:right w:val="single" w:sz="4" w:space="0" w:color="auto"/>
            </w:tcBorders>
            <w:vAlign w:val="bottom"/>
            <w:hideMark/>
          </w:tcPr>
          <w:p w14:paraId="0C83E8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3B68A5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9,926.80 </w:t>
            </w:r>
          </w:p>
        </w:tc>
        <w:tc>
          <w:tcPr>
            <w:tcW w:w="222" w:type="dxa"/>
            <w:gridSpan w:val="2"/>
            <w:vAlign w:val="center"/>
            <w:hideMark/>
          </w:tcPr>
          <w:p w14:paraId="38AFE2E8" w14:textId="77777777" w:rsidR="000D75FB" w:rsidRPr="000D75FB" w:rsidRDefault="000D75FB" w:rsidP="000D75FB">
            <w:pPr>
              <w:rPr>
                <w:sz w:val="20"/>
                <w:szCs w:val="20"/>
                <w:lang w:val="en-US" w:eastAsia="en-US" w:bidi="ar-SA"/>
              </w:rPr>
            </w:pPr>
          </w:p>
        </w:tc>
      </w:tr>
      <w:tr w:rsidR="000D75FB" w:rsidRPr="000D75FB" w14:paraId="2A8ADDD8" w14:textId="77777777" w:rsidTr="000D75FB">
        <w:trPr>
          <w:gridAfter w:val="1"/>
          <w:wAfter w:w="8" w:type="dxa"/>
          <w:trHeight w:val="1065"/>
        </w:trPr>
        <w:tc>
          <w:tcPr>
            <w:tcW w:w="517" w:type="dxa"/>
            <w:tcBorders>
              <w:top w:val="nil"/>
              <w:left w:val="single" w:sz="4" w:space="0" w:color="auto"/>
              <w:bottom w:val="single" w:sz="4" w:space="0" w:color="auto"/>
              <w:right w:val="single" w:sz="4" w:space="0" w:color="auto"/>
            </w:tcBorders>
            <w:vAlign w:val="center"/>
            <w:hideMark/>
          </w:tcPr>
          <w:p w14:paraId="051AE2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w:t>
            </w:r>
          </w:p>
        </w:tc>
        <w:tc>
          <w:tcPr>
            <w:tcW w:w="4248" w:type="dxa"/>
            <w:tcBorders>
              <w:top w:val="nil"/>
              <w:left w:val="nil"/>
              <w:bottom w:val="single" w:sz="4" w:space="0" w:color="auto"/>
              <w:right w:val="single" w:sz="4" w:space="0" w:color="auto"/>
            </w:tcBorders>
            <w:vAlign w:val="center"/>
            <w:hideMark/>
          </w:tcPr>
          <w:p w14:paraId="735FC86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20*60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C97AE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20296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20.200</w:t>
            </w:r>
          </w:p>
        </w:tc>
        <w:tc>
          <w:tcPr>
            <w:tcW w:w="1167" w:type="dxa"/>
            <w:tcBorders>
              <w:top w:val="nil"/>
              <w:left w:val="nil"/>
              <w:bottom w:val="single" w:sz="4" w:space="0" w:color="auto"/>
              <w:right w:val="single" w:sz="4" w:space="0" w:color="auto"/>
            </w:tcBorders>
            <w:vAlign w:val="bottom"/>
            <w:hideMark/>
          </w:tcPr>
          <w:p w14:paraId="58507F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233A1C6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81,244.40 </w:t>
            </w:r>
          </w:p>
        </w:tc>
        <w:tc>
          <w:tcPr>
            <w:tcW w:w="222" w:type="dxa"/>
            <w:gridSpan w:val="2"/>
            <w:vAlign w:val="center"/>
            <w:hideMark/>
          </w:tcPr>
          <w:p w14:paraId="0760E055" w14:textId="77777777" w:rsidR="000D75FB" w:rsidRPr="000D75FB" w:rsidRDefault="000D75FB" w:rsidP="000D75FB">
            <w:pPr>
              <w:rPr>
                <w:sz w:val="20"/>
                <w:szCs w:val="20"/>
                <w:lang w:val="en-US" w:eastAsia="en-US" w:bidi="ar-SA"/>
              </w:rPr>
            </w:pPr>
          </w:p>
        </w:tc>
      </w:tr>
      <w:tr w:rsidR="000D75FB" w:rsidRPr="000D75FB" w14:paraId="68657977"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2C6D6D7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59</w:t>
            </w:r>
          </w:p>
        </w:tc>
        <w:tc>
          <w:tcPr>
            <w:tcW w:w="4248" w:type="dxa"/>
            <w:tcBorders>
              <w:top w:val="nil"/>
              <w:left w:val="nil"/>
              <w:bottom w:val="single" w:sz="4" w:space="0" w:color="auto"/>
              <w:right w:val="single" w:sz="4" w:space="0" w:color="auto"/>
            </w:tcBorders>
            <w:vAlign w:val="center"/>
            <w:hideMark/>
          </w:tcPr>
          <w:p w14:paraId="7D0CC7A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6E53C9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F7474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9.200</w:t>
            </w:r>
          </w:p>
        </w:tc>
        <w:tc>
          <w:tcPr>
            <w:tcW w:w="1167" w:type="dxa"/>
            <w:tcBorders>
              <w:top w:val="nil"/>
              <w:left w:val="nil"/>
              <w:bottom w:val="single" w:sz="4" w:space="0" w:color="auto"/>
              <w:right w:val="single" w:sz="4" w:space="0" w:color="auto"/>
            </w:tcBorders>
            <w:vAlign w:val="bottom"/>
            <w:hideMark/>
          </w:tcPr>
          <w:p w14:paraId="51A2B8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A8C4CC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469.20 </w:t>
            </w:r>
          </w:p>
        </w:tc>
        <w:tc>
          <w:tcPr>
            <w:tcW w:w="222" w:type="dxa"/>
            <w:gridSpan w:val="2"/>
            <w:vAlign w:val="center"/>
            <w:hideMark/>
          </w:tcPr>
          <w:p w14:paraId="236B59EC" w14:textId="77777777" w:rsidR="000D75FB" w:rsidRPr="000D75FB" w:rsidRDefault="000D75FB" w:rsidP="000D75FB">
            <w:pPr>
              <w:rPr>
                <w:sz w:val="20"/>
                <w:szCs w:val="20"/>
                <w:lang w:val="en-US" w:eastAsia="en-US" w:bidi="ar-SA"/>
              </w:rPr>
            </w:pPr>
          </w:p>
        </w:tc>
      </w:tr>
      <w:tr w:rsidR="000D75FB" w:rsidRPr="000D75FB" w14:paraId="2C164E81" w14:textId="77777777" w:rsidTr="000D75FB">
        <w:trPr>
          <w:gridAfter w:val="1"/>
          <w:wAfter w:w="8" w:type="dxa"/>
          <w:trHeight w:val="1140"/>
        </w:trPr>
        <w:tc>
          <w:tcPr>
            <w:tcW w:w="517" w:type="dxa"/>
            <w:tcBorders>
              <w:top w:val="nil"/>
              <w:left w:val="single" w:sz="4" w:space="0" w:color="auto"/>
              <w:bottom w:val="single" w:sz="4" w:space="0" w:color="auto"/>
              <w:right w:val="single" w:sz="4" w:space="0" w:color="auto"/>
            </w:tcBorders>
            <w:vAlign w:val="center"/>
            <w:hideMark/>
          </w:tcPr>
          <w:p w14:paraId="17F1B6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w:t>
            </w:r>
          </w:p>
        </w:tc>
        <w:tc>
          <w:tcPr>
            <w:tcW w:w="4248" w:type="dxa"/>
            <w:tcBorders>
              <w:top w:val="nil"/>
              <w:left w:val="nil"/>
              <w:bottom w:val="single" w:sz="4" w:space="0" w:color="auto"/>
              <w:right w:val="single" w:sz="4" w:space="0" w:color="auto"/>
            </w:tcBorders>
            <w:vAlign w:val="center"/>
            <w:hideMark/>
          </w:tcPr>
          <w:p w14:paraId="2EE1F92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2E20EEC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074B0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3.170</w:t>
            </w:r>
          </w:p>
        </w:tc>
        <w:tc>
          <w:tcPr>
            <w:tcW w:w="1167" w:type="dxa"/>
            <w:tcBorders>
              <w:top w:val="nil"/>
              <w:left w:val="nil"/>
              <w:bottom w:val="single" w:sz="4" w:space="0" w:color="auto"/>
              <w:right w:val="single" w:sz="4" w:space="0" w:color="auto"/>
            </w:tcBorders>
            <w:vAlign w:val="bottom"/>
            <w:hideMark/>
          </w:tcPr>
          <w:p w14:paraId="57A867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72A8CB3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3,420.43 </w:t>
            </w:r>
          </w:p>
        </w:tc>
        <w:tc>
          <w:tcPr>
            <w:tcW w:w="222" w:type="dxa"/>
            <w:gridSpan w:val="2"/>
            <w:vAlign w:val="center"/>
            <w:hideMark/>
          </w:tcPr>
          <w:p w14:paraId="5088D313" w14:textId="77777777" w:rsidR="000D75FB" w:rsidRPr="000D75FB" w:rsidRDefault="000D75FB" w:rsidP="000D75FB">
            <w:pPr>
              <w:rPr>
                <w:sz w:val="20"/>
                <w:szCs w:val="20"/>
                <w:lang w:val="en-US" w:eastAsia="en-US" w:bidi="ar-SA"/>
              </w:rPr>
            </w:pPr>
          </w:p>
        </w:tc>
      </w:tr>
      <w:tr w:rsidR="000D75FB" w:rsidRPr="000D75FB" w14:paraId="7517C956"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6ECE73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w:t>
            </w:r>
          </w:p>
        </w:tc>
        <w:tc>
          <w:tcPr>
            <w:tcW w:w="4248" w:type="dxa"/>
            <w:tcBorders>
              <w:top w:val="nil"/>
              <w:left w:val="nil"/>
              <w:bottom w:val="single" w:sz="4" w:space="0" w:color="auto"/>
              <w:right w:val="single" w:sz="4" w:space="0" w:color="auto"/>
            </w:tcBorders>
            <w:vAlign w:val="center"/>
            <w:hideMark/>
          </w:tcPr>
          <w:p w14:paraId="01223D7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20</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60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199C6D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133B3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6.980</w:t>
            </w:r>
          </w:p>
        </w:tc>
        <w:tc>
          <w:tcPr>
            <w:tcW w:w="1167" w:type="dxa"/>
            <w:tcBorders>
              <w:top w:val="nil"/>
              <w:left w:val="nil"/>
              <w:bottom w:val="single" w:sz="4" w:space="0" w:color="auto"/>
              <w:right w:val="single" w:sz="4" w:space="0" w:color="auto"/>
            </w:tcBorders>
            <w:vAlign w:val="bottom"/>
            <w:hideMark/>
          </w:tcPr>
          <w:p w14:paraId="5773D3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117F20F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28,073.56 </w:t>
            </w:r>
          </w:p>
        </w:tc>
        <w:tc>
          <w:tcPr>
            <w:tcW w:w="222" w:type="dxa"/>
            <w:gridSpan w:val="2"/>
            <w:vAlign w:val="center"/>
            <w:hideMark/>
          </w:tcPr>
          <w:p w14:paraId="55212F13" w14:textId="77777777" w:rsidR="000D75FB" w:rsidRPr="000D75FB" w:rsidRDefault="000D75FB" w:rsidP="000D75FB">
            <w:pPr>
              <w:rPr>
                <w:sz w:val="20"/>
                <w:szCs w:val="20"/>
                <w:lang w:val="en-US" w:eastAsia="en-US" w:bidi="ar-SA"/>
              </w:rPr>
            </w:pPr>
          </w:p>
        </w:tc>
      </w:tr>
      <w:tr w:rsidR="000D75FB" w:rsidRPr="000D75FB" w14:paraId="697BE764"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2C93D5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w:t>
            </w:r>
          </w:p>
        </w:tc>
        <w:tc>
          <w:tcPr>
            <w:tcW w:w="4248" w:type="dxa"/>
            <w:tcBorders>
              <w:top w:val="nil"/>
              <w:left w:val="nil"/>
              <w:bottom w:val="single" w:sz="4" w:space="0" w:color="auto"/>
              <w:right w:val="single" w:sz="4" w:space="0" w:color="auto"/>
            </w:tcBorders>
            <w:vAlign w:val="center"/>
            <w:hideMark/>
          </w:tcPr>
          <w:p w14:paraId="3E71EFF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15*30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40F51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AC166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3.170</w:t>
            </w:r>
          </w:p>
        </w:tc>
        <w:tc>
          <w:tcPr>
            <w:tcW w:w="1167" w:type="dxa"/>
            <w:tcBorders>
              <w:top w:val="nil"/>
              <w:left w:val="nil"/>
              <w:bottom w:val="single" w:sz="4" w:space="0" w:color="auto"/>
              <w:right w:val="single" w:sz="4" w:space="0" w:color="auto"/>
            </w:tcBorders>
            <w:vAlign w:val="bottom"/>
            <w:hideMark/>
          </w:tcPr>
          <w:p w14:paraId="787EB9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30AB6DF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161.67 </w:t>
            </w:r>
          </w:p>
        </w:tc>
        <w:tc>
          <w:tcPr>
            <w:tcW w:w="222" w:type="dxa"/>
            <w:gridSpan w:val="2"/>
            <w:vAlign w:val="center"/>
            <w:hideMark/>
          </w:tcPr>
          <w:p w14:paraId="3BA5FA30" w14:textId="77777777" w:rsidR="000D75FB" w:rsidRPr="000D75FB" w:rsidRDefault="000D75FB" w:rsidP="000D75FB">
            <w:pPr>
              <w:rPr>
                <w:sz w:val="20"/>
                <w:szCs w:val="20"/>
                <w:lang w:val="en-US" w:eastAsia="en-US" w:bidi="ar-SA"/>
              </w:rPr>
            </w:pPr>
          </w:p>
        </w:tc>
      </w:tr>
      <w:tr w:rsidR="000D75FB" w:rsidRPr="000D75FB" w14:paraId="275104C9"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5168CD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w:t>
            </w:r>
          </w:p>
        </w:tc>
        <w:tc>
          <w:tcPr>
            <w:tcW w:w="4248" w:type="dxa"/>
            <w:tcBorders>
              <w:top w:val="nil"/>
              <w:left w:val="nil"/>
              <w:bottom w:val="nil"/>
              <w:right w:val="single" w:sz="4" w:space="0" w:color="auto"/>
            </w:tcBorders>
            <w:vAlign w:val="center"/>
            <w:hideMark/>
          </w:tcPr>
          <w:p w14:paraId="3C8D8BD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150*300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1D3B515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nil"/>
              <w:right w:val="single" w:sz="4" w:space="0" w:color="auto"/>
            </w:tcBorders>
            <w:vAlign w:val="bottom"/>
            <w:hideMark/>
          </w:tcPr>
          <w:p w14:paraId="07AD19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1641.800</w:t>
            </w:r>
          </w:p>
        </w:tc>
        <w:tc>
          <w:tcPr>
            <w:tcW w:w="1167" w:type="dxa"/>
            <w:tcBorders>
              <w:top w:val="nil"/>
              <w:left w:val="nil"/>
              <w:bottom w:val="single" w:sz="4" w:space="0" w:color="auto"/>
              <w:right w:val="single" w:sz="4" w:space="0" w:color="auto"/>
            </w:tcBorders>
            <w:vAlign w:val="bottom"/>
            <w:hideMark/>
          </w:tcPr>
          <w:p w14:paraId="16B73C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12657.00</w:t>
            </w:r>
          </w:p>
        </w:tc>
        <w:tc>
          <w:tcPr>
            <w:tcW w:w="1980" w:type="dxa"/>
            <w:tcBorders>
              <w:top w:val="nil"/>
              <w:left w:val="nil"/>
              <w:bottom w:val="single" w:sz="4" w:space="0" w:color="auto"/>
              <w:right w:val="single" w:sz="4" w:space="0" w:color="auto"/>
            </w:tcBorders>
            <w:vAlign w:val="bottom"/>
            <w:hideMark/>
          </w:tcPr>
          <w:p w14:paraId="0E89A90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20,780,262.60 </w:t>
            </w:r>
          </w:p>
        </w:tc>
        <w:tc>
          <w:tcPr>
            <w:tcW w:w="222" w:type="dxa"/>
            <w:gridSpan w:val="2"/>
            <w:vAlign w:val="center"/>
            <w:hideMark/>
          </w:tcPr>
          <w:p w14:paraId="52266DD9" w14:textId="77777777" w:rsidR="000D75FB" w:rsidRPr="000D75FB" w:rsidRDefault="000D75FB" w:rsidP="000D75FB">
            <w:pPr>
              <w:rPr>
                <w:sz w:val="20"/>
                <w:szCs w:val="20"/>
                <w:lang w:val="en-US" w:eastAsia="en-US" w:bidi="ar-SA"/>
              </w:rPr>
            </w:pPr>
          </w:p>
        </w:tc>
      </w:tr>
      <w:tr w:rsidR="000D75FB" w:rsidRPr="000D75FB" w14:paraId="03C0EC78"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6A315C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w:t>
            </w:r>
          </w:p>
        </w:tc>
        <w:tc>
          <w:tcPr>
            <w:tcW w:w="4248" w:type="dxa"/>
            <w:tcBorders>
              <w:top w:val="single" w:sz="4" w:space="0" w:color="auto"/>
              <w:left w:val="nil"/>
              <w:bottom w:val="nil"/>
              <w:right w:val="single" w:sz="4" w:space="0" w:color="auto"/>
            </w:tcBorders>
            <w:vAlign w:val="center"/>
            <w:hideMark/>
          </w:tcPr>
          <w:p w14:paraId="02B761C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100</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200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502F457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single" w:sz="4" w:space="0" w:color="auto"/>
              <w:left w:val="single" w:sz="4" w:space="0" w:color="auto"/>
              <w:bottom w:val="nil"/>
              <w:right w:val="single" w:sz="4" w:space="0" w:color="auto"/>
            </w:tcBorders>
            <w:vAlign w:val="bottom"/>
            <w:hideMark/>
          </w:tcPr>
          <w:p w14:paraId="4087EF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406.900</w:t>
            </w:r>
          </w:p>
        </w:tc>
        <w:tc>
          <w:tcPr>
            <w:tcW w:w="1167" w:type="dxa"/>
            <w:tcBorders>
              <w:top w:val="nil"/>
              <w:left w:val="nil"/>
              <w:bottom w:val="single" w:sz="4" w:space="0" w:color="auto"/>
              <w:right w:val="single" w:sz="4" w:space="0" w:color="auto"/>
            </w:tcBorders>
            <w:vAlign w:val="bottom"/>
            <w:hideMark/>
          </w:tcPr>
          <w:p w14:paraId="3A0362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10113.00</w:t>
            </w:r>
          </w:p>
        </w:tc>
        <w:tc>
          <w:tcPr>
            <w:tcW w:w="1980" w:type="dxa"/>
            <w:tcBorders>
              <w:top w:val="nil"/>
              <w:left w:val="nil"/>
              <w:bottom w:val="single" w:sz="4" w:space="0" w:color="auto"/>
              <w:right w:val="single" w:sz="4" w:space="0" w:color="auto"/>
            </w:tcBorders>
            <w:vAlign w:val="bottom"/>
            <w:hideMark/>
          </w:tcPr>
          <w:p w14:paraId="2EF4CB5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4,114,979.70 </w:t>
            </w:r>
          </w:p>
        </w:tc>
        <w:tc>
          <w:tcPr>
            <w:tcW w:w="222" w:type="dxa"/>
            <w:gridSpan w:val="2"/>
            <w:vAlign w:val="center"/>
            <w:hideMark/>
          </w:tcPr>
          <w:p w14:paraId="002AC47F" w14:textId="77777777" w:rsidR="000D75FB" w:rsidRPr="000D75FB" w:rsidRDefault="000D75FB" w:rsidP="000D75FB">
            <w:pPr>
              <w:rPr>
                <w:sz w:val="20"/>
                <w:szCs w:val="20"/>
                <w:lang w:val="en-US" w:eastAsia="en-US" w:bidi="ar-SA"/>
              </w:rPr>
            </w:pPr>
          </w:p>
        </w:tc>
      </w:tr>
      <w:tr w:rsidR="000D75FB" w:rsidRPr="000D75FB" w14:paraId="7718A35A"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1B3C71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w:t>
            </w:r>
          </w:p>
        </w:tc>
        <w:tc>
          <w:tcPr>
            <w:tcW w:w="4248" w:type="dxa"/>
            <w:tcBorders>
              <w:top w:val="single" w:sz="4" w:space="0" w:color="auto"/>
              <w:left w:val="nil"/>
              <w:bottom w:val="nil"/>
              <w:right w:val="single" w:sz="4" w:space="0" w:color="auto"/>
            </w:tcBorders>
            <w:vAlign w:val="center"/>
            <w:hideMark/>
          </w:tcPr>
          <w:p w14:paraId="78CD471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гравийного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762DC6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551ECC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4277.400</w:t>
            </w:r>
          </w:p>
        </w:tc>
        <w:tc>
          <w:tcPr>
            <w:tcW w:w="1167" w:type="dxa"/>
            <w:tcBorders>
              <w:top w:val="nil"/>
              <w:left w:val="nil"/>
              <w:bottom w:val="single" w:sz="4" w:space="0" w:color="auto"/>
              <w:right w:val="single" w:sz="4" w:space="0" w:color="auto"/>
            </w:tcBorders>
            <w:vAlign w:val="bottom"/>
            <w:hideMark/>
          </w:tcPr>
          <w:p w14:paraId="199DDC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1581.00</w:t>
            </w:r>
          </w:p>
        </w:tc>
        <w:tc>
          <w:tcPr>
            <w:tcW w:w="1980" w:type="dxa"/>
            <w:tcBorders>
              <w:top w:val="nil"/>
              <w:left w:val="nil"/>
              <w:bottom w:val="single" w:sz="4" w:space="0" w:color="auto"/>
              <w:right w:val="single" w:sz="4" w:space="0" w:color="auto"/>
            </w:tcBorders>
            <w:vAlign w:val="bottom"/>
            <w:hideMark/>
          </w:tcPr>
          <w:p w14:paraId="581E904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6,762,569.40 </w:t>
            </w:r>
          </w:p>
        </w:tc>
        <w:tc>
          <w:tcPr>
            <w:tcW w:w="222" w:type="dxa"/>
            <w:gridSpan w:val="2"/>
            <w:vAlign w:val="center"/>
            <w:hideMark/>
          </w:tcPr>
          <w:p w14:paraId="2790BFBE" w14:textId="77777777" w:rsidR="000D75FB" w:rsidRPr="000D75FB" w:rsidRDefault="000D75FB" w:rsidP="000D75FB">
            <w:pPr>
              <w:rPr>
                <w:sz w:val="20"/>
                <w:szCs w:val="20"/>
                <w:lang w:val="en-US" w:eastAsia="en-US" w:bidi="ar-SA"/>
              </w:rPr>
            </w:pPr>
          </w:p>
        </w:tc>
      </w:tr>
      <w:tr w:rsidR="000D75FB" w:rsidRPr="000D75FB" w14:paraId="244FA481"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073FB0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w:t>
            </w:r>
          </w:p>
        </w:tc>
        <w:tc>
          <w:tcPr>
            <w:tcW w:w="4248" w:type="dxa"/>
            <w:tcBorders>
              <w:top w:val="single" w:sz="4" w:space="0" w:color="auto"/>
              <w:left w:val="nil"/>
              <w:bottom w:val="nil"/>
              <w:right w:val="single" w:sz="4" w:space="0" w:color="auto"/>
            </w:tcBorders>
            <w:vAlign w:val="center"/>
            <w:hideMark/>
          </w:tcPr>
          <w:p w14:paraId="3172557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монолитного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 xml:space="preserve">15,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A45EE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nil"/>
              <w:right w:val="single" w:sz="4" w:space="0" w:color="auto"/>
            </w:tcBorders>
            <w:vAlign w:val="bottom"/>
            <w:hideMark/>
          </w:tcPr>
          <w:p w14:paraId="37E350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427.740</w:t>
            </w:r>
          </w:p>
        </w:tc>
        <w:tc>
          <w:tcPr>
            <w:tcW w:w="1167" w:type="dxa"/>
            <w:tcBorders>
              <w:top w:val="nil"/>
              <w:left w:val="nil"/>
              <w:bottom w:val="single" w:sz="4" w:space="0" w:color="auto"/>
              <w:right w:val="single" w:sz="4" w:space="0" w:color="auto"/>
            </w:tcBorders>
            <w:vAlign w:val="bottom"/>
            <w:hideMark/>
          </w:tcPr>
          <w:p w14:paraId="26A260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44358.00</w:t>
            </w:r>
          </w:p>
        </w:tc>
        <w:tc>
          <w:tcPr>
            <w:tcW w:w="1980" w:type="dxa"/>
            <w:tcBorders>
              <w:top w:val="nil"/>
              <w:left w:val="nil"/>
              <w:bottom w:val="single" w:sz="4" w:space="0" w:color="auto"/>
              <w:right w:val="single" w:sz="4" w:space="0" w:color="auto"/>
            </w:tcBorders>
            <w:vAlign w:val="bottom"/>
            <w:hideMark/>
          </w:tcPr>
          <w:p w14:paraId="3E6CCC0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18,973,690.92 </w:t>
            </w:r>
          </w:p>
        </w:tc>
        <w:tc>
          <w:tcPr>
            <w:tcW w:w="222" w:type="dxa"/>
            <w:gridSpan w:val="2"/>
            <w:vAlign w:val="center"/>
            <w:hideMark/>
          </w:tcPr>
          <w:p w14:paraId="6EDCB66F" w14:textId="77777777" w:rsidR="000D75FB" w:rsidRPr="000D75FB" w:rsidRDefault="000D75FB" w:rsidP="000D75FB">
            <w:pPr>
              <w:rPr>
                <w:sz w:val="20"/>
                <w:szCs w:val="20"/>
                <w:lang w:val="en-US" w:eastAsia="en-US" w:bidi="ar-SA"/>
              </w:rPr>
            </w:pPr>
          </w:p>
        </w:tc>
      </w:tr>
      <w:tr w:rsidR="000D75FB" w:rsidRPr="000D75FB" w14:paraId="108A1603" w14:textId="77777777" w:rsidTr="000D75FB">
        <w:trPr>
          <w:gridAfter w:val="1"/>
          <w:wAfter w:w="8" w:type="dxa"/>
          <w:trHeight w:val="795"/>
        </w:trPr>
        <w:tc>
          <w:tcPr>
            <w:tcW w:w="517" w:type="dxa"/>
            <w:tcBorders>
              <w:top w:val="nil"/>
              <w:left w:val="single" w:sz="4" w:space="0" w:color="auto"/>
              <w:bottom w:val="single" w:sz="4" w:space="0" w:color="auto"/>
              <w:right w:val="single" w:sz="4" w:space="0" w:color="auto"/>
            </w:tcBorders>
            <w:vAlign w:val="center"/>
            <w:hideMark/>
          </w:tcPr>
          <w:p w14:paraId="1E66BD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67</w:t>
            </w:r>
          </w:p>
        </w:tc>
        <w:tc>
          <w:tcPr>
            <w:tcW w:w="4248" w:type="dxa"/>
            <w:tcBorders>
              <w:top w:val="single" w:sz="4" w:space="0" w:color="auto"/>
              <w:left w:val="nil"/>
              <w:bottom w:val="single" w:sz="4" w:space="0" w:color="auto"/>
              <w:right w:val="single" w:sz="4" w:space="0" w:color="auto"/>
            </w:tcBorders>
            <w:vAlign w:val="center"/>
            <w:hideMark/>
          </w:tcPr>
          <w:p w14:paraId="66738EA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цементно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песчаной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смеси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соотношении</w:t>
            </w:r>
            <w:r w:rsidRPr="000D75FB">
              <w:rPr>
                <w:rFonts w:ascii="Arial Armenian" w:hAnsi="Arial Armenian" w:cs="Arial"/>
                <w:sz w:val="18"/>
                <w:szCs w:val="18"/>
                <w:lang w:eastAsia="en-US" w:bidi="ar-SA"/>
              </w:rPr>
              <w:t xml:space="preserve"> 30%/70%,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50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A33B4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2C987A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4277.400</w:t>
            </w:r>
          </w:p>
        </w:tc>
        <w:tc>
          <w:tcPr>
            <w:tcW w:w="1167" w:type="dxa"/>
            <w:tcBorders>
              <w:top w:val="nil"/>
              <w:left w:val="nil"/>
              <w:bottom w:val="single" w:sz="4" w:space="0" w:color="auto"/>
              <w:right w:val="single" w:sz="4" w:space="0" w:color="auto"/>
            </w:tcBorders>
            <w:vAlign w:val="bottom"/>
            <w:hideMark/>
          </w:tcPr>
          <w:p w14:paraId="70916E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2326.00</w:t>
            </w:r>
          </w:p>
        </w:tc>
        <w:tc>
          <w:tcPr>
            <w:tcW w:w="1980" w:type="dxa"/>
            <w:tcBorders>
              <w:top w:val="nil"/>
              <w:left w:val="nil"/>
              <w:bottom w:val="single" w:sz="4" w:space="0" w:color="auto"/>
              <w:right w:val="single" w:sz="4" w:space="0" w:color="auto"/>
            </w:tcBorders>
            <w:vAlign w:val="bottom"/>
            <w:hideMark/>
          </w:tcPr>
          <w:p w14:paraId="1648CE5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9,949,232.40 </w:t>
            </w:r>
          </w:p>
        </w:tc>
        <w:tc>
          <w:tcPr>
            <w:tcW w:w="222" w:type="dxa"/>
            <w:gridSpan w:val="2"/>
            <w:vAlign w:val="center"/>
            <w:hideMark/>
          </w:tcPr>
          <w:p w14:paraId="021F9454" w14:textId="77777777" w:rsidR="000D75FB" w:rsidRPr="000D75FB" w:rsidRDefault="000D75FB" w:rsidP="000D75FB">
            <w:pPr>
              <w:rPr>
                <w:sz w:val="20"/>
                <w:szCs w:val="20"/>
                <w:lang w:val="en-US" w:eastAsia="en-US" w:bidi="ar-SA"/>
              </w:rPr>
            </w:pPr>
          </w:p>
        </w:tc>
      </w:tr>
      <w:tr w:rsidR="000D75FB" w:rsidRPr="000D75FB" w14:paraId="38B05CF4"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1C7B2D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68</w:t>
            </w:r>
          </w:p>
        </w:tc>
        <w:tc>
          <w:tcPr>
            <w:tcW w:w="4248" w:type="dxa"/>
            <w:tcBorders>
              <w:top w:val="nil"/>
              <w:left w:val="nil"/>
              <w:bottom w:val="nil"/>
              <w:right w:val="single" w:sz="4" w:space="0" w:color="auto"/>
            </w:tcBorders>
            <w:vAlign w:val="center"/>
            <w:hideMark/>
          </w:tcPr>
          <w:p w14:paraId="3C7E689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 xml:space="preserve">30,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6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87FEF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3F15ED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4277.400</w:t>
            </w:r>
          </w:p>
        </w:tc>
        <w:tc>
          <w:tcPr>
            <w:tcW w:w="1167" w:type="dxa"/>
            <w:tcBorders>
              <w:top w:val="nil"/>
              <w:left w:val="nil"/>
              <w:bottom w:val="single" w:sz="4" w:space="0" w:color="auto"/>
              <w:right w:val="single" w:sz="4" w:space="0" w:color="auto"/>
            </w:tcBorders>
            <w:vAlign w:val="bottom"/>
            <w:hideMark/>
          </w:tcPr>
          <w:p w14:paraId="475796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8121.00</w:t>
            </w:r>
          </w:p>
        </w:tc>
        <w:tc>
          <w:tcPr>
            <w:tcW w:w="1980" w:type="dxa"/>
            <w:tcBorders>
              <w:top w:val="nil"/>
              <w:left w:val="nil"/>
              <w:bottom w:val="single" w:sz="4" w:space="0" w:color="auto"/>
              <w:right w:val="single" w:sz="4" w:space="0" w:color="auto"/>
            </w:tcBorders>
            <w:vAlign w:val="bottom"/>
            <w:hideMark/>
          </w:tcPr>
          <w:p w14:paraId="06315C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34,736,765.40 </w:t>
            </w:r>
          </w:p>
        </w:tc>
        <w:tc>
          <w:tcPr>
            <w:tcW w:w="222" w:type="dxa"/>
            <w:gridSpan w:val="2"/>
            <w:vAlign w:val="center"/>
            <w:hideMark/>
          </w:tcPr>
          <w:p w14:paraId="2EC4384B" w14:textId="77777777" w:rsidR="000D75FB" w:rsidRPr="000D75FB" w:rsidRDefault="000D75FB" w:rsidP="000D75FB">
            <w:pPr>
              <w:rPr>
                <w:sz w:val="20"/>
                <w:szCs w:val="20"/>
                <w:lang w:val="en-US" w:eastAsia="en-US" w:bidi="ar-SA"/>
              </w:rPr>
            </w:pPr>
          </w:p>
        </w:tc>
      </w:tr>
      <w:tr w:rsidR="000D75FB" w:rsidRPr="000D75FB" w14:paraId="338FF656" w14:textId="77777777" w:rsidTr="000D75FB">
        <w:trPr>
          <w:gridAfter w:val="1"/>
          <w:wAfter w:w="8" w:type="dxa"/>
          <w:trHeight w:val="300"/>
        </w:trPr>
        <w:tc>
          <w:tcPr>
            <w:tcW w:w="517" w:type="dxa"/>
            <w:tcBorders>
              <w:top w:val="nil"/>
              <w:left w:val="single" w:sz="4" w:space="0" w:color="auto"/>
              <w:bottom w:val="single" w:sz="4" w:space="0" w:color="auto"/>
              <w:right w:val="single" w:sz="4" w:space="0" w:color="auto"/>
            </w:tcBorders>
            <w:hideMark/>
          </w:tcPr>
          <w:p w14:paraId="60EACF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2B38E99C"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1,3</w:t>
            </w:r>
          </w:p>
        </w:tc>
        <w:tc>
          <w:tcPr>
            <w:tcW w:w="715" w:type="dxa"/>
            <w:tcBorders>
              <w:top w:val="nil"/>
              <w:left w:val="nil"/>
              <w:bottom w:val="single" w:sz="4" w:space="0" w:color="auto"/>
              <w:right w:val="single" w:sz="4" w:space="0" w:color="auto"/>
            </w:tcBorders>
            <w:vAlign w:val="bottom"/>
            <w:hideMark/>
          </w:tcPr>
          <w:p w14:paraId="4166C5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1EC5425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108FB50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4201C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97,076,544.01 </w:t>
            </w:r>
          </w:p>
        </w:tc>
        <w:tc>
          <w:tcPr>
            <w:tcW w:w="222" w:type="dxa"/>
            <w:gridSpan w:val="2"/>
            <w:vAlign w:val="center"/>
            <w:hideMark/>
          </w:tcPr>
          <w:p w14:paraId="0EDF9CD3" w14:textId="77777777" w:rsidR="000D75FB" w:rsidRPr="000D75FB" w:rsidRDefault="000D75FB" w:rsidP="000D75FB">
            <w:pPr>
              <w:rPr>
                <w:sz w:val="20"/>
                <w:szCs w:val="20"/>
                <w:lang w:val="en-US" w:eastAsia="en-US" w:bidi="ar-SA"/>
              </w:rPr>
            </w:pPr>
          </w:p>
        </w:tc>
      </w:tr>
      <w:tr w:rsidR="000D75FB" w:rsidRPr="000D75FB" w14:paraId="00B96529" w14:textId="77777777" w:rsidTr="000D75FB">
        <w:trPr>
          <w:trHeight w:val="37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34EA171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1.4.</w:t>
            </w:r>
            <w:r w:rsidRPr="000D75FB">
              <w:rPr>
                <w:rFonts w:ascii="Calibri" w:hAnsi="Calibri" w:cs="Calibri"/>
                <w:b/>
                <w:bCs/>
                <w:sz w:val="18"/>
                <w:szCs w:val="18"/>
                <w:lang w:val="en-US" w:eastAsia="en-US" w:bidi="ar-SA"/>
              </w:rPr>
              <w:t>пандусы</w:t>
            </w:r>
          </w:p>
        </w:tc>
        <w:tc>
          <w:tcPr>
            <w:tcW w:w="222" w:type="dxa"/>
            <w:gridSpan w:val="2"/>
            <w:vAlign w:val="center"/>
            <w:hideMark/>
          </w:tcPr>
          <w:p w14:paraId="13856D28" w14:textId="77777777" w:rsidR="000D75FB" w:rsidRPr="000D75FB" w:rsidRDefault="000D75FB" w:rsidP="000D75FB">
            <w:pPr>
              <w:rPr>
                <w:sz w:val="20"/>
                <w:szCs w:val="20"/>
                <w:lang w:val="en-US" w:eastAsia="en-US" w:bidi="ar-SA"/>
              </w:rPr>
            </w:pPr>
          </w:p>
        </w:tc>
      </w:tr>
      <w:tr w:rsidR="000D75FB" w:rsidRPr="000D75FB" w14:paraId="0751E4D0" w14:textId="77777777" w:rsidTr="000D75FB">
        <w:trPr>
          <w:gridAfter w:val="1"/>
          <w:wAfter w:w="8" w:type="dxa"/>
          <w:trHeight w:val="705"/>
        </w:trPr>
        <w:tc>
          <w:tcPr>
            <w:tcW w:w="517" w:type="dxa"/>
            <w:tcBorders>
              <w:top w:val="nil"/>
              <w:left w:val="single" w:sz="4" w:space="0" w:color="auto"/>
              <w:bottom w:val="nil"/>
              <w:right w:val="single" w:sz="4" w:space="0" w:color="auto"/>
            </w:tcBorders>
            <w:vAlign w:val="center"/>
            <w:hideMark/>
          </w:tcPr>
          <w:p w14:paraId="636A90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w:t>
            </w:r>
          </w:p>
        </w:tc>
        <w:tc>
          <w:tcPr>
            <w:tcW w:w="4248" w:type="dxa"/>
            <w:tcBorders>
              <w:top w:val="nil"/>
              <w:left w:val="nil"/>
              <w:bottom w:val="nil"/>
              <w:right w:val="single" w:sz="4" w:space="0" w:color="auto"/>
            </w:tcBorders>
            <w:vAlign w:val="center"/>
            <w:hideMark/>
          </w:tcPr>
          <w:p w14:paraId="0A2D474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150*300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p>
        </w:tc>
        <w:tc>
          <w:tcPr>
            <w:tcW w:w="715" w:type="dxa"/>
            <w:tcBorders>
              <w:top w:val="nil"/>
              <w:left w:val="nil"/>
              <w:bottom w:val="single" w:sz="4" w:space="0" w:color="auto"/>
              <w:right w:val="single" w:sz="4" w:space="0" w:color="auto"/>
            </w:tcBorders>
            <w:vAlign w:val="bottom"/>
            <w:hideMark/>
          </w:tcPr>
          <w:p w14:paraId="0614A4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м</w:t>
            </w:r>
          </w:p>
        </w:tc>
        <w:tc>
          <w:tcPr>
            <w:tcW w:w="1067" w:type="dxa"/>
            <w:tcBorders>
              <w:top w:val="nil"/>
              <w:left w:val="nil"/>
              <w:bottom w:val="nil"/>
              <w:right w:val="single" w:sz="4" w:space="0" w:color="auto"/>
            </w:tcBorders>
            <w:vAlign w:val="bottom"/>
            <w:hideMark/>
          </w:tcPr>
          <w:p w14:paraId="6105C1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42.800</w:t>
            </w:r>
          </w:p>
        </w:tc>
        <w:tc>
          <w:tcPr>
            <w:tcW w:w="1167" w:type="dxa"/>
            <w:tcBorders>
              <w:top w:val="nil"/>
              <w:left w:val="nil"/>
              <w:bottom w:val="single" w:sz="4" w:space="0" w:color="auto"/>
              <w:right w:val="single" w:sz="4" w:space="0" w:color="auto"/>
            </w:tcBorders>
            <w:vAlign w:val="bottom"/>
            <w:hideMark/>
          </w:tcPr>
          <w:p w14:paraId="34D65D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12657.00</w:t>
            </w:r>
          </w:p>
        </w:tc>
        <w:tc>
          <w:tcPr>
            <w:tcW w:w="1980" w:type="dxa"/>
            <w:tcBorders>
              <w:top w:val="nil"/>
              <w:left w:val="nil"/>
              <w:bottom w:val="single" w:sz="4" w:space="0" w:color="auto"/>
              <w:right w:val="single" w:sz="4" w:space="0" w:color="auto"/>
            </w:tcBorders>
            <w:vAlign w:val="bottom"/>
            <w:hideMark/>
          </w:tcPr>
          <w:p w14:paraId="1ECCE05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541,719.60 </w:t>
            </w:r>
          </w:p>
        </w:tc>
        <w:tc>
          <w:tcPr>
            <w:tcW w:w="222" w:type="dxa"/>
            <w:gridSpan w:val="2"/>
            <w:vAlign w:val="center"/>
            <w:hideMark/>
          </w:tcPr>
          <w:p w14:paraId="34C86831" w14:textId="77777777" w:rsidR="000D75FB" w:rsidRPr="000D75FB" w:rsidRDefault="000D75FB" w:rsidP="000D75FB">
            <w:pPr>
              <w:rPr>
                <w:sz w:val="20"/>
                <w:szCs w:val="20"/>
                <w:lang w:val="en-US" w:eastAsia="en-US" w:bidi="ar-SA"/>
              </w:rPr>
            </w:pPr>
          </w:p>
        </w:tc>
      </w:tr>
      <w:tr w:rsidR="000D75FB" w:rsidRPr="000D75FB" w14:paraId="2CC3DBAD" w14:textId="77777777" w:rsidTr="000D75FB">
        <w:trPr>
          <w:gridAfter w:val="1"/>
          <w:wAfter w:w="8" w:type="dxa"/>
          <w:trHeight w:val="645"/>
        </w:trPr>
        <w:tc>
          <w:tcPr>
            <w:tcW w:w="517" w:type="dxa"/>
            <w:tcBorders>
              <w:top w:val="single" w:sz="4" w:space="0" w:color="auto"/>
              <w:left w:val="single" w:sz="4" w:space="0" w:color="auto"/>
              <w:bottom w:val="nil"/>
              <w:right w:val="single" w:sz="4" w:space="0" w:color="auto"/>
            </w:tcBorders>
            <w:vAlign w:val="center"/>
            <w:hideMark/>
          </w:tcPr>
          <w:p w14:paraId="6BC3BE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w:t>
            </w:r>
          </w:p>
        </w:tc>
        <w:tc>
          <w:tcPr>
            <w:tcW w:w="4248" w:type="dxa"/>
            <w:tcBorders>
              <w:top w:val="single" w:sz="4" w:space="0" w:color="auto"/>
              <w:left w:val="nil"/>
              <w:bottom w:val="nil"/>
              <w:right w:val="single" w:sz="4" w:space="0" w:color="auto"/>
            </w:tcBorders>
            <w:vAlign w:val="center"/>
            <w:hideMark/>
          </w:tcPr>
          <w:p w14:paraId="4F64A50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150*200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631C238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single" w:sz="4" w:space="0" w:color="auto"/>
              <w:left w:val="single" w:sz="4" w:space="0" w:color="auto"/>
              <w:bottom w:val="nil"/>
              <w:right w:val="single" w:sz="4" w:space="0" w:color="auto"/>
            </w:tcBorders>
            <w:vAlign w:val="bottom"/>
            <w:hideMark/>
          </w:tcPr>
          <w:p w14:paraId="498B18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174.300</w:t>
            </w:r>
          </w:p>
        </w:tc>
        <w:tc>
          <w:tcPr>
            <w:tcW w:w="1167" w:type="dxa"/>
            <w:tcBorders>
              <w:top w:val="nil"/>
              <w:left w:val="nil"/>
              <w:bottom w:val="single" w:sz="4" w:space="0" w:color="auto"/>
              <w:right w:val="single" w:sz="4" w:space="0" w:color="auto"/>
            </w:tcBorders>
            <w:vAlign w:val="bottom"/>
            <w:hideMark/>
          </w:tcPr>
          <w:p w14:paraId="784643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10845.00</w:t>
            </w:r>
          </w:p>
        </w:tc>
        <w:tc>
          <w:tcPr>
            <w:tcW w:w="1980" w:type="dxa"/>
            <w:tcBorders>
              <w:top w:val="nil"/>
              <w:left w:val="nil"/>
              <w:bottom w:val="single" w:sz="4" w:space="0" w:color="auto"/>
              <w:right w:val="single" w:sz="4" w:space="0" w:color="auto"/>
            </w:tcBorders>
            <w:vAlign w:val="bottom"/>
            <w:hideMark/>
          </w:tcPr>
          <w:p w14:paraId="3AA14E8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1,890,283.50 </w:t>
            </w:r>
          </w:p>
        </w:tc>
        <w:tc>
          <w:tcPr>
            <w:tcW w:w="222" w:type="dxa"/>
            <w:gridSpan w:val="2"/>
            <w:vAlign w:val="center"/>
            <w:hideMark/>
          </w:tcPr>
          <w:p w14:paraId="594E529B" w14:textId="77777777" w:rsidR="000D75FB" w:rsidRPr="000D75FB" w:rsidRDefault="000D75FB" w:rsidP="000D75FB">
            <w:pPr>
              <w:rPr>
                <w:sz w:val="20"/>
                <w:szCs w:val="20"/>
                <w:lang w:val="en-US" w:eastAsia="en-US" w:bidi="ar-SA"/>
              </w:rPr>
            </w:pPr>
          </w:p>
        </w:tc>
      </w:tr>
      <w:tr w:rsidR="000D75FB" w:rsidRPr="000D75FB" w14:paraId="09E5EAFF" w14:textId="77777777" w:rsidTr="000D75FB">
        <w:trPr>
          <w:gridAfter w:val="1"/>
          <w:wAfter w:w="8" w:type="dxa"/>
          <w:trHeight w:val="585"/>
        </w:trPr>
        <w:tc>
          <w:tcPr>
            <w:tcW w:w="517" w:type="dxa"/>
            <w:tcBorders>
              <w:top w:val="single" w:sz="4" w:space="0" w:color="auto"/>
              <w:left w:val="single" w:sz="4" w:space="0" w:color="auto"/>
              <w:bottom w:val="nil"/>
              <w:right w:val="single" w:sz="4" w:space="0" w:color="auto"/>
            </w:tcBorders>
            <w:vAlign w:val="center"/>
            <w:hideMark/>
          </w:tcPr>
          <w:p w14:paraId="70CF4D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71</w:t>
            </w:r>
          </w:p>
        </w:tc>
        <w:tc>
          <w:tcPr>
            <w:tcW w:w="4248" w:type="dxa"/>
            <w:tcBorders>
              <w:top w:val="single" w:sz="4" w:space="0" w:color="auto"/>
              <w:left w:val="nil"/>
              <w:bottom w:val="nil"/>
              <w:right w:val="single" w:sz="4" w:space="0" w:color="auto"/>
            </w:tcBorders>
            <w:vAlign w:val="center"/>
            <w:hideMark/>
          </w:tcPr>
          <w:p w14:paraId="5BE6605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100*200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3009EBA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single" w:sz="4" w:space="0" w:color="auto"/>
              <w:left w:val="single" w:sz="4" w:space="0" w:color="auto"/>
              <w:bottom w:val="nil"/>
              <w:right w:val="single" w:sz="4" w:space="0" w:color="auto"/>
            </w:tcBorders>
            <w:vAlign w:val="bottom"/>
            <w:hideMark/>
          </w:tcPr>
          <w:p w14:paraId="07A2328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299.500</w:t>
            </w:r>
          </w:p>
        </w:tc>
        <w:tc>
          <w:tcPr>
            <w:tcW w:w="1167" w:type="dxa"/>
            <w:tcBorders>
              <w:top w:val="nil"/>
              <w:left w:val="nil"/>
              <w:bottom w:val="single" w:sz="4" w:space="0" w:color="auto"/>
              <w:right w:val="single" w:sz="4" w:space="0" w:color="auto"/>
            </w:tcBorders>
            <w:vAlign w:val="bottom"/>
            <w:hideMark/>
          </w:tcPr>
          <w:p w14:paraId="7479E6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10113.00</w:t>
            </w:r>
          </w:p>
        </w:tc>
        <w:tc>
          <w:tcPr>
            <w:tcW w:w="1980" w:type="dxa"/>
            <w:tcBorders>
              <w:top w:val="nil"/>
              <w:left w:val="nil"/>
              <w:bottom w:val="single" w:sz="4" w:space="0" w:color="auto"/>
              <w:right w:val="single" w:sz="4" w:space="0" w:color="auto"/>
            </w:tcBorders>
            <w:vAlign w:val="bottom"/>
            <w:hideMark/>
          </w:tcPr>
          <w:p w14:paraId="0383D4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3,028,843.50 </w:t>
            </w:r>
          </w:p>
        </w:tc>
        <w:tc>
          <w:tcPr>
            <w:tcW w:w="222" w:type="dxa"/>
            <w:gridSpan w:val="2"/>
            <w:vAlign w:val="center"/>
            <w:hideMark/>
          </w:tcPr>
          <w:p w14:paraId="7389D60F" w14:textId="77777777" w:rsidR="000D75FB" w:rsidRPr="000D75FB" w:rsidRDefault="000D75FB" w:rsidP="000D75FB">
            <w:pPr>
              <w:rPr>
                <w:sz w:val="20"/>
                <w:szCs w:val="20"/>
                <w:lang w:val="en-US" w:eastAsia="en-US" w:bidi="ar-SA"/>
              </w:rPr>
            </w:pPr>
          </w:p>
        </w:tc>
      </w:tr>
      <w:tr w:rsidR="000D75FB" w:rsidRPr="000D75FB" w14:paraId="04F980F0" w14:textId="77777777" w:rsidTr="000D75FB">
        <w:trPr>
          <w:gridAfter w:val="1"/>
          <w:wAfter w:w="8" w:type="dxa"/>
          <w:trHeight w:val="435"/>
        </w:trPr>
        <w:tc>
          <w:tcPr>
            <w:tcW w:w="517" w:type="dxa"/>
            <w:tcBorders>
              <w:top w:val="single" w:sz="4" w:space="0" w:color="auto"/>
              <w:left w:val="single" w:sz="4" w:space="0" w:color="auto"/>
              <w:bottom w:val="nil"/>
              <w:right w:val="single" w:sz="4" w:space="0" w:color="auto"/>
            </w:tcBorders>
            <w:vAlign w:val="center"/>
            <w:hideMark/>
          </w:tcPr>
          <w:p w14:paraId="547501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w:t>
            </w:r>
          </w:p>
        </w:tc>
        <w:tc>
          <w:tcPr>
            <w:tcW w:w="4248" w:type="dxa"/>
            <w:tcBorders>
              <w:top w:val="single" w:sz="4" w:space="0" w:color="auto"/>
              <w:left w:val="nil"/>
              <w:bottom w:val="nil"/>
              <w:right w:val="single" w:sz="4" w:space="0" w:color="auto"/>
            </w:tcBorders>
            <w:vAlign w:val="center"/>
            <w:hideMark/>
          </w:tcPr>
          <w:p w14:paraId="27CEC0F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гравийного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41CD79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02ADBA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242.330</w:t>
            </w:r>
          </w:p>
        </w:tc>
        <w:tc>
          <w:tcPr>
            <w:tcW w:w="1167" w:type="dxa"/>
            <w:tcBorders>
              <w:top w:val="nil"/>
              <w:left w:val="nil"/>
              <w:bottom w:val="single" w:sz="4" w:space="0" w:color="auto"/>
              <w:right w:val="single" w:sz="4" w:space="0" w:color="auto"/>
            </w:tcBorders>
            <w:vAlign w:val="bottom"/>
            <w:hideMark/>
          </w:tcPr>
          <w:p w14:paraId="5DDB07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1581.00</w:t>
            </w:r>
          </w:p>
        </w:tc>
        <w:tc>
          <w:tcPr>
            <w:tcW w:w="1980" w:type="dxa"/>
            <w:tcBorders>
              <w:top w:val="nil"/>
              <w:left w:val="nil"/>
              <w:bottom w:val="single" w:sz="4" w:space="0" w:color="auto"/>
              <w:right w:val="single" w:sz="4" w:space="0" w:color="auto"/>
            </w:tcBorders>
            <w:vAlign w:val="bottom"/>
            <w:hideMark/>
          </w:tcPr>
          <w:p w14:paraId="36C11CE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383,123.73 </w:t>
            </w:r>
          </w:p>
        </w:tc>
        <w:tc>
          <w:tcPr>
            <w:tcW w:w="222" w:type="dxa"/>
            <w:gridSpan w:val="2"/>
            <w:vAlign w:val="center"/>
            <w:hideMark/>
          </w:tcPr>
          <w:p w14:paraId="297EEA91" w14:textId="77777777" w:rsidR="000D75FB" w:rsidRPr="000D75FB" w:rsidRDefault="000D75FB" w:rsidP="000D75FB">
            <w:pPr>
              <w:rPr>
                <w:sz w:val="20"/>
                <w:szCs w:val="20"/>
                <w:lang w:val="en-US" w:eastAsia="en-US" w:bidi="ar-SA"/>
              </w:rPr>
            </w:pPr>
          </w:p>
        </w:tc>
      </w:tr>
      <w:tr w:rsidR="000D75FB" w:rsidRPr="000D75FB" w14:paraId="55C98A92" w14:textId="77777777" w:rsidTr="000D75FB">
        <w:trPr>
          <w:gridAfter w:val="1"/>
          <w:wAfter w:w="8" w:type="dxa"/>
          <w:trHeight w:val="615"/>
        </w:trPr>
        <w:tc>
          <w:tcPr>
            <w:tcW w:w="517" w:type="dxa"/>
            <w:tcBorders>
              <w:top w:val="single" w:sz="4" w:space="0" w:color="auto"/>
              <w:left w:val="single" w:sz="4" w:space="0" w:color="auto"/>
              <w:bottom w:val="nil"/>
              <w:right w:val="single" w:sz="4" w:space="0" w:color="auto"/>
            </w:tcBorders>
            <w:vAlign w:val="center"/>
            <w:hideMark/>
          </w:tcPr>
          <w:p w14:paraId="72D43C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73</w:t>
            </w:r>
          </w:p>
        </w:tc>
        <w:tc>
          <w:tcPr>
            <w:tcW w:w="4248" w:type="dxa"/>
            <w:tcBorders>
              <w:top w:val="single" w:sz="4" w:space="0" w:color="auto"/>
              <w:left w:val="nil"/>
              <w:bottom w:val="nil"/>
              <w:right w:val="single" w:sz="4" w:space="0" w:color="auto"/>
            </w:tcBorders>
            <w:vAlign w:val="center"/>
            <w:hideMark/>
          </w:tcPr>
          <w:p w14:paraId="53300E0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монолитного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 xml:space="preserve">15,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59611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nil"/>
              <w:right w:val="single" w:sz="4" w:space="0" w:color="auto"/>
            </w:tcBorders>
            <w:vAlign w:val="bottom"/>
            <w:hideMark/>
          </w:tcPr>
          <w:p w14:paraId="1937E2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24.230</w:t>
            </w:r>
          </w:p>
        </w:tc>
        <w:tc>
          <w:tcPr>
            <w:tcW w:w="1167" w:type="dxa"/>
            <w:tcBorders>
              <w:top w:val="nil"/>
              <w:left w:val="nil"/>
              <w:bottom w:val="single" w:sz="4" w:space="0" w:color="auto"/>
              <w:right w:val="single" w:sz="4" w:space="0" w:color="auto"/>
            </w:tcBorders>
            <w:vAlign w:val="bottom"/>
            <w:hideMark/>
          </w:tcPr>
          <w:p w14:paraId="0FE8620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44358.00</w:t>
            </w:r>
          </w:p>
        </w:tc>
        <w:tc>
          <w:tcPr>
            <w:tcW w:w="1980" w:type="dxa"/>
            <w:tcBorders>
              <w:top w:val="nil"/>
              <w:left w:val="nil"/>
              <w:bottom w:val="single" w:sz="4" w:space="0" w:color="auto"/>
              <w:right w:val="single" w:sz="4" w:space="0" w:color="auto"/>
            </w:tcBorders>
            <w:vAlign w:val="bottom"/>
            <w:hideMark/>
          </w:tcPr>
          <w:p w14:paraId="61061E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1,074,794.34 </w:t>
            </w:r>
          </w:p>
        </w:tc>
        <w:tc>
          <w:tcPr>
            <w:tcW w:w="222" w:type="dxa"/>
            <w:gridSpan w:val="2"/>
            <w:vAlign w:val="center"/>
            <w:hideMark/>
          </w:tcPr>
          <w:p w14:paraId="42DA8FC0" w14:textId="77777777" w:rsidR="000D75FB" w:rsidRPr="000D75FB" w:rsidRDefault="000D75FB" w:rsidP="000D75FB">
            <w:pPr>
              <w:rPr>
                <w:sz w:val="20"/>
                <w:szCs w:val="20"/>
                <w:lang w:val="en-US" w:eastAsia="en-US" w:bidi="ar-SA"/>
              </w:rPr>
            </w:pPr>
          </w:p>
        </w:tc>
      </w:tr>
      <w:tr w:rsidR="000D75FB" w:rsidRPr="000D75FB" w14:paraId="449B4D75" w14:textId="77777777" w:rsidTr="000D75FB">
        <w:trPr>
          <w:gridAfter w:val="1"/>
          <w:wAfter w:w="8" w:type="dxa"/>
          <w:trHeight w:val="555"/>
        </w:trPr>
        <w:tc>
          <w:tcPr>
            <w:tcW w:w="517" w:type="dxa"/>
            <w:tcBorders>
              <w:top w:val="single" w:sz="4" w:space="0" w:color="auto"/>
              <w:left w:val="single" w:sz="4" w:space="0" w:color="auto"/>
              <w:bottom w:val="nil"/>
              <w:right w:val="single" w:sz="4" w:space="0" w:color="auto"/>
            </w:tcBorders>
            <w:vAlign w:val="center"/>
            <w:hideMark/>
          </w:tcPr>
          <w:p w14:paraId="2FD5EA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74</w:t>
            </w:r>
          </w:p>
        </w:tc>
        <w:tc>
          <w:tcPr>
            <w:tcW w:w="4248" w:type="dxa"/>
            <w:tcBorders>
              <w:top w:val="single" w:sz="4" w:space="0" w:color="auto"/>
              <w:left w:val="nil"/>
              <w:bottom w:val="nil"/>
              <w:right w:val="single" w:sz="4" w:space="0" w:color="auto"/>
            </w:tcBorders>
            <w:vAlign w:val="center"/>
            <w:hideMark/>
          </w:tcPr>
          <w:p w14:paraId="3C8CDE2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3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3328A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4505B8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242.330</w:t>
            </w:r>
          </w:p>
        </w:tc>
        <w:tc>
          <w:tcPr>
            <w:tcW w:w="1167" w:type="dxa"/>
            <w:tcBorders>
              <w:top w:val="nil"/>
              <w:left w:val="nil"/>
              <w:bottom w:val="single" w:sz="4" w:space="0" w:color="auto"/>
              <w:right w:val="single" w:sz="4" w:space="0" w:color="auto"/>
            </w:tcBorders>
            <w:vAlign w:val="bottom"/>
            <w:hideMark/>
          </w:tcPr>
          <w:p w14:paraId="078397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15253.00</w:t>
            </w:r>
          </w:p>
        </w:tc>
        <w:tc>
          <w:tcPr>
            <w:tcW w:w="1980" w:type="dxa"/>
            <w:tcBorders>
              <w:top w:val="nil"/>
              <w:left w:val="nil"/>
              <w:bottom w:val="single" w:sz="4" w:space="0" w:color="auto"/>
              <w:right w:val="single" w:sz="4" w:space="0" w:color="auto"/>
            </w:tcBorders>
            <w:vAlign w:val="bottom"/>
            <w:hideMark/>
          </w:tcPr>
          <w:p w14:paraId="5E63CF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3,696,259.49 </w:t>
            </w:r>
          </w:p>
        </w:tc>
        <w:tc>
          <w:tcPr>
            <w:tcW w:w="222" w:type="dxa"/>
            <w:gridSpan w:val="2"/>
            <w:vAlign w:val="center"/>
            <w:hideMark/>
          </w:tcPr>
          <w:p w14:paraId="361AFE52" w14:textId="77777777" w:rsidR="000D75FB" w:rsidRPr="000D75FB" w:rsidRDefault="000D75FB" w:rsidP="000D75FB">
            <w:pPr>
              <w:rPr>
                <w:sz w:val="20"/>
                <w:szCs w:val="20"/>
                <w:lang w:val="en-US" w:eastAsia="en-US" w:bidi="ar-SA"/>
              </w:rPr>
            </w:pPr>
          </w:p>
        </w:tc>
      </w:tr>
      <w:tr w:rsidR="000D75FB" w:rsidRPr="000D75FB" w14:paraId="246F86B2" w14:textId="77777777" w:rsidTr="000D75FB">
        <w:trPr>
          <w:gridAfter w:val="1"/>
          <w:wAfter w:w="8" w:type="dxa"/>
          <w:trHeight w:val="525"/>
        </w:trPr>
        <w:tc>
          <w:tcPr>
            <w:tcW w:w="517" w:type="dxa"/>
            <w:tcBorders>
              <w:top w:val="single" w:sz="4" w:space="0" w:color="auto"/>
              <w:left w:val="single" w:sz="4" w:space="0" w:color="auto"/>
              <w:bottom w:val="nil"/>
              <w:right w:val="single" w:sz="4" w:space="0" w:color="auto"/>
            </w:tcBorders>
            <w:vAlign w:val="center"/>
            <w:hideMark/>
          </w:tcPr>
          <w:p w14:paraId="14F747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w:t>
            </w:r>
          </w:p>
        </w:tc>
        <w:tc>
          <w:tcPr>
            <w:tcW w:w="4248" w:type="dxa"/>
            <w:tcBorders>
              <w:top w:val="single" w:sz="4" w:space="0" w:color="auto"/>
              <w:left w:val="nil"/>
              <w:bottom w:val="nil"/>
              <w:right w:val="single" w:sz="4" w:space="0" w:color="auto"/>
            </w:tcBorders>
            <w:vAlign w:val="center"/>
            <w:hideMark/>
          </w:tcPr>
          <w:p w14:paraId="6D89D26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тактильных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3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B5947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0B18FF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95.720</w:t>
            </w:r>
          </w:p>
        </w:tc>
        <w:tc>
          <w:tcPr>
            <w:tcW w:w="1167" w:type="dxa"/>
            <w:tcBorders>
              <w:top w:val="nil"/>
              <w:left w:val="nil"/>
              <w:bottom w:val="single" w:sz="4" w:space="0" w:color="auto"/>
              <w:right w:val="single" w:sz="4" w:space="0" w:color="auto"/>
            </w:tcBorders>
            <w:vAlign w:val="bottom"/>
            <w:hideMark/>
          </w:tcPr>
          <w:p w14:paraId="590AB6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8442.00</w:t>
            </w:r>
          </w:p>
        </w:tc>
        <w:tc>
          <w:tcPr>
            <w:tcW w:w="1980" w:type="dxa"/>
            <w:tcBorders>
              <w:top w:val="nil"/>
              <w:left w:val="nil"/>
              <w:bottom w:val="single" w:sz="4" w:space="0" w:color="auto"/>
              <w:right w:val="single" w:sz="4" w:space="0" w:color="auto"/>
            </w:tcBorders>
            <w:vAlign w:val="bottom"/>
            <w:hideMark/>
          </w:tcPr>
          <w:p w14:paraId="0AFDEEE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808,068.24 </w:t>
            </w:r>
          </w:p>
        </w:tc>
        <w:tc>
          <w:tcPr>
            <w:tcW w:w="222" w:type="dxa"/>
            <w:gridSpan w:val="2"/>
            <w:vAlign w:val="center"/>
            <w:hideMark/>
          </w:tcPr>
          <w:p w14:paraId="4AC28B87" w14:textId="77777777" w:rsidR="000D75FB" w:rsidRPr="000D75FB" w:rsidRDefault="000D75FB" w:rsidP="000D75FB">
            <w:pPr>
              <w:rPr>
                <w:sz w:val="20"/>
                <w:szCs w:val="20"/>
                <w:lang w:val="en-US" w:eastAsia="en-US" w:bidi="ar-SA"/>
              </w:rPr>
            </w:pPr>
          </w:p>
        </w:tc>
      </w:tr>
      <w:tr w:rsidR="000D75FB" w:rsidRPr="000D75FB" w14:paraId="07FDC959" w14:textId="77777777" w:rsidTr="000D75FB">
        <w:trPr>
          <w:gridAfter w:val="1"/>
          <w:wAfter w:w="8" w:type="dxa"/>
          <w:trHeight w:val="435"/>
        </w:trPr>
        <w:tc>
          <w:tcPr>
            <w:tcW w:w="517" w:type="dxa"/>
            <w:tcBorders>
              <w:top w:val="single" w:sz="4" w:space="0" w:color="auto"/>
              <w:left w:val="single" w:sz="4" w:space="0" w:color="auto"/>
              <w:bottom w:val="single" w:sz="4" w:space="0" w:color="auto"/>
              <w:right w:val="single" w:sz="4" w:space="0" w:color="auto"/>
            </w:tcBorders>
            <w:hideMark/>
          </w:tcPr>
          <w:p w14:paraId="658F2D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40D2B69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1,4</w:t>
            </w:r>
          </w:p>
        </w:tc>
        <w:tc>
          <w:tcPr>
            <w:tcW w:w="715" w:type="dxa"/>
            <w:tcBorders>
              <w:top w:val="nil"/>
              <w:left w:val="nil"/>
              <w:bottom w:val="single" w:sz="4" w:space="0" w:color="auto"/>
              <w:right w:val="single" w:sz="4" w:space="0" w:color="auto"/>
            </w:tcBorders>
            <w:vAlign w:val="bottom"/>
            <w:hideMark/>
          </w:tcPr>
          <w:p w14:paraId="6EB28B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5297E74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288FD5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108DE0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11,423,092.40 </w:t>
            </w:r>
          </w:p>
        </w:tc>
        <w:tc>
          <w:tcPr>
            <w:tcW w:w="222" w:type="dxa"/>
            <w:gridSpan w:val="2"/>
            <w:vAlign w:val="center"/>
            <w:hideMark/>
          </w:tcPr>
          <w:p w14:paraId="3C39945F" w14:textId="77777777" w:rsidR="000D75FB" w:rsidRPr="000D75FB" w:rsidRDefault="000D75FB" w:rsidP="000D75FB">
            <w:pPr>
              <w:rPr>
                <w:sz w:val="20"/>
                <w:szCs w:val="20"/>
                <w:lang w:val="en-US" w:eastAsia="en-US" w:bidi="ar-SA"/>
              </w:rPr>
            </w:pPr>
          </w:p>
        </w:tc>
      </w:tr>
      <w:tr w:rsidR="000D75FB" w:rsidRPr="000D75FB" w14:paraId="143BB155" w14:textId="77777777" w:rsidTr="000D75FB">
        <w:trPr>
          <w:trHeight w:val="34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2E21FDBA" w14:textId="77777777" w:rsidR="000D75FB" w:rsidRPr="000D75FB" w:rsidRDefault="000D75FB" w:rsidP="000D75FB">
            <w:pPr>
              <w:jc w:val="center"/>
              <w:rPr>
                <w:rFonts w:ascii="Arial Armenian" w:hAnsi="Arial Armenian" w:cs="Arial"/>
                <w:b/>
                <w:bCs/>
                <w:sz w:val="18"/>
                <w:szCs w:val="18"/>
                <w:lang w:eastAsia="en-US" w:bidi="ar-SA"/>
              </w:rPr>
            </w:pPr>
            <w:r w:rsidRPr="000D75FB">
              <w:rPr>
                <w:rFonts w:ascii="Arial Armenian" w:hAnsi="Arial Armenian" w:cs="Arial"/>
                <w:b/>
                <w:bCs/>
                <w:sz w:val="18"/>
                <w:szCs w:val="18"/>
                <w:lang w:eastAsia="en-US" w:bidi="ar-SA"/>
              </w:rPr>
              <w:t>1.5.</w:t>
            </w:r>
            <w:r w:rsidRPr="000D75FB">
              <w:rPr>
                <w:rFonts w:ascii="Calibri" w:hAnsi="Calibri" w:cs="Calibri"/>
                <w:b/>
                <w:bCs/>
                <w:sz w:val="18"/>
                <w:szCs w:val="18"/>
                <w:lang w:eastAsia="en-US" w:bidi="ar-SA"/>
              </w:rPr>
              <w:t>Выделяемые</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улицы</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подъезды</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и</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автостоянки</w:t>
            </w:r>
          </w:p>
        </w:tc>
        <w:tc>
          <w:tcPr>
            <w:tcW w:w="222" w:type="dxa"/>
            <w:gridSpan w:val="2"/>
            <w:vAlign w:val="center"/>
            <w:hideMark/>
          </w:tcPr>
          <w:p w14:paraId="690F8A5B" w14:textId="77777777" w:rsidR="000D75FB" w:rsidRPr="000D75FB" w:rsidRDefault="000D75FB" w:rsidP="000D75FB">
            <w:pPr>
              <w:rPr>
                <w:sz w:val="20"/>
                <w:szCs w:val="20"/>
                <w:lang w:eastAsia="en-US" w:bidi="ar-SA"/>
              </w:rPr>
            </w:pPr>
          </w:p>
        </w:tc>
      </w:tr>
      <w:tr w:rsidR="000D75FB" w:rsidRPr="000D75FB" w14:paraId="76D69556"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510ECF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76</w:t>
            </w:r>
          </w:p>
        </w:tc>
        <w:tc>
          <w:tcPr>
            <w:tcW w:w="4248" w:type="dxa"/>
            <w:tcBorders>
              <w:top w:val="nil"/>
              <w:left w:val="nil"/>
              <w:bottom w:val="single" w:sz="4" w:space="0" w:color="auto"/>
              <w:right w:val="single" w:sz="4" w:space="0" w:color="auto"/>
            </w:tcBorders>
            <w:vAlign w:val="center"/>
            <w:hideMark/>
          </w:tcPr>
          <w:p w14:paraId="4037DE9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Разравнивание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полотна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бульдозером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3A6217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603E873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2620.000</w:t>
            </w:r>
          </w:p>
        </w:tc>
        <w:tc>
          <w:tcPr>
            <w:tcW w:w="1167" w:type="dxa"/>
            <w:tcBorders>
              <w:top w:val="nil"/>
              <w:left w:val="nil"/>
              <w:bottom w:val="single" w:sz="4" w:space="0" w:color="auto"/>
              <w:right w:val="single" w:sz="4" w:space="0" w:color="auto"/>
            </w:tcBorders>
            <w:vAlign w:val="bottom"/>
            <w:hideMark/>
          </w:tcPr>
          <w:p w14:paraId="59D742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1980" w:type="dxa"/>
            <w:tcBorders>
              <w:top w:val="nil"/>
              <w:left w:val="nil"/>
              <w:bottom w:val="single" w:sz="4" w:space="0" w:color="auto"/>
              <w:right w:val="single" w:sz="4" w:space="0" w:color="auto"/>
            </w:tcBorders>
            <w:vAlign w:val="bottom"/>
            <w:hideMark/>
          </w:tcPr>
          <w:p w14:paraId="322F12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34,060.00 </w:t>
            </w:r>
          </w:p>
        </w:tc>
        <w:tc>
          <w:tcPr>
            <w:tcW w:w="222" w:type="dxa"/>
            <w:gridSpan w:val="2"/>
            <w:vAlign w:val="center"/>
            <w:hideMark/>
          </w:tcPr>
          <w:p w14:paraId="52ED5B5B" w14:textId="77777777" w:rsidR="000D75FB" w:rsidRPr="000D75FB" w:rsidRDefault="000D75FB" w:rsidP="000D75FB">
            <w:pPr>
              <w:rPr>
                <w:sz w:val="20"/>
                <w:szCs w:val="20"/>
                <w:lang w:val="en-US" w:eastAsia="en-US" w:bidi="ar-SA"/>
              </w:rPr>
            </w:pPr>
          </w:p>
        </w:tc>
      </w:tr>
      <w:tr w:rsidR="000D75FB" w:rsidRPr="000D75FB" w14:paraId="2EFE3ACE" w14:textId="77777777" w:rsidTr="000D75FB">
        <w:trPr>
          <w:gridAfter w:val="1"/>
          <w:wAfter w:w="8" w:type="dxa"/>
          <w:trHeight w:val="330"/>
        </w:trPr>
        <w:tc>
          <w:tcPr>
            <w:tcW w:w="517" w:type="dxa"/>
            <w:tcBorders>
              <w:top w:val="nil"/>
              <w:left w:val="single" w:sz="4" w:space="0" w:color="auto"/>
              <w:bottom w:val="single" w:sz="4" w:space="0" w:color="auto"/>
              <w:right w:val="single" w:sz="4" w:space="0" w:color="auto"/>
            </w:tcBorders>
            <w:vAlign w:val="center"/>
            <w:hideMark/>
          </w:tcPr>
          <w:p w14:paraId="212BF7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77</w:t>
            </w:r>
          </w:p>
        </w:tc>
        <w:tc>
          <w:tcPr>
            <w:tcW w:w="4248" w:type="dxa"/>
            <w:tcBorders>
              <w:top w:val="nil"/>
              <w:left w:val="nil"/>
              <w:bottom w:val="single" w:sz="4" w:space="0" w:color="auto"/>
              <w:right w:val="single" w:sz="4" w:space="0" w:color="auto"/>
            </w:tcBorders>
            <w:vAlign w:val="center"/>
            <w:hideMark/>
          </w:tcPr>
          <w:p w14:paraId="2ED350A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Разравнивание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полотна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7BCB20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AB00F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39.600</w:t>
            </w:r>
          </w:p>
        </w:tc>
        <w:tc>
          <w:tcPr>
            <w:tcW w:w="1167" w:type="dxa"/>
            <w:tcBorders>
              <w:top w:val="nil"/>
              <w:left w:val="nil"/>
              <w:bottom w:val="single" w:sz="4" w:space="0" w:color="auto"/>
              <w:right w:val="single" w:sz="4" w:space="0" w:color="auto"/>
            </w:tcBorders>
            <w:vAlign w:val="bottom"/>
            <w:hideMark/>
          </w:tcPr>
          <w:p w14:paraId="0F614F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296</w:t>
            </w:r>
          </w:p>
        </w:tc>
        <w:tc>
          <w:tcPr>
            <w:tcW w:w="1980" w:type="dxa"/>
            <w:tcBorders>
              <w:top w:val="nil"/>
              <w:left w:val="nil"/>
              <w:bottom w:val="single" w:sz="4" w:space="0" w:color="auto"/>
              <w:right w:val="single" w:sz="4" w:space="0" w:color="auto"/>
            </w:tcBorders>
            <w:vAlign w:val="bottom"/>
            <w:hideMark/>
          </w:tcPr>
          <w:p w14:paraId="2329050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11,721.60 </w:t>
            </w:r>
          </w:p>
        </w:tc>
        <w:tc>
          <w:tcPr>
            <w:tcW w:w="222" w:type="dxa"/>
            <w:gridSpan w:val="2"/>
            <w:vAlign w:val="center"/>
            <w:hideMark/>
          </w:tcPr>
          <w:p w14:paraId="77B32779" w14:textId="77777777" w:rsidR="000D75FB" w:rsidRPr="000D75FB" w:rsidRDefault="000D75FB" w:rsidP="000D75FB">
            <w:pPr>
              <w:rPr>
                <w:sz w:val="20"/>
                <w:szCs w:val="20"/>
                <w:lang w:val="en-US" w:eastAsia="en-US" w:bidi="ar-SA"/>
              </w:rPr>
            </w:pPr>
          </w:p>
        </w:tc>
      </w:tr>
      <w:tr w:rsidR="000D75FB" w:rsidRPr="000D75FB" w14:paraId="1C8C5097"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6A22AF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center"/>
            <w:hideMark/>
          </w:tcPr>
          <w:p w14:paraId="4FAFCF98"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Улица</w:t>
            </w:r>
            <w:r w:rsidRPr="000D75FB">
              <w:rPr>
                <w:rFonts w:ascii="Arial Armenian" w:hAnsi="Arial Armenian" w:cs="Arial"/>
                <w:b/>
                <w:bCs/>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26BBD7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0F474F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3DB526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w:t>
            </w:r>
          </w:p>
        </w:tc>
        <w:tc>
          <w:tcPr>
            <w:tcW w:w="1980" w:type="dxa"/>
            <w:tcBorders>
              <w:top w:val="nil"/>
              <w:left w:val="nil"/>
              <w:bottom w:val="single" w:sz="4" w:space="0" w:color="auto"/>
              <w:right w:val="single" w:sz="4" w:space="0" w:color="auto"/>
            </w:tcBorders>
            <w:vAlign w:val="bottom"/>
            <w:hideMark/>
          </w:tcPr>
          <w:p w14:paraId="6997813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222" w:type="dxa"/>
            <w:gridSpan w:val="2"/>
            <w:vAlign w:val="center"/>
            <w:hideMark/>
          </w:tcPr>
          <w:p w14:paraId="74452AEA" w14:textId="77777777" w:rsidR="000D75FB" w:rsidRPr="000D75FB" w:rsidRDefault="000D75FB" w:rsidP="000D75FB">
            <w:pPr>
              <w:rPr>
                <w:sz w:val="20"/>
                <w:szCs w:val="20"/>
                <w:lang w:val="en-US" w:eastAsia="en-US" w:bidi="ar-SA"/>
              </w:rPr>
            </w:pPr>
          </w:p>
        </w:tc>
      </w:tr>
      <w:tr w:rsidR="000D75FB" w:rsidRPr="000D75FB" w14:paraId="6B933E75" w14:textId="77777777" w:rsidTr="000D75FB">
        <w:trPr>
          <w:gridAfter w:val="1"/>
          <w:wAfter w:w="8" w:type="dxa"/>
          <w:trHeight w:val="360"/>
        </w:trPr>
        <w:tc>
          <w:tcPr>
            <w:tcW w:w="517" w:type="dxa"/>
            <w:tcBorders>
              <w:top w:val="nil"/>
              <w:left w:val="single" w:sz="4" w:space="0" w:color="auto"/>
              <w:bottom w:val="nil"/>
              <w:right w:val="single" w:sz="4" w:space="0" w:color="auto"/>
            </w:tcBorders>
            <w:vAlign w:val="center"/>
            <w:hideMark/>
          </w:tcPr>
          <w:p w14:paraId="4DFC74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w:t>
            </w:r>
          </w:p>
        </w:tc>
        <w:tc>
          <w:tcPr>
            <w:tcW w:w="4248" w:type="dxa"/>
            <w:tcBorders>
              <w:top w:val="nil"/>
              <w:left w:val="nil"/>
              <w:bottom w:val="nil"/>
              <w:right w:val="single" w:sz="4" w:space="0" w:color="auto"/>
            </w:tcBorders>
            <w:vAlign w:val="center"/>
            <w:hideMark/>
          </w:tcPr>
          <w:p w14:paraId="691A461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гравийного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25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00014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0E2185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413.300</w:t>
            </w:r>
          </w:p>
        </w:tc>
        <w:tc>
          <w:tcPr>
            <w:tcW w:w="1167" w:type="dxa"/>
            <w:tcBorders>
              <w:top w:val="nil"/>
              <w:left w:val="nil"/>
              <w:bottom w:val="single" w:sz="4" w:space="0" w:color="auto"/>
              <w:right w:val="single" w:sz="4" w:space="0" w:color="auto"/>
            </w:tcBorders>
            <w:vAlign w:val="bottom"/>
            <w:hideMark/>
          </w:tcPr>
          <w:p w14:paraId="371980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9727</w:t>
            </w:r>
          </w:p>
        </w:tc>
        <w:tc>
          <w:tcPr>
            <w:tcW w:w="1980" w:type="dxa"/>
            <w:tcBorders>
              <w:top w:val="nil"/>
              <w:left w:val="nil"/>
              <w:bottom w:val="single" w:sz="4" w:space="0" w:color="auto"/>
              <w:right w:val="single" w:sz="4" w:space="0" w:color="auto"/>
            </w:tcBorders>
            <w:vAlign w:val="bottom"/>
            <w:hideMark/>
          </w:tcPr>
          <w:p w14:paraId="685AC31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4,020,169.10 </w:t>
            </w:r>
          </w:p>
        </w:tc>
        <w:tc>
          <w:tcPr>
            <w:tcW w:w="222" w:type="dxa"/>
            <w:gridSpan w:val="2"/>
            <w:vAlign w:val="center"/>
            <w:hideMark/>
          </w:tcPr>
          <w:p w14:paraId="7CFC0686" w14:textId="77777777" w:rsidR="000D75FB" w:rsidRPr="000D75FB" w:rsidRDefault="000D75FB" w:rsidP="000D75FB">
            <w:pPr>
              <w:rPr>
                <w:sz w:val="20"/>
                <w:szCs w:val="20"/>
                <w:lang w:val="en-US" w:eastAsia="en-US" w:bidi="ar-SA"/>
              </w:rPr>
            </w:pPr>
          </w:p>
        </w:tc>
      </w:tr>
      <w:tr w:rsidR="000D75FB" w:rsidRPr="000D75FB" w14:paraId="62E24D94" w14:textId="77777777" w:rsidTr="000D75FB">
        <w:trPr>
          <w:gridAfter w:val="1"/>
          <w:wAfter w:w="8" w:type="dxa"/>
          <w:trHeight w:val="630"/>
        </w:trPr>
        <w:tc>
          <w:tcPr>
            <w:tcW w:w="517" w:type="dxa"/>
            <w:tcBorders>
              <w:top w:val="single" w:sz="4" w:space="0" w:color="auto"/>
              <w:left w:val="single" w:sz="4" w:space="0" w:color="auto"/>
              <w:bottom w:val="nil"/>
              <w:right w:val="single" w:sz="4" w:space="0" w:color="auto"/>
            </w:tcBorders>
            <w:vAlign w:val="center"/>
            <w:hideMark/>
          </w:tcPr>
          <w:p w14:paraId="0AD011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w:t>
            </w:r>
          </w:p>
        </w:tc>
        <w:tc>
          <w:tcPr>
            <w:tcW w:w="4248" w:type="dxa"/>
            <w:tcBorders>
              <w:top w:val="single" w:sz="4" w:space="0" w:color="auto"/>
              <w:left w:val="nil"/>
              <w:bottom w:val="nil"/>
              <w:right w:val="single" w:sz="4" w:space="0" w:color="auto"/>
            </w:tcBorders>
            <w:vAlign w:val="center"/>
            <w:hideMark/>
          </w:tcPr>
          <w:p w14:paraId="6B3882D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нижнего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11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2007D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17EB9E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413.300</w:t>
            </w:r>
          </w:p>
        </w:tc>
        <w:tc>
          <w:tcPr>
            <w:tcW w:w="1167" w:type="dxa"/>
            <w:tcBorders>
              <w:top w:val="nil"/>
              <w:left w:val="nil"/>
              <w:bottom w:val="single" w:sz="4" w:space="0" w:color="auto"/>
              <w:right w:val="single" w:sz="4" w:space="0" w:color="auto"/>
            </w:tcBorders>
            <w:vAlign w:val="bottom"/>
            <w:hideMark/>
          </w:tcPr>
          <w:p w14:paraId="452B7C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1157</w:t>
            </w:r>
          </w:p>
        </w:tc>
        <w:tc>
          <w:tcPr>
            <w:tcW w:w="1980" w:type="dxa"/>
            <w:tcBorders>
              <w:top w:val="nil"/>
              <w:left w:val="nil"/>
              <w:bottom w:val="single" w:sz="4" w:space="0" w:color="auto"/>
              <w:right w:val="single" w:sz="4" w:space="0" w:color="auto"/>
            </w:tcBorders>
            <w:vAlign w:val="bottom"/>
            <w:hideMark/>
          </w:tcPr>
          <w:p w14:paraId="305E723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478,188.10 </w:t>
            </w:r>
          </w:p>
        </w:tc>
        <w:tc>
          <w:tcPr>
            <w:tcW w:w="222" w:type="dxa"/>
            <w:gridSpan w:val="2"/>
            <w:vAlign w:val="center"/>
            <w:hideMark/>
          </w:tcPr>
          <w:p w14:paraId="3250DAB0" w14:textId="77777777" w:rsidR="000D75FB" w:rsidRPr="000D75FB" w:rsidRDefault="000D75FB" w:rsidP="000D75FB">
            <w:pPr>
              <w:rPr>
                <w:sz w:val="20"/>
                <w:szCs w:val="20"/>
                <w:lang w:val="en-US" w:eastAsia="en-US" w:bidi="ar-SA"/>
              </w:rPr>
            </w:pPr>
          </w:p>
        </w:tc>
      </w:tr>
      <w:tr w:rsidR="000D75FB" w:rsidRPr="000D75FB" w14:paraId="605773CB" w14:textId="77777777" w:rsidTr="000D75FB">
        <w:trPr>
          <w:gridAfter w:val="1"/>
          <w:wAfter w:w="8" w:type="dxa"/>
          <w:trHeight w:val="780"/>
        </w:trPr>
        <w:tc>
          <w:tcPr>
            <w:tcW w:w="517" w:type="dxa"/>
            <w:tcBorders>
              <w:top w:val="single" w:sz="4" w:space="0" w:color="auto"/>
              <w:left w:val="single" w:sz="4" w:space="0" w:color="auto"/>
              <w:bottom w:val="nil"/>
              <w:right w:val="single" w:sz="4" w:space="0" w:color="auto"/>
            </w:tcBorders>
            <w:vAlign w:val="center"/>
            <w:hideMark/>
          </w:tcPr>
          <w:p w14:paraId="1EC717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w:t>
            </w:r>
          </w:p>
        </w:tc>
        <w:tc>
          <w:tcPr>
            <w:tcW w:w="4248" w:type="dxa"/>
            <w:tcBorders>
              <w:top w:val="single" w:sz="4" w:space="0" w:color="auto"/>
              <w:left w:val="nil"/>
              <w:bottom w:val="nil"/>
              <w:right w:val="single" w:sz="4" w:space="0" w:color="auto"/>
            </w:tcBorders>
            <w:vAlign w:val="center"/>
            <w:hideMark/>
          </w:tcPr>
          <w:p w14:paraId="56CD652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верхнего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4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распределением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битума</w:t>
            </w:r>
            <w:r w:rsidRPr="000D75FB">
              <w:rPr>
                <w:rFonts w:ascii="Arial Armenian" w:hAnsi="Arial Armenian" w:cs="Arial"/>
                <w:sz w:val="18"/>
                <w:szCs w:val="18"/>
                <w:lang w:eastAsia="en-US" w:bidi="ar-SA"/>
              </w:rPr>
              <w:t xml:space="preserve"> 4,12 </w:t>
            </w:r>
            <w:r w:rsidRPr="000D75FB">
              <w:rPr>
                <w:rFonts w:ascii="Calibri" w:hAnsi="Calibri" w:cs="Calibri"/>
                <w:sz w:val="18"/>
                <w:szCs w:val="18"/>
                <w:lang w:eastAsia="en-US" w:bidi="ar-SA"/>
              </w:rPr>
              <w:t>т</w:t>
            </w:r>
            <w:r w:rsidRPr="000D75FB">
              <w:rPr>
                <w:rFonts w:ascii="Arial Armenian" w:hAnsi="Arial Armenian" w:cs="Arial"/>
                <w:sz w:val="18"/>
                <w:szCs w:val="18"/>
                <w:lang w:eastAsia="en-US" w:bidi="ar-SA"/>
              </w:rPr>
              <w:t xml:space="preserve">/1000 </w:t>
            </w:r>
            <w:r w:rsidRPr="000D75FB">
              <w:rPr>
                <w:rFonts w:ascii="Calibri" w:hAnsi="Calibri" w:cs="Calibri"/>
                <w:sz w:val="18"/>
                <w:szCs w:val="18"/>
                <w:lang w:eastAsia="en-US" w:bidi="ar-SA"/>
              </w:rPr>
              <w:t>м</w:t>
            </w:r>
            <w:r w:rsidRPr="000D75FB">
              <w:rPr>
                <w:rFonts w:ascii="Arial Armenian" w:hAnsi="Arial Armenian" w:cs="Arial Armenian"/>
                <w:sz w:val="18"/>
                <w:szCs w:val="18"/>
                <w:lang w:eastAsia="en-US" w:bidi="ar-SA"/>
              </w:rPr>
              <w:t>²</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0AF8C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09B8537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413.300</w:t>
            </w:r>
          </w:p>
        </w:tc>
        <w:tc>
          <w:tcPr>
            <w:tcW w:w="1167" w:type="dxa"/>
            <w:tcBorders>
              <w:top w:val="nil"/>
              <w:left w:val="nil"/>
              <w:bottom w:val="single" w:sz="4" w:space="0" w:color="auto"/>
              <w:right w:val="single" w:sz="4" w:space="0" w:color="auto"/>
            </w:tcBorders>
            <w:vAlign w:val="bottom"/>
            <w:hideMark/>
          </w:tcPr>
          <w:p w14:paraId="7F668C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1593</w:t>
            </w:r>
          </w:p>
        </w:tc>
        <w:tc>
          <w:tcPr>
            <w:tcW w:w="1980" w:type="dxa"/>
            <w:tcBorders>
              <w:top w:val="nil"/>
              <w:left w:val="nil"/>
              <w:bottom w:val="single" w:sz="4" w:space="0" w:color="auto"/>
              <w:right w:val="single" w:sz="4" w:space="0" w:color="auto"/>
            </w:tcBorders>
            <w:vAlign w:val="bottom"/>
            <w:hideMark/>
          </w:tcPr>
          <w:p w14:paraId="1C39C06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658,386.90 </w:t>
            </w:r>
          </w:p>
        </w:tc>
        <w:tc>
          <w:tcPr>
            <w:tcW w:w="222" w:type="dxa"/>
            <w:gridSpan w:val="2"/>
            <w:vAlign w:val="center"/>
            <w:hideMark/>
          </w:tcPr>
          <w:p w14:paraId="6E9835DE" w14:textId="77777777" w:rsidR="000D75FB" w:rsidRPr="000D75FB" w:rsidRDefault="000D75FB" w:rsidP="000D75FB">
            <w:pPr>
              <w:rPr>
                <w:sz w:val="20"/>
                <w:szCs w:val="20"/>
                <w:lang w:val="en-US" w:eastAsia="en-US" w:bidi="ar-SA"/>
              </w:rPr>
            </w:pPr>
          </w:p>
        </w:tc>
      </w:tr>
      <w:tr w:rsidR="000D75FB" w:rsidRPr="000D75FB" w14:paraId="737AE718" w14:textId="77777777" w:rsidTr="000D75FB">
        <w:trPr>
          <w:gridAfter w:val="1"/>
          <w:wAfter w:w="8" w:type="dxa"/>
          <w:trHeight w:val="645"/>
        </w:trPr>
        <w:tc>
          <w:tcPr>
            <w:tcW w:w="517" w:type="dxa"/>
            <w:tcBorders>
              <w:top w:val="single" w:sz="4" w:space="0" w:color="auto"/>
              <w:left w:val="single" w:sz="4" w:space="0" w:color="auto"/>
              <w:bottom w:val="nil"/>
              <w:right w:val="single" w:sz="4" w:space="0" w:color="auto"/>
            </w:tcBorders>
            <w:vAlign w:val="center"/>
            <w:hideMark/>
          </w:tcPr>
          <w:p w14:paraId="16020D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w:t>
            </w:r>
          </w:p>
        </w:tc>
        <w:tc>
          <w:tcPr>
            <w:tcW w:w="4248" w:type="dxa"/>
            <w:tcBorders>
              <w:top w:val="single" w:sz="4" w:space="0" w:color="auto"/>
              <w:left w:val="nil"/>
              <w:bottom w:val="single" w:sz="4" w:space="0" w:color="auto"/>
              <w:right w:val="single" w:sz="4" w:space="0" w:color="auto"/>
            </w:tcBorders>
            <w:vAlign w:val="center"/>
            <w:hideMark/>
          </w:tcPr>
          <w:p w14:paraId="67C0A72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крупнозернистого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асфальтобетонного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6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64D87B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60112C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413.300</w:t>
            </w:r>
          </w:p>
        </w:tc>
        <w:tc>
          <w:tcPr>
            <w:tcW w:w="1167" w:type="dxa"/>
            <w:tcBorders>
              <w:top w:val="nil"/>
              <w:left w:val="nil"/>
              <w:bottom w:val="single" w:sz="4" w:space="0" w:color="auto"/>
              <w:right w:val="single" w:sz="4" w:space="0" w:color="auto"/>
            </w:tcBorders>
            <w:vAlign w:val="bottom"/>
            <w:hideMark/>
          </w:tcPr>
          <w:p w14:paraId="0DD7AA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6412</w:t>
            </w:r>
          </w:p>
        </w:tc>
        <w:tc>
          <w:tcPr>
            <w:tcW w:w="1980" w:type="dxa"/>
            <w:tcBorders>
              <w:top w:val="nil"/>
              <w:left w:val="nil"/>
              <w:bottom w:val="single" w:sz="4" w:space="0" w:color="auto"/>
              <w:right w:val="single" w:sz="4" w:space="0" w:color="auto"/>
            </w:tcBorders>
            <w:vAlign w:val="bottom"/>
            <w:hideMark/>
          </w:tcPr>
          <w:p w14:paraId="25A5DB2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2,650,079.60 </w:t>
            </w:r>
          </w:p>
        </w:tc>
        <w:tc>
          <w:tcPr>
            <w:tcW w:w="222" w:type="dxa"/>
            <w:gridSpan w:val="2"/>
            <w:vAlign w:val="center"/>
            <w:hideMark/>
          </w:tcPr>
          <w:p w14:paraId="66D42421" w14:textId="77777777" w:rsidR="000D75FB" w:rsidRPr="000D75FB" w:rsidRDefault="000D75FB" w:rsidP="000D75FB">
            <w:pPr>
              <w:rPr>
                <w:sz w:val="20"/>
                <w:szCs w:val="20"/>
                <w:lang w:val="en-US" w:eastAsia="en-US" w:bidi="ar-SA"/>
              </w:rPr>
            </w:pPr>
          </w:p>
        </w:tc>
      </w:tr>
      <w:tr w:rsidR="000D75FB" w:rsidRPr="000D75FB" w14:paraId="6E283B4B" w14:textId="77777777" w:rsidTr="000D75FB">
        <w:trPr>
          <w:gridAfter w:val="1"/>
          <w:wAfter w:w="8" w:type="dxa"/>
          <w:trHeight w:val="570"/>
        </w:trPr>
        <w:tc>
          <w:tcPr>
            <w:tcW w:w="517" w:type="dxa"/>
            <w:tcBorders>
              <w:top w:val="single" w:sz="4" w:space="0" w:color="auto"/>
              <w:left w:val="single" w:sz="4" w:space="0" w:color="auto"/>
              <w:bottom w:val="nil"/>
              <w:right w:val="single" w:sz="4" w:space="0" w:color="auto"/>
            </w:tcBorders>
            <w:vAlign w:val="center"/>
            <w:hideMark/>
          </w:tcPr>
          <w:p w14:paraId="4D006D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w:t>
            </w:r>
          </w:p>
        </w:tc>
        <w:tc>
          <w:tcPr>
            <w:tcW w:w="4248" w:type="dxa"/>
            <w:tcBorders>
              <w:top w:val="nil"/>
              <w:left w:val="nil"/>
              <w:bottom w:val="nil"/>
              <w:right w:val="single" w:sz="4" w:space="0" w:color="auto"/>
            </w:tcBorders>
            <w:vAlign w:val="center"/>
            <w:hideMark/>
          </w:tcPr>
          <w:p w14:paraId="2467EDC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мелкозернистого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асфальтобетонного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21A7E4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D6B5B7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413.300</w:t>
            </w:r>
          </w:p>
        </w:tc>
        <w:tc>
          <w:tcPr>
            <w:tcW w:w="1167" w:type="dxa"/>
            <w:tcBorders>
              <w:top w:val="nil"/>
              <w:left w:val="nil"/>
              <w:bottom w:val="single" w:sz="4" w:space="0" w:color="auto"/>
              <w:right w:val="single" w:sz="4" w:space="0" w:color="auto"/>
            </w:tcBorders>
            <w:vAlign w:val="bottom"/>
            <w:hideMark/>
          </w:tcPr>
          <w:p w14:paraId="6AA0866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4151</w:t>
            </w:r>
          </w:p>
        </w:tc>
        <w:tc>
          <w:tcPr>
            <w:tcW w:w="1980" w:type="dxa"/>
            <w:tcBorders>
              <w:top w:val="nil"/>
              <w:left w:val="nil"/>
              <w:bottom w:val="single" w:sz="4" w:space="0" w:color="auto"/>
              <w:right w:val="single" w:sz="4" w:space="0" w:color="auto"/>
            </w:tcBorders>
            <w:vAlign w:val="bottom"/>
            <w:hideMark/>
          </w:tcPr>
          <w:p w14:paraId="2B50CA4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1,715,608.30 </w:t>
            </w:r>
          </w:p>
        </w:tc>
        <w:tc>
          <w:tcPr>
            <w:tcW w:w="222" w:type="dxa"/>
            <w:gridSpan w:val="2"/>
            <w:vAlign w:val="center"/>
            <w:hideMark/>
          </w:tcPr>
          <w:p w14:paraId="556DBE3E" w14:textId="77777777" w:rsidR="000D75FB" w:rsidRPr="000D75FB" w:rsidRDefault="000D75FB" w:rsidP="000D75FB">
            <w:pPr>
              <w:rPr>
                <w:sz w:val="20"/>
                <w:szCs w:val="20"/>
                <w:lang w:val="en-US" w:eastAsia="en-US" w:bidi="ar-SA"/>
              </w:rPr>
            </w:pPr>
          </w:p>
        </w:tc>
      </w:tr>
      <w:tr w:rsidR="000D75FB" w:rsidRPr="000D75FB" w14:paraId="44487104" w14:textId="77777777" w:rsidTr="000D75FB">
        <w:trPr>
          <w:trHeight w:val="510"/>
        </w:trPr>
        <w:tc>
          <w:tcPr>
            <w:tcW w:w="517" w:type="dxa"/>
            <w:tcBorders>
              <w:top w:val="single" w:sz="4" w:space="0" w:color="auto"/>
              <w:left w:val="single" w:sz="4" w:space="0" w:color="auto"/>
              <w:bottom w:val="nil"/>
              <w:right w:val="single" w:sz="4" w:space="0" w:color="auto"/>
            </w:tcBorders>
            <w:vAlign w:val="center"/>
            <w:hideMark/>
          </w:tcPr>
          <w:p w14:paraId="1877A6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9185" w:type="dxa"/>
            <w:gridSpan w:val="6"/>
            <w:tcBorders>
              <w:top w:val="single" w:sz="4" w:space="0" w:color="auto"/>
              <w:left w:val="nil"/>
              <w:bottom w:val="single" w:sz="4" w:space="0" w:color="auto"/>
              <w:right w:val="single" w:sz="4" w:space="0" w:color="000000"/>
            </w:tcBorders>
            <w:hideMark/>
          </w:tcPr>
          <w:p w14:paraId="4130F42F"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Подъезды</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и</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парковки</w:t>
            </w:r>
          </w:p>
        </w:tc>
        <w:tc>
          <w:tcPr>
            <w:tcW w:w="222" w:type="dxa"/>
            <w:gridSpan w:val="2"/>
            <w:vAlign w:val="center"/>
            <w:hideMark/>
          </w:tcPr>
          <w:p w14:paraId="0E14853F" w14:textId="77777777" w:rsidR="000D75FB" w:rsidRPr="000D75FB" w:rsidRDefault="000D75FB" w:rsidP="000D75FB">
            <w:pPr>
              <w:rPr>
                <w:sz w:val="20"/>
                <w:szCs w:val="20"/>
                <w:lang w:val="en-US" w:eastAsia="en-US" w:bidi="ar-SA"/>
              </w:rPr>
            </w:pPr>
          </w:p>
        </w:tc>
      </w:tr>
      <w:tr w:rsidR="000D75FB" w:rsidRPr="000D75FB" w14:paraId="0DEBFBA4" w14:textId="77777777" w:rsidTr="000D75FB">
        <w:trPr>
          <w:gridAfter w:val="1"/>
          <w:wAfter w:w="8" w:type="dxa"/>
          <w:trHeight w:val="705"/>
        </w:trPr>
        <w:tc>
          <w:tcPr>
            <w:tcW w:w="517" w:type="dxa"/>
            <w:tcBorders>
              <w:top w:val="single" w:sz="4" w:space="0" w:color="auto"/>
              <w:left w:val="single" w:sz="4" w:space="0" w:color="auto"/>
              <w:bottom w:val="nil"/>
              <w:right w:val="single" w:sz="4" w:space="0" w:color="auto"/>
            </w:tcBorders>
            <w:vAlign w:val="center"/>
            <w:hideMark/>
          </w:tcPr>
          <w:p w14:paraId="2A2489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w:t>
            </w:r>
          </w:p>
        </w:tc>
        <w:tc>
          <w:tcPr>
            <w:tcW w:w="4248" w:type="dxa"/>
            <w:tcBorders>
              <w:top w:val="nil"/>
              <w:left w:val="nil"/>
              <w:bottom w:val="nil"/>
              <w:right w:val="single" w:sz="4" w:space="0" w:color="auto"/>
            </w:tcBorders>
            <w:vAlign w:val="center"/>
            <w:hideMark/>
          </w:tcPr>
          <w:p w14:paraId="56CD5E3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нижнего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11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1FA502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1863BF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2246.300</w:t>
            </w:r>
          </w:p>
        </w:tc>
        <w:tc>
          <w:tcPr>
            <w:tcW w:w="1167" w:type="dxa"/>
            <w:tcBorders>
              <w:top w:val="nil"/>
              <w:left w:val="nil"/>
              <w:bottom w:val="single" w:sz="4" w:space="0" w:color="auto"/>
              <w:right w:val="single" w:sz="4" w:space="0" w:color="auto"/>
            </w:tcBorders>
            <w:vAlign w:val="bottom"/>
            <w:hideMark/>
          </w:tcPr>
          <w:p w14:paraId="45ABBF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1157</w:t>
            </w:r>
          </w:p>
        </w:tc>
        <w:tc>
          <w:tcPr>
            <w:tcW w:w="1980" w:type="dxa"/>
            <w:tcBorders>
              <w:top w:val="nil"/>
              <w:left w:val="nil"/>
              <w:bottom w:val="single" w:sz="4" w:space="0" w:color="auto"/>
              <w:right w:val="single" w:sz="4" w:space="0" w:color="auto"/>
            </w:tcBorders>
            <w:vAlign w:val="bottom"/>
            <w:hideMark/>
          </w:tcPr>
          <w:p w14:paraId="68DF855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2,598,969.10 </w:t>
            </w:r>
          </w:p>
        </w:tc>
        <w:tc>
          <w:tcPr>
            <w:tcW w:w="222" w:type="dxa"/>
            <w:gridSpan w:val="2"/>
            <w:vAlign w:val="center"/>
            <w:hideMark/>
          </w:tcPr>
          <w:p w14:paraId="620C537E" w14:textId="77777777" w:rsidR="000D75FB" w:rsidRPr="000D75FB" w:rsidRDefault="000D75FB" w:rsidP="000D75FB">
            <w:pPr>
              <w:rPr>
                <w:sz w:val="20"/>
                <w:szCs w:val="20"/>
                <w:lang w:val="en-US" w:eastAsia="en-US" w:bidi="ar-SA"/>
              </w:rPr>
            </w:pPr>
          </w:p>
        </w:tc>
      </w:tr>
      <w:tr w:rsidR="000D75FB" w:rsidRPr="000D75FB" w14:paraId="58A34060" w14:textId="77777777" w:rsidTr="000D75FB">
        <w:trPr>
          <w:gridAfter w:val="1"/>
          <w:wAfter w:w="8" w:type="dxa"/>
          <w:trHeight w:val="645"/>
        </w:trPr>
        <w:tc>
          <w:tcPr>
            <w:tcW w:w="517" w:type="dxa"/>
            <w:tcBorders>
              <w:top w:val="single" w:sz="4" w:space="0" w:color="auto"/>
              <w:left w:val="single" w:sz="4" w:space="0" w:color="auto"/>
              <w:bottom w:val="nil"/>
              <w:right w:val="single" w:sz="4" w:space="0" w:color="auto"/>
            </w:tcBorders>
            <w:vAlign w:val="center"/>
            <w:hideMark/>
          </w:tcPr>
          <w:p w14:paraId="312187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85</w:t>
            </w:r>
          </w:p>
        </w:tc>
        <w:tc>
          <w:tcPr>
            <w:tcW w:w="4248" w:type="dxa"/>
            <w:tcBorders>
              <w:top w:val="single" w:sz="4" w:space="0" w:color="auto"/>
              <w:left w:val="nil"/>
              <w:bottom w:val="nil"/>
              <w:right w:val="single" w:sz="4" w:space="0" w:color="auto"/>
            </w:tcBorders>
            <w:vAlign w:val="center"/>
            <w:hideMark/>
          </w:tcPr>
          <w:p w14:paraId="6E588A9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верхнего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4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распределением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битума</w:t>
            </w:r>
            <w:r w:rsidRPr="000D75FB">
              <w:rPr>
                <w:rFonts w:ascii="Arial Armenian" w:hAnsi="Arial Armenian" w:cs="Arial"/>
                <w:sz w:val="18"/>
                <w:szCs w:val="18"/>
                <w:lang w:eastAsia="en-US" w:bidi="ar-SA"/>
              </w:rPr>
              <w:t xml:space="preserve"> 4,12 </w:t>
            </w:r>
            <w:r w:rsidRPr="000D75FB">
              <w:rPr>
                <w:rFonts w:ascii="Calibri" w:hAnsi="Calibri" w:cs="Calibri"/>
                <w:sz w:val="18"/>
                <w:szCs w:val="18"/>
                <w:lang w:eastAsia="en-US" w:bidi="ar-SA"/>
              </w:rPr>
              <w:t>т</w:t>
            </w:r>
            <w:r w:rsidRPr="000D75FB">
              <w:rPr>
                <w:rFonts w:ascii="Arial Armenian" w:hAnsi="Arial Armenian" w:cs="Arial"/>
                <w:sz w:val="18"/>
                <w:szCs w:val="18"/>
                <w:lang w:eastAsia="en-US" w:bidi="ar-SA"/>
              </w:rPr>
              <w:t xml:space="preserve">/1000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2</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5CAF4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660E794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2246.300</w:t>
            </w:r>
          </w:p>
        </w:tc>
        <w:tc>
          <w:tcPr>
            <w:tcW w:w="1167" w:type="dxa"/>
            <w:tcBorders>
              <w:top w:val="nil"/>
              <w:left w:val="nil"/>
              <w:bottom w:val="single" w:sz="4" w:space="0" w:color="auto"/>
              <w:right w:val="single" w:sz="4" w:space="0" w:color="auto"/>
            </w:tcBorders>
            <w:vAlign w:val="bottom"/>
            <w:hideMark/>
          </w:tcPr>
          <w:p w14:paraId="544F16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1593</w:t>
            </w:r>
          </w:p>
        </w:tc>
        <w:tc>
          <w:tcPr>
            <w:tcW w:w="1980" w:type="dxa"/>
            <w:tcBorders>
              <w:top w:val="nil"/>
              <w:left w:val="nil"/>
              <w:bottom w:val="single" w:sz="4" w:space="0" w:color="auto"/>
              <w:right w:val="single" w:sz="4" w:space="0" w:color="auto"/>
            </w:tcBorders>
            <w:vAlign w:val="bottom"/>
            <w:hideMark/>
          </w:tcPr>
          <w:p w14:paraId="792C40F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3,578,355.90 </w:t>
            </w:r>
          </w:p>
        </w:tc>
        <w:tc>
          <w:tcPr>
            <w:tcW w:w="222" w:type="dxa"/>
            <w:gridSpan w:val="2"/>
            <w:vAlign w:val="center"/>
            <w:hideMark/>
          </w:tcPr>
          <w:p w14:paraId="31C47402" w14:textId="77777777" w:rsidR="000D75FB" w:rsidRPr="000D75FB" w:rsidRDefault="000D75FB" w:rsidP="000D75FB">
            <w:pPr>
              <w:rPr>
                <w:sz w:val="20"/>
                <w:szCs w:val="20"/>
                <w:lang w:val="en-US" w:eastAsia="en-US" w:bidi="ar-SA"/>
              </w:rPr>
            </w:pPr>
          </w:p>
        </w:tc>
      </w:tr>
      <w:tr w:rsidR="000D75FB" w:rsidRPr="000D75FB" w14:paraId="7DB5ED1C" w14:textId="77777777" w:rsidTr="000D75FB">
        <w:trPr>
          <w:gridAfter w:val="1"/>
          <w:wAfter w:w="8" w:type="dxa"/>
          <w:trHeight w:val="450"/>
        </w:trPr>
        <w:tc>
          <w:tcPr>
            <w:tcW w:w="517" w:type="dxa"/>
            <w:tcBorders>
              <w:top w:val="single" w:sz="4" w:space="0" w:color="auto"/>
              <w:left w:val="single" w:sz="4" w:space="0" w:color="auto"/>
              <w:bottom w:val="nil"/>
              <w:right w:val="single" w:sz="4" w:space="0" w:color="auto"/>
            </w:tcBorders>
            <w:vAlign w:val="center"/>
            <w:hideMark/>
          </w:tcPr>
          <w:p w14:paraId="09E97F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w:t>
            </w:r>
          </w:p>
        </w:tc>
        <w:tc>
          <w:tcPr>
            <w:tcW w:w="4248" w:type="dxa"/>
            <w:tcBorders>
              <w:top w:val="single" w:sz="4" w:space="0" w:color="auto"/>
              <w:left w:val="nil"/>
              <w:bottom w:val="single" w:sz="4" w:space="0" w:color="auto"/>
              <w:right w:val="single" w:sz="4" w:space="0" w:color="auto"/>
            </w:tcBorders>
            <w:vAlign w:val="center"/>
            <w:hideMark/>
          </w:tcPr>
          <w:p w14:paraId="5DDDE49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мелкозернистого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асфальтобетонного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4975C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5DD21B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2246.300</w:t>
            </w:r>
          </w:p>
        </w:tc>
        <w:tc>
          <w:tcPr>
            <w:tcW w:w="1167" w:type="dxa"/>
            <w:tcBorders>
              <w:top w:val="nil"/>
              <w:left w:val="nil"/>
              <w:bottom w:val="single" w:sz="4" w:space="0" w:color="auto"/>
              <w:right w:val="single" w:sz="4" w:space="0" w:color="auto"/>
            </w:tcBorders>
            <w:vAlign w:val="bottom"/>
            <w:hideMark/>
          </w:tcPr>
          <w:p w14:paraId="6084ED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4151</w:t>
            </w:r>
          </w:p>
        </w:tc>
        <w:tc>
          <w:tcPr>
            <w:tcW w:w="1980" w:type="dxa"/>
            <w:tcBorders>
              <w:top w:val="nil"/>
              <w:left w:val="nil"/>
              <w:bottom w:val="single" w:sz="4" w:space="0" w:color="auto"/>
              <w:right w:val="single" w:sz="4" w:space="0" w:color="auto"/>
            </w:tcBorders>
            <w:vAlign w:val="bottom"/>
            <w:hideMark/>
          </w:tcPr>
          <w:p w14:paraId="66AA0B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9,324,391.30 </w:t>
            </w:r>
          </w:p>
        </w:tc>
        <w:tc>
          <w:tcPr>
            <w:tcW w:w="222" w:type="dxa"/>
            <w:gridSpan w:val="2"/>
            <w:vAlign w:val="center"/>
            <w:hideMark/>
          </w:tcPr>
          <w:p w14:paraId="24842CC3" w14:textId="77777777" w:rsidR="000D75FB" w:rsidRPr="000D75FB" w:rsidRDefault="000D75FB" w:rsidP="000D75FB">
            <w:pPr>
              <w:rPr>
                <w:sz w:val="20"/>
                <w:szCs w:val="20"/>
                <w:lang w:val="en-US" w:eastAsia="en-US" w:bidi="ar-SA"/>
              </w:rPr>
            </w:pPr>
          </w:p>
        </w:tc>
      </w:tr>
      <w:tr w:rsidR="000D75FB" w:rsidRPr="000D75FB" w14:paraId="5878E6E9" w14:textId="77777777" w:rsidTr="000D75FB">
        <w:trPr>
          <w:gridAfter w:val="1"/>
          <w:wAfter w:w="8" w:type="dxa"/>
          <w:trHeight w:val="315"/>
        </w:trPr>
        <w:tc>
          <w:tcPr>
            <w:tcW w:w="517" w:type="dxa"/>
            <w:tcBorders>
              <w:top w:val="single" w:sz="4" w:space="0" w:color="auto"/>
              <w:left w:val="single" w:sz="4" w:space="0" w:color="auto"/>
              <w:bottom w:val="single" w:sz="4" w:space="0" w:color="auto"/>
              <w:right w:val="single" w:sz="4" w:space="0" w:color="auto"/>
            </w:tcBorders>
            <w:hideMark/>
          </w:tcPr>
          <w:p w14:paraId="475634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51353AA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1,4</w:t>
            </w:r>
          </w:p>
        </w:tc>
        <w:tc>
          <w:tcPr>
            <w:tcW w:w="715" w:type="dxa"/>
            <w:tcBorders>
              <w:top w:val="nil"/>
              <w:left w:val="nil"/>
              <w:bottom w:val="single" w:sz="4" w:space="0" w:color="auto"/>
              <w:right w:val="single" w:sz="4" w:space="0" w:color="auto"/>
            </w:tcBorders>
            <w:vAlign w:val="bottom"/>
            <w:hideMark/>
          </w:tcPr>
          <w:p w14:paraId="0216D9E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1B23B3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6D96DE6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4FDF57C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25,069,929.90 </w:t>
            </w:r>
          </w:p>
        </w:tc>
        <w:tc>
          <w:tcPr>
            <w:tcW w:w="222" w:type="dxa"/>
            <w:gridSpan w:val="2"/>
            <w:vAlign w:val="center"/>
            <w:hideMark/>
          </w:tcPr>
          <w:p w14:paraId="46377463" w14:textId="77777777" w:rsidR="000D75FB" w:rsidRPr="000D75FB" w:rsidRDefault="000D75FB" w:rsidP="000D75FB">
            <w:pPr>
              <w:rPr>
                <w:sz w:val="20"/>
                <w:szCs w:val="20"/>
                <w:lang w:val="en-US" w:eastAsia="en-US" w:bidi="ar-SA"/>
              </w:rPr>
            </w:pPr>
          </w:p>
        </w:tc>
      </w:tr>
      <w:tr w:rsidR="000D75FB" w:rsidRPr="000D75FB" w14:paraId="79D03253" w14:textId="77777777" w:rsidTr="000D75FB">
        <w:trPr>
          <w:trHeight w:val="57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313F5688" w14:textId="77777777" w:rsidR="000D75FB" w:rsidRPr="000D75FB" w:rsidRDefault="000D75FB" w:rsidP="000D75FB">
            <w:pPr>
              <w:jc w:val="center"/>
              <w:rPr>
                <w:rFonts w:ascii="Arial Armenian" w:hAnsi="Arial Armenian" w:cs="Arial"/>
                <w:b/>
                <w:bCs/>
                <w:sz w:val="18"/>
                <w:szCs w:val="18"/>
                <w:lang w:eastAsia="en-US" w:bidi="ar-SA"/>
              </w:rPr>
            </w:pPr>
            <w:r w:rsidRPr="000D75FB">
              <w:rPr>
                <w:rFonts w:ascii="Calibri" w:hAnsi="Calibri" w:cs="Calibri"/>
                <w:b/>
                <w:bCs/>
                <w:sz w:val="18"/>
                <w:szCs w:val="18"/>
                <w:lang w:eastAsia="en-US" w:bidi="ar-SA"/>
              </w:rPr>
              <w:t>Металлические</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футляры</w:t>
            </w:r>
            <w:r w:rsidRPr="000D75FB">
              <w:rPr>
                <w:rFonts w:ascii="Arial Armenian" w:hAnsi="Arial Armenian" w:cs="Arial"/>
                <w:b/>
                <w:bCs/>
                <w:sz w:val="18"/>
                <w:szCs w:val="18"/>
                <w:lang w:eastAsia="en-US" w:bidi="ar-SA"/>
              </w:rPr>
              <w:t>-</w:t>
            </w:r>
            <w:r w:rsidRPr="000D75FB">
              <w:rPr>
                <w:rFonts w:ascii="Calibri" w:hAnsi="Calibri" w:cs="Calibri"/>
                <w:b/>
                <w:bCs/>
                <w:sz w:val="18"/>
                <w:szCs w:val="18"/>
                <w:lang w:eastAsia="en-US" w:bidi="ar-SA"/>
              </w:rPr>
              <w:t>трубы</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для</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коммуникаций</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устанавливаемые</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на</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перекрестках</w:t>
            </w:r>
          </w:p>
        </w:tc>
        <w:tc>
          <w:tcPr>
            <w:tcW w:w="222" w:type="dxa"/>
            <w:gridSpan w:val="2"/>
            <w:vAlign w:val="center"/>
            <w:hideMark/>
          </w:tcPr>
          <w:p w14:paraId="65E769BC" w14:textId="77777777" w:rsidR="000D75FB" w:rsidRPr="000D75FB" w:rsidRDefault="000D75FB" w:rsidP="000D75FB">
            <w:pPr>
              <w:rPr>
                <w:sz w:val="20"/>
                <w:szCs w:val="20"/>
                <w:lang w:eastAsia="en-US" w:bidi="ar-SA"/>
              </w:rPr>
            </w:pPr>
          </w:p>
        </w:tc>
      </w:tr>
      <w:tr w:rsidR="000D75FB" w:rsidRPr="000D75FB" w14:paraId="03861A57" w14:textId="77777777" w:rsidTr="000D75FB">
        <w:trPr>
          <w:gridAfter w:val="1"/>
          <w:wAfter w:w="8" w:type="dxa"/>
          <w:trHeight w:val="1020"/>
        </w:trPr>
        <w:tc>
          <w:tcPr>
            <w:tcW w:w="517" w:type="dxa"/>
            <w:tcBorders>
              <w:top w:val="nil"/>
              <w:left w:val="single" w:sz="4" w:space="0" w:color="auto"/>
              <w:bottom w:val="single" w:sz="4" w:space="0" w:color="auto"/>
              <w:right w:val="single" w:sz="4" w:space="0" w:color="auto"/>
            </w:tcBorders>
            <w:vAlign w:val="center"/>
            <w:hideMark/>
          </w:tcPr>
          <w:p w14:paraId="4327A2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w:t>
            </w:r>
          </w:p>
        </w:tc>
        <w:tc>
          <w:tcPr>
            <w:tcW w:w="4248" w:type="dxa"/>
            <w:tcBorders>
              <w:top w:val="nil"/>
              <w:left w:val="nil"/>
              <w:bottom w:val="single" w:sz="4" w:space="0" w:color="auto"/>
              <w:right w:val="single" w:sz="4" w:space="0" w:color="auto"/>
            </w:tcBorders>
            <w:vAlign w:val="center"/>
            <w:hideMark/>
          </w:tcPr>
          <w:p w14:paraId="62A3F80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0,65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476E3E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B6032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83.800</w:t>
            </w:r>
          </w:p>
        </w:tc>
        <w:tc>
          <w:tcPr>
            <w:tcW w:w="1167" w:type="dxa"/>
            <w:tcBorders>
              <w:top w:val="nil"/>
              <w:left w:val="nil"/>
              <w:bottom w:val="single" w:sz="4" w:space="0" w:color="auto"/>
              <w:right w:val="single" w:sz="4" w:space="0" w:color="auto"/>
            </w:tcBorders>
            <w:vAlign w:val="bottom"/>
            <w:hideMark/>
          </w:tcPr>
          <w:p w14:paraId="647D4F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848.00</w:t>
            </w:r>
          </w:p>
        </w:tc>
        <w:tc>
          <w:tcPr>
            <w:tcW w:w="1980" w:type="dxa"/>
            <w:tcBorders>
              <w:top w:val="nil"/>
              <w:left w:val="nil"/>
              <w:bottom w:val="single" w:sz="4" w:space="0" w:color="auto"/>
              <w:right w:val="single" w:sz="4" w:space="0" w:color="auto"/>
            </w:tcBorders>
            <w:vAlign w:val="bottom"/>
            <w:hideMark/>
          </w:tcPr>
          <w:p w14:paraId="366C6C3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71,062.40 </w:t>
            </w:r>
          </w:p>
        </w:tc>
        <w:tc>
          <w:tcPr>
            <w:tcW w:w="222" w:type="dxa"/>
            <w:gridSpan w:val="2"/>
            <w:vAlign w:val="center"/>
            <w:hideMark/>
          </w:tcPr>
          <w:p w14:paraId="7880E2B4" w14:textId="77777777" w:rsidR="000D75FB" w:rsidRPr="000D75FB" w:rsidRDefault="000D75FB" w:rsidP="000D75FB">
            <w:pPr>
              <w:rPr>
                <w:sz w:val="20"/>
                <w:szCs w:val="20"/>
                <w:lang w:val="en-US" w:eastAsia="en-US" w:bidi="ar-SA"/>
              </w:rPr>
            </w:pPr>
          </w:p>
        </w:tc>
      </w:tr>
      <w:tr w:rsidR="000D75FB" w:rsidRPr="000D75FB" w14:paraId="601984FC"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4AAD34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w:t>
            </w:r>
          </w:p>
        </w:tc>
        <w:tc>
          <w:tcPr>
            <w:tcW w:w="4248" w:type="dxa"/>
            <w:tcBorders>
              <w:top w:val="nil"/>
              <w:left w:val="nil"/>
              <w:bottom w:val="single" w:sz="4" w:space="0" w:color="auto"/>
              <w:right w:val="single" w:sz="4" w:space="0" w:color="auto"/>
            </w:tcBorders>
            <w:vAlign w:val="center"/>
            <w:hideMark/>
          </w:tcPr>
          <w:p w14:paraId="71BD413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047CF9B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9847D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167.640</w:t>
            </w:r>
          </w:p>
        </w:tc>
        <w:tc>
          <w:tcPr>
            <w:tcW w:w="1167" w:type="dxa"/>
            <w:tcBorders>
              <w:top w:val="nil"/>
              <w:left w:val="nil"/>
              <w:bottom w:val="single" w:sz="4" w:space="0" w:color="auto"/>
              <w:right w:val="single" w:sz="4" w:space="0" w:color="auto"/>
            </w:tcBorders>
            <w:vAlign w:val="bottom"/>
            <w:hideMark/>
          </w:tcPr>
          <w:p w14:paraId="7AC6F5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3DC6ACC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674,248.08 </w:t>
            </w:r>
          </w:p>
        </w:tc>
        <w:tc>
          <w:tcPr>
            <w:tcW w:w="222" w:type="dxa"/>
            <w:gridSpan w:val="2"/>
            <w:vAlign w:val="center"/>
            <w:hideMark/>
          </w:tcPr>
          <w:p w14:paraId="09DF8C64" w14:textId="77777777" w:rsidR="000D75FB" w:rsidRPr="000D75FB" w:rsidRDefault="000D75FB" w:rsidP="000D75FB">
            <w:pPr>
              <w:rPr>
                <w:sz w:val="20"/>
                <w:szCs w:val="20"/>
                <w:lang w:val="en-US" w:eastAsia="en-US" w:bidi="ar-SA"/>
              </w:rPr>
            </w:pPr>
          </w:p>
        </w:tc>
      </w:tr>
      <w:tr w:rsidR="000D75FB" w:rsidRPr="000D75FB" w14:paraId="4FA9D160"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4E0F9B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89</w:t>
            </w:r>
          </w:p>
        </w:tc>
        <w:tc>
          <w:tcPr>
            <w:tcW w:w="4248" w:type="dxa"/>
            <w:tcBorders>
              <w:top w:val="nil"/>
              <w:left w:val="nil"/>
              <w:bottom w:val="single" w:sz="4" w:space="0" w:color="auto"/>
              <w:right w:val="single" w:sz="4" w:space="0" w:color="auto"/>
            </w:tcBorders>
            <w:vAlign w:val="center"/>
            <w:hideMark/>
          </w:tcPr>
          <w:p w14:paraId="47C4C39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628F64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202C5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83.800</w:t>
            </w:r>
          </w:p>
        </w:tc>
        <w:tc>
          <w:tcPr>
            <w:tcW w:w="1167" w:type="dxa"/>
            <w:tcBorders>
              <w:top w:val="nil"/>
              <w:left w:val="nil"/>
              <w:bottom w:val="single" w:sz="4" w:space="0" w:color="auto"/>
              <w:right w:val="single" w:sz="4" w:space="0" w:color="auto"/>
            </w:tcBorders>
            <w:vAlign w:val="bottom"/>
            <w:hideMark/>
          </w:tcPr>
          <w:p w14:paraId="2F57E2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598EC1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4,273.80 </w:t>
            </w:r>
          </w:p>
        </w:tc>
        <w:tc>
          <w:tcPr>
            <w:tcW w:w="222" w:type="dxa"/>
            <w:gridSpan w:val="2"/>
            <w:vAlign w:val="center"/>
            <w:hideMark/>
          </w:tcPr>
          <w:p w14:paraId="549ABF4D" w14:textId="77777777" w:rsidR="000D75FB" w:rsidRPr="000D75FB" w:rsidRDefault="000D75FB" w:rsidP="000D75FB">
            <w:pPr>
              <w:rPr>
                <w:sz w:val="20"/>
                <w:szCs w:val="20"/>
                <w:lang w:val="en-US" w:eastAsia="en-US" w:bidi="ar-SA"/>
              </w:rPr>
            </w:pPr>
          </w:p>
        </w:tc>
      </w:tr>
      <w:tr w:rsidR="000D75FB" w:rsidRPr="000D75FB" w14:paraId="010ADEBC"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40D239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w:t>
            </w:r>
          </w:p>
        </w:tc>
        <w:tc>
          <w:tcPr>
            <w:tcW w:w="4248" w:type="dxa"/>
            <w:tcBorders>
              <w:top w:val="nil"/>
              <w:left w:val="nil"/>
              <w:bottom w:val="single" w:sz="4" w:space="0" w:color="auto"/>
              <w:right w:val="single" w:sz="4" w:space="0" w:color="auto"/>
            </w:tcBorders>
            <w:vAlign w:val="center"/>
            <w:hideMark/>
          </w:tcPr>
          <w:p w14:paraId="5BE188C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0,65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7648CA4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183ED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4.800</w:t>
            </w:r>
          </w:p>
        </w:tc>
        <w:tc>
          <w:tcPr>
            <w:tcW w:w="1167" w:type="dxa"/>
            <w:tcBorders>
              <w:top w:val="nil"/>
              <w:left w:val="nil"/>
              <w:bottom w:val="single" w:sz="4" w:space="0" w:color="auto"/>
              <w:right w:val="single" w:sz="4" w:space="0" w:color="auto"/>
            </w:tcBorders>
            <w:vAlign w:val="bottom"/>
            <w:hideMark/>
          </w:tcPr>
          <w:p w14:paraId="1D3C9D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848.00</w:t>
            </w:r>
          </w:p>
        </w:tc>
        <w:tc>
          <w:tcPr>
            <w:tcW w:w="1980" w:type="dxa"/>
            <w:tcBorders>
              <w:top w:val="nil"/>
              <w:left w:val="nil"/>
              <w:bottom w:val="single" w:sz="4" w:space="0" w:color="auto"/>
              <w:right w:val="single" w:sz="4" w:space="0" w:color="auto"/>
            </w:tcBorders>
            <w:vAlign w:val="bottom"/>
            <w:hideMark/>
          </w:tcPr>
          <w:p w14:paraId="396E485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4,070.40 </w:t>
            </w:r>
          </w:p>
        </w:tc>
        <w:tc>
          <w:tcPr>
            <w:tcW w:w="222" w:type="dxa"/>
            <w:gridSpan w:val="2"/>
            <w:vAlign w:val="center"/>
            <w:hideMark/>
          </w:tcPr>
          <w:p w14:paraId="56D9EAA0" w14:textId="77777777" w:rsidR="000D75FB" w:rsidRPr="000D75FB" w:rsidRDefault="000D75FB" w:rsidP="000D75FB">
            <w:pPr>
              <w:rPr>
                <w:sz w:val="20"/>
                <w:szCs w:val="20"/>
                <w:lang w:val="en-US" w:eastAsia="en-US" w:bidi="ar-SA"/>
              </w:rPr>
            </w:pPr>
          </w:p>
        </w:tc>
      </w:tr>
      <w:tr w:rsidR="000D75FB" w:rsidRPr="000D75FB" w14:paraId="5062B926"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190F87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91</w:t>
            </w:r>
          </w:p>
        </w:tc>
        <w:tc>
          <w:tcPr>
            <w:tcW w:w="4248" w:type="dxa"/>
            <w:tcBorders>
              <w:top w:val="nil"/>
              <w:left w:val="nil"/>
              <w:bottom w:val="single" w:sz="4" w:space="0" w:color="auto"/>
              <w:right w:val="single" w:sz="4" w:space="0" w:color="auto"/>
            </w:tcBorders>
            <w:vAlign w:val="center"/>
            <w:hideMark/>
          </w:tcPr>
          <w:p w14:paraId="03C54C0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430214A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1DF08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10.080</w:t>
            </w:r>
          </w:p>
        </w:tc>
        <w:tc>
          <w:tcPr>
            <w:tcW w:w="1167" w:type="dxa"/>
            <w:tcBorders>
              <w:top w:val="nil"/>
              <w:left w:val="nil"/>
              <w:bottom w:val="single" w:sz="4" w:space="0" w:color="auto"/>
              <w:right w:val="single" w:sz="4" w:space="0" w:color="auto"/>
            </w:tcBorders>
            <w:vAlign w:val="bottom"/>
            <w:hideMark/>
          </w:tcPr>
          <w:p w14:paraId="245C80E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0BCA16A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40,541.76 </w:t>
            </w:r>
          </w:p>
        </w:tc>
        <w:tc>
          <w:tcPr>
            <w:tcW w:w="222" w:type="dxa"/>
            <w:gridSpan w:val="2"/>
            <w:vAlign w:val="center"/>
            <w:hideMark/>
          </w:tcPr>
          <w:p w14:paraId="62D2E9DD" w14:textId="77777777" w:rsidR="000D75FB" w:rsidRPr="000D75FB" w:rsidRDefault="000D75FB" w:rsidP="000D75FB">
            <w:pPr>
              <w:rPr>
                <w:sz w:val="20"/>
                <w:szCs w:val="20"/>
                <w:lang w:val="en-US" w:eastAsia="en-US" w:bidi="ar-SA"/>
              </w:rPr>
            </w:pPr>
          </w:p>
        </w:tc>
      </w:tr>
      <w:tr w:rsidR="000D75FB" w:rsidRPr="000D75FB" w14:paraId="10E090D9"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7665B5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w:t>
            </w:r>
          </w:p>
        </w:tc>
        <w:tc>
          <w:tcPr>
            <w:tcW w:w="4248" w:type="dxa"/>
            <w:tcBorders>
              <w:top w:val="nil"/>
              <w:left w:val="nil"/>
              <w:bottom w:val="single" w:sz="4" w:space="0" w:color="auto"/>
              <w:right w:val="single" w:sz="4" w:space="0" w:color="auto"/>
            </w:tcBorders>
            <w:vAlign w:val="center"/>
            <w:hideMark/>
          </w:tcPr>
          <w:p w14:paraId="37013E1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45B879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10BF9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4.800</w:t>
            </w:r>
          </w:p>
        </w:tc>
        <w:tc>
          <w:tcPr>
            <w:tcW w:w="1167" w:type="dxa"/>
            <w:tcBorders>
              <w:top w:val="nil"/>
              <w:left w:val="nil"/>
              <w:bottom w:val="single" w:sz="4" w:space="0" w:color="auto"/>
              <w:right w:val="single" w:sz="4" w:space="0" w:color="auto"/>
            </w:tcBorders>
            <w:vAlign w:val="bottom"/>
            <w:hideMark/>
          </w:tcPr>
          <w:p w14:paraId="537714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1A5B6A5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244.80 </w:t>
            </w:r>
          </w:p>
        </w:tc>
        <w:tc>
          <w:tcPr>
            <w:tcW w:w="222" w:type="dxa"/>
            <w:gridSpan w:val="2"/>
            <w:vAlign w:val="center"/>
            <w:hideMark/>
          </w:tcPr>
          <w:p w14:paraId="400B69A4" w14:textId="77777777" w:rsidR="000D75FB" w:rsidRPr="000D75FB" w:rsidRDefault="000D75FB" w:rsidP="000D75FB">
            <w:pPr>
              <w:rPr>
                <w:sz w:val="20"/>
                <w:szCs w:val="20"/>
                <w:lang w:val="en-US" w:eastAsia="en-US" w:bidi="ar-SA"/>
              </w:rPr>
            </w:pPr>
          </w:p>
        </w:tc>
      </w:tr>
      <w:tr w:rsidR="000D75FB" w:rsidRPr="000D75FB" w14:paraId="636547F6" w14:textId="77777777" w:rsidTr="000D75FB">
        <w:trPr>
          <w:gridAfter w:val="1"/>
          <w:wAfter w:w="8" w:type="dxa"/>
          <w:trHeight w:val="345"/>
        </w:trPr>
        <w:tc>
          <w:tcPr>
            <w:tcW w:w="517" w:type="dxa"/>
            <w:tcBorders>
              <w:top w:val="nil"/>
              <w:left w:val="single" w:sz="4" w:space="0" w:color="auto"/>
              <w:bottom w:val="single" w:sz="4" w:space="0" w:color="auto"/>
              <w:right w:val="single" w:sz="4" w:space="0" w:color="auto"/>
            </w:tcBorders>
            <w:vAlign w:val="center"/>
            <w:hideMark/>
          </w:tcPr>
          <w:p w14:paraId="122187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w:t>
            </w:r>
          </w:p>
        </w:tc>
        <w:tc>
          <w:tcPr>
            <w:tcW w:w="4248" w:type="dxa"/>
            <w:tcBorders>
              <w:top w:val="nil"/>
              <w:left w:val="nil"/>
              <w:bottom w:val="single" w:sz="4" w:space="0" w:color="auto"/>
              <w:right w:val="single" w:sz="4" w:space="0" w:color="auto"/>
            </w:tcBorders>
            <w:vAlign w:val="center"/>
            <w:hideMark/>
          </w:tcPr>
          <w:p w14:paraId="2B4ED22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Разборка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09E21B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42433A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80.000</w:t>
            </w:r>
          </w:p>
        </w:tc>
        <w:tc>
          <w:tcPr>
            <w:tcW w:w="1167" w:type="dxa"/>
            <w:tcBorders>
              <w:top w:val="nil"/>
              <w:left w:val="nil"/>
              <w:bottom w:val="single" w:sz="4" w:space="0" w:color="auto"/>
              <w:right w:val="single" w:sz="4" w:space="0" w:color="auto"/>
            </w:tcBorders>
            <w:vAlign w:val="bottom"/>
            <w:hideMark/>
          </w:tcPr>
          <w:p w14:paraId="282099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1157.00</w:t>
            </w:r>
          </w:p>
        </w:tc>
        <w:tc>
          <w:tcPr>
            <w:tcW w:w="1980" w:type="dxa"/>
            <w:tcBorders>
              <w:top w:val="nil"/>
              <w:left w:val="nil"/>
              <w:bottom w:val="single" w:sz="4" w:space="0" w:color="auto"/>
              <w:right w:val="single" w:sz="4" w:space="0" w:color="auto"/>
            </w:tcBorders>
            <w:vAlign w:val="bottom"/>
            <w:hideMark/>
          </w:tcPr>
          <w:p w14:paraId="059B817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92,560.00 </w:t>
            </w:r>
          </w:p>
        </w:tc>
        <w:tc>
          <w:tcPr>
            <w:tcW w:w="222" w:type="dxa"/>
            <w:gridSpan w:val="2"/>
            <w:vAlign w:val="center"/>
            <w:hideMark/>
          </w:tcPr>
          <w:p w14:paraId="39C205CC" w14:textId="77777777" w:rsidR="000D75FB" w:rsidRPr="000D75FB" w:rsidRDefault="000D75FB" w:rsidP="000D75FB">
            <w:pPr>
              <w:rPr>
                <w:sz w:val="20"/>
                <w:szCs w:val="20"/>
                <w:lang w:val="en-US" w:eastAsia="en-US" w:bidi="ar-SA"/>
              </w:rPr>
            </w:pPr>
          </w:p>
        </w:tc>
      </w:tr>
      <w:tr w:rsidR="000D75FB" w:rsidRPr="000D75FB" w14:paraId="76F61587"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3F8694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94</w:t>
            </w:r>
          </w:p>
        </w:tc>
        <w:tc>
          <w:tcPr>
            <w:tcW w:w="4248" w:type="dxa"/>
            <w:tcBorders>
              <w:top w:val="nil"/>
              <w:left w:val="nil"/>
              <w:bottom w:val="single" w:sz="4" w:space="0" w:color="auto"/>
              <w:right w:val="single" w:sz="4" w:space="0" w:color="auto"/>
            </w:tcBorders>
            <w:vAlign w:val="center"/>
            <w:hideMark/>
          </w:tcPr>
          <w:p w14:paraId="290C9C9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noWrap/>
            <w:vAlign w:val="bottom"/>
            <w:hideMark/>
          </w:tcPr>
          <w:p w14:paraId="63E0522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FBC81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w:t>
            </w:r>
          </w:p>
        </w:tc>
        <w:tc>
          <w:tcPr>
            <w:tcW w:w="1167" w:type="dxa"/>
            <w:tcBorders>
              <w:top w:val="nil"/>
              <w:left w:val="nil"/>
              <w:bottom w:val="single" w:sz="4" w:space="0" w:color="auto"/>
              <w:right w:val="single" w:sz="4" w:space="0" w:color="auto"/>
            </w:tcBorders>
            <w:vAlign w:val="bottom"/>
            <w:hideMark/>
          </w:tcPr>
          <w:p w14:paraId="6DBA41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1D64C2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4,624.00 </w:t>
            </w:r>
          </w:p>
        </w:tc>
        <w:tc>
          <w:tcPr>
            <w:tcW w:w="222" w:type="dxa"/>
            <w:gridSpan w:val="2"/>
            <w:vAlign w:val="center"/>
            <w:hideMark/>
          </w:tcPr>
          <w:p w14:paraId="3D8D7609" w14:textId="77777777" w:rsidR="000D75FB" w:rsidRPr="000D75FB" w:rsidRDefault="000D75FB" w:rsidP="000D75FB">
            <w:pPr>
              <w:rPr>
                <w:sz w:val="20"/>
                <w:szCs w:val="20"/>
                <w:lang w:val="en-US" w:eastAsia="en-US" w:bidi="ar-SA"/>
              </w:rPr>
            </w:pPr>
          </w:p>
        </w:tc>
      </w:tr>
      <w:tr w:rsidR="000D75FB" w:rsidRPr="000D75FB" w14:paraId="4C74DD42"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59A4C9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w:t>
            </w:r>
          </w:p>
        </w:tc>
        <w:tc>
          <w:tcPr>
            <w:tcW w:w="4248" w:type="dxa"/>
            <w:tcBorders>
              <w:top w:val="nil"/>
              <w:left w:val="nil"/>
              <w:bottom w:val="single" w:sz="4" w:space="0" w:color="auto"/>
              <w:right w:val="single" w:sz="4" w:space="0" w:color="auto"/>
            </w:tcBorders>
            <w:vAlign w:val="center"/>
            <w:hideMark/>
          </w:tcPr>
          <w:p w14:paraId="21C80F7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single" w:sz="4" w:space="0" w:color="auto"/>
            </w:tcBorders>
            <w:noWrap/>
            <w:vAlign w:val="bottom"/>
            <w:hideMark/>
          </w:tcPr>
          <w:p w14:paraId="1306CCF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6F297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w:t>
            </w:r>
          </w:p>
        </w:tc>
        <w:tc>
          <w:tcPr>
            <w:tcW w:w="1167" w:type="dxa"/>
            <w:tcBorders>
              <w:top w:val="nil"/>
              <w:left w:val="nil"/>
              <w:bottom w:val="single" w:sz="4" w:space="0" w:color="auto"/>
              <w:right w:val="single" w:sz="4" w:space="0" w:color="auto"/>
            </w:tcBorders>
            <w:vAlign w:val="bottom"/>
            <w:hideMark/>
          </w:tcPr>
          <w:p w14:paraId="23A017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4FB6947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32,176.00 </w:t>
            </w:r>
          </w:p>
        </w:tc>
        <w:tc>
          <w:tcPr>
            <w:tcW w:w="222" w:type="dxa"/>
            <w:gridSpan w:val="2"/>
            <w:vAlign w:val="center"/>
            <w:hideMark/>
          </w:tcPr>
          <w:p w14:paraId="2A6A5613" w14:textId="77777777" w:rsidR="000D75FB" w:rsidRPr="000D75FB" w:rsidRDefault="000D75FB" w:rsidP="000D75FB">
            <w:pPr>
              <w:rPr>
                <w:sz w:val="20"/>
                <w:szCs w:val="20"/>
                <w:lang w:val="en-US" w:eastAsia="en-US" w:bidi="ar-SA"/>
              </w:rPr>
            </w:pPr>
          </w:p>
        </w:tc>
      </w:tr>
      <w:tr w:rsidR="000D75FB" w:rsidRPr="000D75FB" w14:paraId="246B187C"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3A591C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w:t>
            </w:r>
          </w:p>
        </w:tc>
        <w:tc>
          <w:tcPr>
            <w:tcW w:w="4248" w:type="dxa"/>
            <w:tcBorders>
              <w:top w:val="nil"/>
              <w:left w:val="nil"/>
              <w:bottom w:val="single" w:sz="4" w:space="0" w:color="auto"/>
              <w:right w:val="single" w:sz="4" w:space="0" w:color="auto"/>
            </w:tcBorders>
            <w:vAlign w:val="center"/>
            <w:hideMark/>
          </w:tcPr>
          <w:p w14:paraId="07A04C7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монолитного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2BA2EA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40E8F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5DB2693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207BC2A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4,316.00 </w:t>
            </w:r>
          </w:p>
        </w:tc>
        <w:tc>
          <w:tcPr>
            <w:tcW w:w="222" w:type="dxa"/>
            <w:gridSpan w:val="2"/>
            <w:vAlign w:val="center"/>
            <w:hideMark/>
          </w:tcPr>
          <w:p w14:paraId="46E6EEFC" w14:textId="77777777" w:rsidR="000D75FB" w:rsidRPr="000D75FB" w:rsidRDefault="000D75FB" w:rsidP="000D75FB">
            <w:pPr>
              <w:rPr>
                <w:sz w:val="20"/>
                <w:szCs w:val="20"/>
                <w:lang w:val="en-US" w:eastAsia="en-US" w:bidi="ar-SA"/>
              </w:rPr>
            </w:pPr>
          </w:p>
        </w:tc>
      </w:tr>
      <w:tr w:rsidR="000D75FB" w:rsidRPr="000D75FB" w14:paraId="60D587F0"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3B9705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w:t>
            </w:r>
          </w:p>
        </w:tc>
        <w:tc>
          <w:tcPr>
            <w:tcW w:w="4248" w:type="dxa"/>
            <w:tcBorders>
              <w:top w:val="nil"/>
              <w:left w:val="nil"/>
              <w:bottom w:val="single" w:sz="4" w:space="0" w:color="auto"/>
              <w:right w:val="single" w:sz="4" w:space="0" w:color="auto"/>
            </w:tcBorders>
            <w:vAlign w:val="center"/>
            <w:hideMark/>
          </w:tcPr>
          <w:p w14:paraId="2BC7FD2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3248425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9252C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w:t>
            </w:r>
          </w:p>
        </w:tc>
        <w:tc>
          <w:tcPr>
            <w:tcW w:w="1167" w:type="dxa"/>
            <w:tcBorders>
              <w:top w:val="nil"/>
              <w:left w:val="nil"/>
              <w:bottom w:val="single" w:sz="4" w:space="0" w:color="auto"/>
              <w:right w:val="single" w:sz="4" w:space="0" w:color="auto"/>
            </w:tcBorders>
            <w:vAlign w:val="bottom"/>
            <w:hideMark/>
          </w:tcPr>
          <w:p w14:paraId="422D61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61FA676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32,176.00 </w:t>
            </w:r>
          </w:p>
        </w:tc>
        <w:tc>
          <w:tcPr>
            <w:tcW w:w="222" w:type="dxa"/>
            <w:gridSpan w:val="2"/>
            <w:vAlign w:val="center"/>
            <w:hideMark/>
          </w:tcPr>
          <w:p w14:paraId="5E5E404C" w14:textId="77777777" w:rsidR="000D75FB" w:rsidRPr="000D75FB" w:rsidRDefault="000D75FB" w:rsidP="000D75FB">
            <w:pPr>
              <w:rPr>
                <w:sz w:val="20"/>
                <w:szCs w:val="20"/>
                <w:lang w:val="en-US" w:eastAsia="en-US" w:bidi="ar-SA"/>
              </w:rPr>
            </w:pPr>
          </w:p>
        </w:tc>
      </w:tr>
      <w:tr w:rsidR="000D75FB" w:rsidRPr="000D75FB" w14:paraId="1B56A05B"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7ACCE4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98</w:t>
            </w:r>
          </w:p>
        </w:tc>
        <w:tc>
          <w:tcPr>
            <w:tcW w:w="4248" w:type="dxa"/>
            <w:tcBorders>
              <w:top w:val="nil"/>
              <w:left w:val="nil"/>
              <w:bottom w:val="single" w:sz="4" w:space="0" w:color="auto"/>
              <w:right w:val="single" w:sz="4" w:space="0" w:color="auto"/>
            </w:tcBorders>
            <w:vAlign w:val="center"/>
            <w:hideMark/>
          </w:tcPr>
          <w:p w14:paraId="2160DBD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1BDF635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3F1A6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487E8D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39FE1E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204.00 </w:t>
            </w:r>
          </w:p>
        </w:tc>
        <w:tc>
          <w:tcPr>
            <w:tcW w:w="222" w:type="dxa"/>
            <w:gridSpan w:val="2"/>
            <w:vAlign w:val="center"/>
            <w:hideMark/>
          </w:tcPr>
          <w:p w14:paraId="64DD5D71" w14:textId="77777777" w:rsidR="000D75FB" w:rsidRPr="000D75FB" w:rsidRDefault="000D75FB" w:rsidP="000D75FB">
            <w:pPr>
              <w:rPr>
                <w:sz w:val="20"/>
                <w:szCs w:val="20"/>
                <w:lang w:val="en-US" w:eastAsia="en-US" w:bidi="ar-SA"/>
              </w:rPr>
            </w:pPr>
          </w:p>
        </w:tc>
      </w:tr>
      <w:tr w:rsidR="000D75FB" w:rsidRPr="000D75FB" w14:paraId="5CE223DF" w14:textId="77777777" w:rsidTr="000D75FB">
        <w:trPr>
          <w:gridAfter w:val="1"/>
          <w:wAfter w:w="8" w:type="dxa"/>
          <w:trHeight w:val="990"/>
        </w:trPr>
        <w:tc>
          <w:tcPr>
            <w:tcW w:w="517" w:type="dxa"/>
            <w:tcBorders>
              <w:top w:val="nil"/>
              <w:left w:val="single" w:sz="4" w:space="0" w:color="auto"/>
              <w:bottom w:val="single" w:sz="4" w:space="0" w:color="auto"/>
              <w:right w:val="single" w:sz="4" w:space="0" w:color="auto"/>
            </w:tcBorders>
            <w:vAlign w:val="center"/>
            <w:hideMark/>
          </w:tcPr>
          <w:p w14:paraId="655270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99</w:t>
            </w:r>
          </w:p>
        </w:tc>
        <w:tc>
          <w:tcPr>
            <w:tcW w:w="4248" w:type="dxa"/>
            <w:tcBorders>
              <w:top w:val="nil"/>
              <w:left w:val="nil"/>
              <w:bottom w:val="single" w:sz="4" w:space="0" w:color="auto"/>
              <w:right w:val="single" w:sz="4" w:space="0" w:color="auto"/>
            </w:tcBorders>
            <w:vAlign w:val="center"/>
            <w:hideMark/>
          </w:tcPr>
          <w:p w14:paraId="26B441C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6C4CAC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47684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16.300</w:t>
            </w:r>
          </w:p>
        </w:tc>
        <w:tc>
          <w:tcPr>
            <w:tcW w:w="1167" w:type="dxa"/>
            <w:tcBorders>
              <w:top w:val="nil"/>
              <w:left w:val="nil"/>
              <w:bottom w:val="single" w:sz="4" w:space="0" w:color="auto"/>
              <w:right w:val="single" w:sz="4" w:space="0" w:color="auto"/>
            </w:tcBorders>
            <w:vAlign w:val="bottom"/>
            <w:hideMark/>
          </w:tcPr>
          <w:p w14:paraId="61B4E6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73E9655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10,676.50 </w:t>
            </w:r>
          </w:p>
        </w:tc>
        <w:tc>
          <w:tcPr>
            <w:tcW w:w="222" w:type="dxa"/>
            <w:gridSpan w:val="2"/>
            <w:vAlign w:val="center"/>
            <w:hideMark/>
          </w:tcPr>
          <w:p w14:paraId="5BE0DF44" w14:textId="77777777" w:rsidR="000D75FB" w:rsidRPr="000D75FB" w:rsidRDefault="000D75FB" w:rsidP="000D75FB">
            <w:pPr>
              <w:rPr>
                <w:sz w:val="20"/>
                <w:szCs w:val="20"/>
                <w:lang w:val="en-US" w:eastAsia="en-US" w:bidi="ar-SA"/>
              </w:rPr>
            </w:pPr>
          </w:p>
        </w:tc>
      </w:tr>
      <w:tr w:rsidR="000D75FB" w:rsidRPr="000D75FB" w14:paraId="7A1910BE"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6A86F8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w:t>
            </w:r>
          </w:p>
        </w:tc>
        <w:tc>
          <w:tcPr>
            <w:tcW w:w="4248" w:type="dxa"/>
            <w:tcBorders>
              <w:top w:val="nil"/>
              <w:left w:val="nil"/>
              <w:bottom w:val="single" w:sz="4" w:space="0" w:color="auto"/>
              <w:right w:val="single" w:sz="4" w:space="0" w:color="auto"/>
            </w:tcBorders>
            <w:vAlign w:val="center"/>
            <w:hideMark/>
          </w:tcPr>
          <w:p w14:paraId="56FD116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459273B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E6EFE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27.400</w:t>
            </w:r>
          </w:p>
        </w:tc>
        <w:tc>
          <w:tcPr>
            <w:tcW w:w="1167" w:type="dxa"/>
            <w:tcBorders>
              <w:top w:val="nil"/>
              <w:left w:val="nil"/>
              <w:bottom w:val="single" w:sz="4" w:space="0" w:color="auto"/>
              <w:right w:val="single" w:sz="4" w:space="0" w:color="auto"/>
            </w:tcBorders>
            <w:vAlign w:val="bottom"/>
            <w:hideMark/>
          </w:tcPr>
          <w:p w14:paraId="231874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7C45F8D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110,202.80 </w:t>
            </w:r>
          </w:p>
        </w:tc>
        <w:tc>
          <w:tcPr>
            <w:tcW w:w="222" w:type="dxa"/>
            <w:gridSpan w:val="2"/>
            <w:vAlign w:val="center"/>
            <w:hideMark/>
          </w:tcPr>
          <w:p w14:paraId="236879E5" w14:textId="77777777" w:rsidR="000D75FB" w:rsidRPr="000D75FB" w:rsidRDefault="000D75FB" w:rsidP="000D75FB">
            <w:pPr>
              <w:rPr>
                <w:sz w:val="20"/>
                <w:szCs w:val="20"/>
                <w:lang w:val="en-US" w:eastAsia="en-US" w:bidi="ar-SA"/>
              </w:rPr>
            </w:pPr>
          </w:p>
        </w:tc>
      </w:tr>
      <w:tr w:rsidR="000D75FB" w:rsidRPr="000D75FB" w14:paraId="225CC9B1"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2EA43E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w:t>
            </w:r>
          </w:p>
        </w:tc>
        <w:tc>
          <w:tcPr>
            <w:tcW w:w="4248" w:type="dxa"/>
            <w:tcBorders>
              <w:top w:val="nil"/>
              <w:left w:val="nil"/>
              <w:bottom w:val="single" w:sz="4" w:space="0" w:color="auto"/>
              <w:right w:val="single" w:sz="4" w:space="0" w:color="auto"/>
            </w:tcBorders>
            <w:vAlign w:val="center"/>
            <w:hideMark/>
          </w:tcPr>
          <w:p w14:paraId="6E10399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7F7EF2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41BE1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16.300</w:t>
            </w:r>
          </w:p>
        </w:tc>
        <w:tc>
          <w:tcPr>
            <w:tcW w:w="1167" w:type="dxa"/>
            <w:tcBorders>
              <w:top w:val="nil"/>
              <w:left w:val="nil"/>
              <w:bottom w:val="single" w:sz="4" w:space="0" w:color="auto"/>
              <w:right w:val="single" w:sz="4" w:space="0" w:color="auto"/>
            </w:tcBorders>
            <w:vAlign w:val="bottom"/>
            <w:hideMark/>
          </w:tcPr>
          <w:p w14:paraId="7CB58B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5BBDEBE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831.30 </w:t>
            </w:r>
          </w:p>
        </w:tc>
        <w:tc>
          <w:tcPr>
            <w:tcW w:w="222" w:type="dxa"/>
            <w:gridSpan w:val="2"/>
            <w:vAlign w:val="center"/>
            <w:hideMark/>
          </w:tcPr>
          <w:p w14:paraId="20100A03" w14:textId="77777777" w:rsidR="000D75FB" w:rsidRPr="000D75FB" w:rsidRDefault="000D75FB" w:rsidP="000D75FB">
            <w:pPr>
              <w:rPr>
                <w:sz w:val="20"/>
                <w:szCs w:val="20"/>
                <w:lang w:val="en-US" w:eastAsia="en-US" w:bidi="ar-SA"/>
              </w:rPr>
            </w:pPr>
          </w:p>
        </w:tc>
      </w:tr>
      <w:tr w:rsidR="000D75FB" w:rsidRPr="000D75FB" w14:paraId="0A79B696"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5CB252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102</w:t>
            </w:r>
          </w:p>
        </w:tc>
        <w:tc>
          <w:tcPr>
            <w:tcW w:w="4248" w:type="dxa"/>
            <w:tcBorders>
              <w:top w:val="nil"/>
              <w:left w:val="nil"/>
              <w:bottom w:val="single" w:sz="4" w:space="0" w:color="auto"/>
              <w:right w:val="single" w:sz="4" w:space="0" w:color="auto"/>
            </w:tcBorders>
            <w:vAlign w:val="center"/>
            <w:hideMark/>
          </w:tcPr>
          <w:p w14:paraId="4010481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боковым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отвалом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BAA21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8D302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24.000</w:t>
            </w:r>
          </w:p>
        </w:tc>
        <w:tc>
          <w:tcPr>
            <w:tcW w:w="1167" w:type="dxa"/>
            <w:tcBorders>
              <w:top w:val="nil"/>
              <w:left w:val="nil"/>
              <w:bottom w:val="single" w:sz="4" w:space="0" w:color="auto"/>
              <w:right w:val="single" w:sz="4" w:space="0" w:color="auto"/>
            </w:tcBorders>
            <w:vAlign w:val="bottom"/>
            <w:hideMark/>
          </w:tcPr>
          <w:p w14:paraId="32180AD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488.00</w:t>
            </w:r>
          </w:p>
        </w:tc>
        <w:tc>
          <w:tcPr>
            <w:tcW w:w="1980" w:type="dxa"/>
            <w:tcBorders>
              <w:top w:val="nil"/>
              <w:left w:val="nil"/>
              <w:bottom w:val="single" w:sz="4" w:space="0" w:color="auto"/>
              <w:right w:val="single" w:sz="4" w:space="0" w:color="auto"/>
            </w:tcBorders>
            <w:vAlign w:val="bottom"/>
            <w:hideMark/>
          </w:tcPr>
          <w:p w14:paraId="5F64B0B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11,712.00 </w:t>
            </w:r>
          </w:p>
        </w:tc>
        <w:tc>
          <w:tcPr>
            <w:tcW w:w="222" w:type="dxa"/>
            <w:gridSpan w:val="2"/>
            <w:vAlign w:val="center"/>
            <w:hideMark/>
          </w:tcPr>
          <w:p w14:paraId="34DC8226" w14:textId="77777777" w:rsidR="000D75FB" w:rsidRPr="000D75FB" w:rsidRDefault="000D75FB" w:rsidP="000D75FB">
            <w:pPr>
              <w:rPr>
                <w:sz w:val="20"/>
                <w:szCs w:val="20"/>
                <w:lang w:val="en-US" w:eastAsia="en-US" w:bidi="ar-SA"/>
              </w:rPr>
            </w:pPr>
          </w:p>
        </w:tc>
      </w:tr>
      <w:tr w:rsidR="000D75FB" w:rsidRPr="000D75FB" w14:paraId="421645B9"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7A5E56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w:t>
            </w:r>
          </w:p>
        </w:tc>
        <w:tc>
          <w:tcPr>
            <w:tcW w:w="4248" w:type="dxa"/>
            <w:tcBorders>
              <w:top w:val="nil"/>
              <w:left w:val="nil"/>
              <w:bottom w:val="single" w:sz="4" w:space="0" w:color="auto"/>
              <w:right w:val="single" w:sz="4" w:space="0" w:color="auto"/>
            </w:tcBorders>
            <w:vAlign w:val="center"/>
            <w:hideMark/>
          </w:tcPr>
          <w:p w14:paraId="102D686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боковым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отвалом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90B07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71AF4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w:t>
            </w:r>
          </w:p>
        </w:tc>
        <w:tc>
          <w:tcPr>
            <w:tcW w:w="1167" w:type="dxa"/>
            <w:tcBorders>
              <w:top w:val="nil"/>
              <w:left w:val="nil"/>
              <w:bottom w:val="single" w:sz="4" w:space="0" w:color="auto"/>
              <w:right w:val="single" w:sz="4" w:space="0" w:color="auto"/>
            </w:tcBorders>
            <w:vAlign w:val="bottom"/>
            <w:hideMark/>
          </w:tcPr>
          <w:p w14:paraId="601892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29BB866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11,883.00 </w:t>
            </w:r>
          </w:p>
        </w:tc>
        <w:tc>
          <w:tcPr>
            <w:tcW w:w="222" w:type="dxa"/>
            <w:gridSpan w:val="2"/>
            <w:vAlign w:val="center"/>
            <w:hideMark/>
          </w:tcPr>
          <w:p w14:paraId="1A1F6945" w14:textId="77777777" w:rsidR="000D75FB" w:rsidRPr="000D75FB" w:rsidRDefault="000D75FB" w:rsidP="000D75FB">
            <w:pPr>
              <w:rPr>
                <w:sz w:val="20"/>
                <w:szCs w:val="20"/>
                <w:lang w:val="en-US" w:eastAsia="en-US" w:bidi="ar-SA"/>
              </w:rPr>
            </w:pPr>
          </w:p>
        </w:tc>
      </w:tr>
      <w:tr w:rsidR="000D75FB" w:rsidRPr="000D75FB" w14:paraId="063EE9FC" w14:textId="77777777" w:rsidTr="000D75FB">
        <w:trPr>
          <w:gridAfter w:val="1"/>
          <w:wAfter w:w="8" w:type="dxa"/>
          <w:trHeight w:val="960"/>
        </w:trPr>
        <w:tc>
          <w:tcPr>
            <w:tcW w:w="517" w:type="dxa"/>
            <w:tcBorders>
              <w:top w:val="nil"/>
              <w:left w:val="single" w:sz="4" w:space="0" w:color="auto"/>
              <w:bottom w:val="single" w:sz="4" w:space="0" w:color="auto"/>
              <w:right w:val="single" w:sz="4" w:space="0" w:color="auto"/>
            </w:tcBorders>
            <w:vAlign w:val="center"/>
            <w:hideMark/>
          </w:tcPr>
          <w:p w14:paraId="6B7D92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w:t>
            </w:r>
          </w:p>
        </w:tc>
        <w:tc>
          <w:tcPr>
            <w:tcW w:w="4248" w:type="dxa"/>
            <w:tcBorders>
              <w:top w:val="nil"/>
              <w:left w:val="nil"/>
              <w:bottom w:val="single" w:sz="4" w:space="0" w:color="auto"/>
              <w:right w:val="single" w:sz="4" w:space="0" w:color="auto"/>
            </w:tcBorders>
            <w:vAlign w:val="center"/>
            <w:hideMark/>
          </w:tcPr>
          <w:p w14:paraId="4B78EF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канала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III</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8</w:t>
            </w:r>
            <w:r w:rsidRPr="000D75FB">
              <w:rPr>
                <w:rFonts w:ascii="Calibri" w:hAnsi="Calibri" w:cs="Calibri"/>
                <w:sz w:val="18"/>
                <w:szCs w:val="18"/>
                <w:lang w:eastAsia="en-US" w:bidi="ar-SA"/>
              </w:rPr>
              <w:t>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798E7D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A6DF1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177.800</w:t>
            </w:r>
          </w:p>
        </w:tc>
        <w:tc>
          <w:tcPr>
            <w:tcW w:w="1167" w:type="dxa"/>
            <w:tcBorders>
              <w:top w:val="nil"/>
              <w:left w:val="nil"/>
              <w:bottom w:val="single" w:sz="4" w:space="0" w:color="auto"/>
              <w:right w:val="single" w:sz="4" w:space="0" w:color="auto"/>
            </w:tcBorders>
            <w:vAlign w:val="bottom"/>
            <w:hideMark/>
          </w:tcPr>
          <w:p w14:paraId="16CDD2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71201AB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116,459.00 </w:t>
            </w:r>
          </w:p>
        </w:tc>
        <w:tc>
          <w:tcPr>
            <w:tcW w:w="222" w:type="dxa"/>
            <w:gridSpan w:val="2"/>
            <w:vAlign w:val="center"/>
            <w:hideMark/>
          </w:tcPr>
          <w:p w14:paraId="77AEC16A" w14:textId="77777777" w:rsidR="000D75FB" w:rsidRPr="000D75FB" w:rsidRDefault="000D75FB" w:rsidP="000D75FB">
            <w:pPr>
              <w:rPr>
                <w:sz w:val="20"/>
                <w:szCs w:val="20"/>
                <w:lang w:val="en-US" w:eastAsia="en-US" w:bidi="ar-SA"/>
              </w:rPr>
            </w:pPr>
          </w:p>
        </w:tc>
      </w:tr>
      <w:tr w:rsidR="000D75FB" w:rsidRPr="000D75FB" w14:paraId="13CDCB34"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36A320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105</w:t>
            </w:r>
          </w:p>
        </w:tc>
        <w:tc>
          <w:tcPr>
            <w:tcW w:w="4248" w:type="dxa"/>
            <w:tcBorders>
              <w:top w:val="nil"/>
              <w:left w:val="nil"/>
              <w:bottom w:val="single" w:sz="4" w:space="0" w:color="auto"/>
              <w:right w:val="single" w:sz="4" w:space="0" w:color="auto"/>
            </w:tcBorders>
            <w:vAlign w:val="center"/>
            <w:hideMark/>
          </w:tcPr>
          <w:p w14:paraId="2B1D9C5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2A03F93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57DA3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302.260</w:t>
            </w:r>
          </w:p>
        </w:tc>
        <w:tc>
          <w:tcPr>
            <w:tcW w:w="1167" w:type="dxa"/>
            <w:tcBorders>
              <w:top w:val="nil"/>
              <w:left w:val="nil"/>
              <w:bottom w:val="single" w:sz="4" w:space="0" w:color="auto"/>
              <w:right w:val="single" w:sz="4" w:space="0" w:color="auto"/>
            </w:tcBorders>
            <w:vAlign w:val="bottom"/>
            <w:hideMark/>
          </w:tcPr>
          <w:p w14:paraId="6FF564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3430773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1,215,689.72 </w:t>
            </w:r>
          </w:p>
        </w:tc>
        <w:tc>
          <w:tcPr>
            <w:tcW w:w="222" w:type="dxa"/>
            <w:gridSpan w:val="2"/>
            <w:vAlign w:val="center"/>
            <w:hideMark/>
          </w:tcPr>
          <w:p w14:paraId="425A0DBC" w14:textId="77777777" w:rsidR="000D75FB" w:rsidRPr="000D75FB" w:rsidRDefault="000D75FB" w:rsidP="000D75FB">
            <w:pPr>
              <w:rPr>
                <w:sz w:val="20"/>
                <w:szCs w:val="20"/>
                <w:lang w:val="en-US" w:eastAsia="en-US" w:bidi="ar-SA"/>
              </w:rPr>
            </w:pPr>
          </w:p>
        </w:tc>
      </w:tr>
      <w:tr w:rsidR="000D75FB" w:rsidRPr="000D75FB" w14:paraId="04EDDE42"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58F93E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w:t>
            </w:r>
          </w:p>
        </w:tc>
        <w:tc>
          <w:tcPr>
            <w:tcW w:w="4248" w:type="dxa"/>
            <w:tcBorders>
              <w:top w:val="nil"/>
              <w:left w:val="nil"/>
              <w:bottom w:val="single" w:sz="4" w:space="0" w:color="auto"/>
              <w:right w:val="single" w:sz="4" w:space="0" w:color="auto"/>
            </w:tcBorders>
            <w:vAlign w:val="center"/>
            <w:hideMark/>
          </w:tcPr>
          <w:p w14:paraId="6CE20EC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Работы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после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транспортировки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свалку</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375CBFE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C3BE1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177.800</w:t>
            </w:r>
          </w:p>
        </w:tc>
        <w:tc>
          <w:tcPr>
            <w:tcW w:w="1167" w:type="dxa"/>
            <w:tcBorders>
              <w:top w:val="nil"/>
              <w:left w:val="nil"/>
              <w:bottom w:val="single" w:sz="4" w:space="0" w:color="auto"/>
              <w:right w:val="single" w:sz="4" w:space="0" w:color="auto"/>
            </w:tcBorders>
            <w:vAlign w:val="bottom"/>
            <w:hideMark/>
          </w:tcPr>
          <w:p w14:paraId="205090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4DB9656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9,067.80 </w:t>
            </w:r>
          </w:p>
        </w:tc>
        <w:tc>
          <w:tcPr>
            <w:tcW w:w="222" w:type="dxa"/>
            <w:gridSpan w:val="2"/>
            <w:vAlign w:val="center"/>
            <w:hideMark/>
          </w:tcPr>
          <w:p w14:paraId="5C74B919" w14:textId="77777777" w:rsidR="000D75FB" w:rsidRPr="000D75FB" w:rsidRDefault="000D75FB" w:rsidP="000D75FB">
            <w:pPr>
              <w:rPr>
                <w:sz w:val="20"/>
                <w:szCs w:val="20"/>
                <w:lang w:val="en-US" w:eastAsia="en-US" w:bidi="ar-SA"/>
              </w:rPr>
            </w:pPr>
          </w:p>
        </w:tc>
      </w:tr>
      <w:tr w:rsidR="000D75FB" w:rsidRPr="000D75FB" w14:paraId="24C1C483" w14:textId="77777777" w:rsidTr="000D75FB">
        <w:trPr>
          <w:gridAfter w:val="1"/>
          <w:wAfter w:w="8" w:type="dxa"/>
          <w:trHeight w:val="1035"/>
        </w:trPr>
        <w:tc>
          <w:tcPr>
            <w:tcW w:w="517" w:type="dxa"/>
            <w:tcBorders>
              <w:top w:val="nil"/>
              <w:left w:val="single" w:sz="4" w:space="0" w:color="auto"/>
              <w:bottom w:val="single" w:sz="4" w:space="0" w:color="auto"/>
              <w:right w:val="single" w:sz="4" w:space="0" w:color="auto"/>
            </w:tcBorders>
            <w:vAlign w:val="center"/>
            <w:hideMark/>
          </w:tcPr>
          <w:p w14:paraId="34744C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w:t>
            </w:r>
          </w:p>
        </w:tc>
        <w:tc>
          <w:tcPr>
            <w:tcW w:w="4248" w:type="dxa"/>
            <w:tcBorders>
              <w:top w:val="nil"/>
              <w:left w:val="nil"/>
              <w:bottom w:val="single" w:sz="4" w:space="0" w:color="auto"/>
              <w:right w:val="single" w:sz="4" w:space="0" w:color="auto"/>
            </w:tcBorders>
            <w:vAlign w:val="center"/>
            <w:hideMark/>
          </w:tcPr>
          <w:p w14:paraId="6C9CA35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дренажного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откосах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отсыпку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0,65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 xml:space="preserve">3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5032ED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CCAC6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22.500</w:t>
            </w:r>
          </w:p>
        </w:tc>
        <w:tc>
          <w:tcPr>
            <w:tcW w:w="1167" w:type="dxa"/>
            <w:tcBorders>
              <w:top w:val="nil"/>
              <w:left w:val="nil"/>
              <w:bottom w:val="single" w:sz="4" w:space="0" w:color="auto"/>
              <w:right w:val="single" w:sz="4" w:space="0" w:color="auto"/>
            </w:tcBorders>
            <w:vAlign w:val="bottom"/>
            <w:hideMark/>
          </w:tcPr>
          <w:p w14:paraId="1A3FA1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163059C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14,737.50 </w:t>
            </w:r>
          </w:p>
        </w:tc>
        <w:tc>
          <w:tcPr>
            <w:tcW w:w="222" w:type="dxa"/>
            <w:gridSpan w:val="2"/>
            <w:vAlign w:val="center"/>
            <w:hideMark/>
          </w:tcPr>
          <w:p w14:paraId="57EFC768" w14:textId="77777777" w:rsidR="000D75FB" w:rsidRPr="000D75FB" w:rsidRDefault="000D75FB" w:rsidP="000D75FB">
            <w:pPr>
              <w:rPr>
                <w:sz w:val="20"/>
                <w:szCs w:val="20"/>
                <w:lang w:val="en-US" w:eastAsia="en-US" w:bidi="ar-SA"/>
              </w:rPr>
            </w:pPr>
          </w:p>
        </w:tc>
      </w:tr>
      <w:tr w:rsidR="000D75FB" w:rsidRPr="000D75FB" w14:paraId="3384C7BC"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389CA65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w:t>
            </w:r>
          </w:p>
        </w:tc>
        <w:tc>
          <w:tcPr>
            <w:tcW w:w="4248" w:type="dxa"/>
            <w:tcBorders>
              <w:top w:val="nil"/>
              <w:left w:val="nil"/>
              <w:bottom w:val="single" w:sz="4" w:space="0" w:color="auto"/>
              <w:right w:val="single" w:sz="4" w:space="0" w:color="auto"/>
            </w:tcBorders>
            <w:vAlign w:val="center"/>
            <w:hideMark/>
          </w:tcPr>
          <w:p w14:paraId="6CA7104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свалке</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6028737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0AE2B0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38.200</w:t>
            </w:r>
          </w:p>
        </w:tc>
        <w:tc>
          <w:tcPr>
            <w:tcW w:w="1167" w:type="dxa"/>
            <w:tcBorders>
              <w:top w:val="nil"/>
              <w:left w:val="nil"/>
              <w:bottom w:val="single" w:sz="4" w:space="0" w:color="auto"/>
              <w:right w:val="single" w:sz="4" w:space="0" w:color="auto"/>
            </w:tcBorders>
            <w:vAlign w:val="bottom"/>
            <w:hideMark/>
          </w:tcPr>
          <w:p w14:paraId="358EFD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3020.00</w:t>
            </w:r>
          </w:p>
        </w:tc>
        <w:tc>
          <w:tcPr>
            <w:tcW w:w="1980" w:type="dxa"/>
            <w:tcBorders>
              <w:top w:val="nil"/>
              <w:left w:val="nil"/>
              <w:bottom w:val="single" w:sz="4" w:space="0" w:color="auto"/>
              <w:right w:val="single" w:sz="4" w:space="0" w:color="auto"/>
            </w:tcBorders>
            <w:vAlign w:val="bottom"/>
            <w:hideMark/>
          </w:tcPr>
          <w:p w14:paraId="49AD862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115,364.00 </w:t>
            </w:r>
          </w:p>
        </w:tc>
        <w:tc>
          <w:tcPr>
            <w:tcW w:w="222" w:type="dxa"/>
            <w:gridSpan w:val="2"/>
            <w:vAlign w:val="center"/>
            <w:hideMark/>
          </w:tcPr>
          <w:p w14:paraId="2100B74D" w14:textId="77777777" w:rsidR="000D75FB" w:rsidRPr="000D75FB" w:rsidRDefault="000D75FB" w:rsidP="000D75FB">
            <w:pPr>
              <w:rPr>
                <w:sz w:val="20"/>
                <w:szCs w:val="20"/>
                <w:lang w:val="en-US" w:eastAsia="en-US" w:bidi="ar-SA"/>
              </w:rPr>
            </w:pPr>
          </w:p>
        </w:tc>
      </w:tr>
      <w:tr w:rsidR="000D75FB" w:rsidRPr="000D75FB" w14:paraId="29F083A6"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07EF4B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w:t>
            </w:r>
          </w:p>
        </w:tc>
        <w:tc>
          <w:tcPr>
            <w:tcW w:w="4248" w:type="dxa"/>
            <w:tcBorders>
              <w:top w:val="nil"/>
              <w:left w:val="nil"/>
              <w:bottom w:val="single" w:sz="4" w:space="0" w:color="auto"/>
              <w:right w:val="single" w:sz="4" w:space="0" w:color="auto"/>
            </w:tcBorders>
            <w:vAlign w:val="center"/>
            <w:hideMark/>
          </w:tcPr>
          <w:p w14:paraId="021FA7D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137797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DF0C8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17.780</w:t>
            </w:r>
          </w:p>
        </w:tc>
        <w:tc>
          <w:tcPr>
            <w:tcW w:w="1167" w:type="dxa"/>
            <w:tcBorders>
              <w:top w:val="nil"/>
              <w:left w:val="nil"/>
              <w:bottom w:val="single" w:sz="4" w:space="0" w:color="auto"/>
              <w:right w:val="single" w:sz="4" w:space="0" w:color="auto"/>
            </w:tcBorders>
            <w:vAlign w:val="bottom"/>
            <w:hideMark/>
          </w:tcPr>
          <w:p w14:paraId="495693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12156.00</w:t>
            </w:r>
          </w:p>
        </w:tc>
        <w:tc>
          <w:tcPr>
            <w:tcW w:w="1980" w:type="dxa"/>
            <w:tcBorders>
              <w:top w:val="nil"/>
              <w:left w:val="nil"/>
              <w:bottom w:val="single" w:sz="4" w:space="0" w:color="auto"/>
              <w:right w:val="single" w:sz="4" w:space="0" w:color="auto"/>
            </w:tcBorders>
            <w:vAlign w:val="bottom"/>
            <w:hideMark/>
          </w:tcPr>
          <w:p w14:paraId="1961135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216,133.68 </w:t>
            </w:r>
          </w:p>
        </w:tc>
        <w:tc>
          <w:tcPr>
            <w:tcW w:w="222" w:type="dxa"/>
            <w:gridSpan w:val="2"/>
            <w:vAlign w:val="center"/>
            <w:hideMark/>
          </w:tcPr>
          <w:p w14:paraId="3C307475" w14:textId="77777777" w:rsidR="000D75FB" w:rsidRPr="000D75FB" w:rsidRDefault="000D75FB" w:rsidP="000D75FB">
            <w:pPr>
              <w:rPr>
                <w:sz w:val="20"/>
                <w:szCs w:val="20"/>
                <w:lang w:val="en-US" w:eastAsia="en-US" w:bidi="ar-SA"/>
              </w:rPr>
            </w:pPr>
          </w:p>
        </w:tc>
      </w:tr>
      <w:tr w:rsidR="000D75FB" w:rsidRPr="000D75FB" w14:paraId="20C3EB24"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0AF734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w:t>
            </w:r>
          </w:p>
        </w:tc>
        <w:tc>
          <w:tcPr>
            <w:tcW w:w="4248" w:type="dxa"/>
            <w:tcBorders>
              <w:top w:val="nil"/>
              <w:left w:val="nil"/>
              <w:bottom w:val="single" w:sz="4" w:space="0" w:color="auto"/>
              <w:right w:val="single" w:sz="4" w:space="0" w:color="auto"/>
            </w:tcBorders>
            <w:vAlign w:val="center"/>
            <w:hideMark/>
          </w:tcPr>
          <w:p w14:paraId="489E1BE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219*5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74A1540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6C211B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254.000</w:t>
            </w:r>
          </w:p>
        </w:tc>
        <w:tc>
          <w:tcPr>
            <w:tcW w:w="1167" w:type="dxa"/>
            <w:tcBorders>
              <w:top w:val="nil"/>
              <w:left w:val="nil"/>
              <w:bottom w:val="single" w:sz="4" w:space="0" w:color="auto"/>
              <w:right w:val="single" w:sz="4" w:space="0" w:color="auto"/>
            </w:tcBorders>
            <w:vAlign w:val="bottom"/>
            <w:hideMark/>
          </w:tcPr>
          <w:p w14:paraId="4D1F8BE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17232.00</w:t>
            </w:r>
          </w:p>
        </w:tc>
        <w:tc>
          <w:tcPr>
            <w:tcW w:w="1980" w:type="dxa"/>
            <w:tcBorders>
              <w:top w:val="nil"/>
              <w:left w:val="nil"/>
              <w:bottom w:val="single" w:sz="4" w:space="0" w:color="auto"/>
              <w:right w:val="single" w:sz="4" w:space="0" w:color="auto"/>
            </w:tcBorders>
            <w:vAlign w:val="bottom"/>
            <w:hideMark/>
          </w:tcPr>
          <w:p w14:paraId="4E47813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4,376,928.00 </w:t>
            </w:r>
          </w:p>
        </w:tc>
        <w:tc>
          <w:tcPr>
            <w:tcW w:w="222" w:type="dxa"/>
            <w:gridSpan w:val="2"/>
            <w:vAlign w:val="center"/>
            <w:hideMark/>
          </w:tcPr>
          <w:p w14:paraId="28355328" w14:textId="77777777" w:rsidR="000D75FB" w:rsidRPr="000D75FB" w:rsidRDefault="000D75FB" w:rsidP="000D75FB">
            <w:pPr>
              <w:rPr>
                <w:sz w:val="20"/>
                <w:szCs w:val="20"/>
                <w:lang w:val="en-US" w:eastAsia="en-US" w:bidi="ar-SA"/>
              </w:rPr>
            </w:pPr>
          </w:p>
        </w:tc>
      </w:tr>
      <w:tr w:rsidR="000D75FB" w:rsidRPr="000D75FB" w14:paraId="7FD609A0"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vAlign w:val="center"/>
            <w:hideMark/>
          </w:tcPr>
          <w:p w14:paraId="172094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w:t>
            </w:r>
          </w:p>
        </w:tc>
        <w:tc>
          <w:tcPr>
            <w:tcW w:w="4248" w:type="dxa"/>
            <w:tcBorders>
              <w:top w:val="nil"/>
              <w:left w:val="nil"/>
              <w:bottom w:val="nil"/>
              <w:right w:val="single" w:sz="4" w:space="0" w:color="auto"/>
            </w:tcBorders>
            <w:vAlign w:val="center"/>
            <w:hideMark/>
          </w:tcPr>
          <w:p w14:paraId="57DE82F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0E53D9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41D3DE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77.200</w:t>
            </w:r>
          </w:p>
        </w:tc>
        <w:tc>
          <w:tcPr>
            <w:tcW w:w="1167" w:type="dxa"/>
            <w:tcBorders>
              <w:top w:val="nil"/>
              <w:left w:val="nil"/>
              <w:bottom w:val="single" w:sz="4" w:space="0" w:color="auto"/>
              <w:right w:val="single" w:sz="4" w:space="0" w:color="auto"/>
            </w:tcBorders>
            <w:vAlign w:val="bottom"/>
            <w:hideMark/>
          </w:tcPr>
          <w:p w14:paraId="781093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989.00</w:t>
            </w:r>
          </w:p>
        </w:tc>
        <w:tc>
          <w:tcPr>
            <w:tcW w:w="1980" w:type="dxa"/>
            <w:tcBorders>
              <w:top w:val="nil"/>
              <w:left w:val="nil"/>
              <w:bottom w:val="single" w:sz="4" w:space="0" w:color="auto"/>
              <w:right w:val="single" w:sz="4" w:space="0" w:color="auto"/>
            </w:tcBorders>
            <w:vAlign w:val="bottom"/>
            <w:hideMark/>
          </w:tcPr>
          <w:p w14:paraId="2EEC7ED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76,350.80 </w:t>
            </w:r>
          </w:p>
        </w:tc>
        <w:tc>
          <w:tcPr>
            <w:tcW w:w="222" w:type="dxa"/>
            <w:gridSpan w:val="2"/>
            <w:vAlign w:val="center"/>
            <w:hideMark/>
          </w:tcPr>
          <w:p w14:paraId="41CA1009" w14:textId="77777777" w:rsidR="000D75FB" w:rsidRPr="000D75FB" w:rsidRDefault="000D75FB" w:rsidP="000D75FB">
            <w:pPr>
              <w:rPr>
                <w:sz w:val="20"/>
                <w:szCs w:val="20"/>
                <w:lang w:val="en-US" w:eastAsia="en-US" w:bidi="ar-SA"/>
              </w:rPr>
            </w:pPr>
          </w:p>
        </w:tc>
      </w:tr>
      <w:tr w:rsidR="000D75FB" w:rsidRPr="000D75FB" w14:paraId="21A5319A"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513C2F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112</w:t>
            </w:r>
          </w:p>
        </w:tc>
        <w:tc>
          <w:tcPr>
            <w:tcW w:w="4248" w:type="dxa"/>
            <w:tcBorders>
              <w:top w:val="single" w:sz="4" w:space="0" w:color="auto"/>
              <w:left w:val="nil"/>
              <w:bottom w:val="single" w:sz="4" w:space="0" w:color="auto"/>
              <w:right w:val="single" w:sz="4" w:space="0" w:color="auto"/>
            </w:tcBorders>
            <w:vAlign w:val="center"/>
            <w:hideMark/>
          </w:tcPr>
          <w:p w14:paraId="0CFAA66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гравия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6CF4C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59BCB7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w:t>
            </w:r>
          </w:p>
        </w:tc>
        <w:tc>
          <w:tcPr>
            <w:tcW w:w="1167" w:type="dxa"/>
            <w:tcBorders>
              <w:top w:val="nil"/>
              <w:left w:val="nil"/>
              <w:bottom w:val="single" w:sz="4" w:space="0" w:color="auto"/>
              <w:right w:val="single" w:sz="4" w:space="0" w:color="auto"/>
            </w:tcBorders>
            <w:vAlign w:val="bottom"/>
            <w:hideMark/>
          </w:tcPr>
          <w:p w14:paraId="37DA72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9226.00</w:t>
            </w:r>
          </w:p>
        </w:tc>
        <w:tc>
          <w:tcPr>
            <w:tcW w:w="1980" w:type="dxa"/>
            <w:tcBorders>
              <w:top w:val="nil"/>
              <w:left w:val="nil"/>
              <w:bottom w:val="single" w:sz="4" w:space="0" w:color="auto"/>
              <w:right w:val="single" w:sz="4" w:space="0" w:color="auto"/>
            </w:tcBorders>
            <w:vAlign w:val="bottom"/>
            <w:hideMark/>
          </w:tcPr>
          <w:p w14:paraId="527A3AC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24,910.20 </w:t>
            </w:r>
          </w:p>
        </w:tc>
        <w:tc>
          <w:tcPr>
            <w:tcW w:w="222" w:type="dxa"/>
            <w:gridSpan w:val="2"/>
            <w:vAlign w:val="center"/>
            <w:hideMark/>
          </w:tcPr>
          <w:p w14:paraId="362E19EC" w14:textId="77777777" w:rsidR="000D75FB" w:rsidRPr="000D75FB" w:rsidRDefault="000D75FB" w:rsidP="000D75FB">
            <w:pPr>
              <w:rPr>
                <w:sz w:val="20"/>
                <w:szCs w:val="20"/>
                <w:lang w:val="en-US" w:eastAsia="en-US" w:bidi="ar-SA"/>
              </w:rPr>
            </w:pPr>
          </w:p>
        </w:tc>
      </w:tr>
      <w:tr w:rsidR="000D75FB" w:rsidRPr="000D75FB" w14:paraId="7BB2C968"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596CA3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113</w:t>
            </w:r>
          </w:p>
        </w:tc>
        <w:tc>
          <w:tcPr>
            <w:tcW w:w="4248" w:type="dxa"/>
            <w:tcBorders>
              <w:top w:val="nil"/>
              <w:left w:val="nil"/>
              <w:bottom w:val="nil"/>
              <w:right w:val="single" w:sz="4" w:space="0" w:color="auto"/>
            </w:tcBorders>
            <w:vAlign w:val="center"/>
            <w:hideMark/>
          </w:tcPr>
          <w:p w14:paraId="37CE4AA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круглого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смотрового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элементов</w:t>
            </w:r>
            <w:r w:rsidRPr="000D75FB">
              <w:rPr>
                <w:rFonts w:ascii="Arial Armenian" w:hAnsi="Arial Armenian" w:cs="Arial"/>
                <w:sz w:val="18"/>
                <w:szCs w:val="18"/>
                <w:lang w:eastAsia="en-US" w:bidi="ar-SA"/>
              </w:rPr>
              <w:t xml:space="preserve">, 1000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высота</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 xml:space="preserve">; 9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012C9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6BC81A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4.428</w:t>
            </w:r>
          </w:p>
        </w:tc>
        <w:tc>
          <w:tcPr>
            <w:tcW w:w="1167" w:type="dxa"/>
            <w:tcBorders>
              <w:top w:val="nil"/>
              <w:left w:val="nil"/>
              <w:bottom w:val="single" w:sz="4" w:space="0" w:color="auto"/>
              <w:right w:val="single" w:sz="4" w:space="0" w:color="auto"/>
            </w:tcBorders>
            <w:vAlign w:val="bottom"/>
            <w:hideMark/>
          </w:tcPr>
          <w:p w14:paraId="76BBB6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164557.00</w:t>
            </w:r>
          </w:p>
        </w:tc>
        <w:tc>
          <w:tcPr>
            <w:tcW w:w="1980" w:type="dxa"/>
            <w:tcBorders>
              <w:top w:val="nil"/>
              <w:left w:val="nil"/>
              <w:bottom w:val="single" w:sz="4" w:space="0" w:color="auto"/>
              <w:right w:val="single" w:sz="4" w:space="0" w:color="auto"/>
            </w:tcBorders>
            <w:vAlign w:val="bottom"/>
            <w:hideMark/>
          </w:tcPr>
          <w:p w14:paraId="1A5FC8C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728,658.40 </w:t>
            </w:r>
          </w:p>
        </w:tc>
        <w:tc>
          <w:tcPr>
            <w:tcW w:w="222" w:type="dxa"/>
            <w:gridSpan w:val="2"/>
            <w:vAlign w:val="center"/>
            <w:hideMark/>
          </w:tcPr>
          <w:p w14:paraId="67A68E6D" w14:textId="77777777" w:rsidR="000D75FB" w:rsidRPr="000D75FB" w:rsidRDefault="000D75FB" w:rsidP="000D75FB">
            <w:pPr>
              <w:rPr>
                <w:sz w:val="20"/>
                <w:szCs w:val="20"/>
                <w:lang w:val="en-US" w:eastAsia="en-US" w:bidi="ar-SA"/>
              </w:rPr>
            </w:pPr>
          </w:p>
        </w:tc>
      </w:tr>
      <w:tr w:rsidR="000D75FB" w:rsidRPr="000D75FB" w14:paraId="4A4FC34D"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14E584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114</w:t>
            </w:r>
          </w:p>
        </w:tc>
        <w:tc>
          <w:tcPr>
            <w:tcW w:w="4248" w:type="dxa"/>
            <w:tcBorders>
              <w:top w:val="single" w:sz="4" w:space="0" w:color="auto"/>
              <w:left w:val="nil"/>
              <w:bottom w:val="single" w:sz="4" w:space="0" w:color="auto"/>
              <w:right w:val="single" w:sz="4" w:space="0" w:color="auto"/>
            </w:tcBorders>
            <w:vAlign w:val="center"/>
            <w:hideMark/>
          </w:tcPr>
          <w:p w14:paraId="44192E1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Люк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чугунной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крышкой</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d</w:t>
            </w:r>
            <w:r w:rsidRPr="000D75FB">
              <w:rPr>
                <w:rFonts w:ascii="Arial Armenian" w:hAnsi="Arial Armenian" w:cs="Arial"/>
                <w:sz w:val="18"/>
                <w:szCs w:val="18"/>
                <w:lang w:eastAsia="en-US" w:bidi="ar-SA"/>
              </w:rPr>
              <w:t xml:space="preserve">=600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9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noWrap/>
            <w:vAlign w:val="bottom"/>
            <w:hideMark/>
          </w:tcPr>
          <w:p w14:paraId="150A116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single" w:sz="4" w:space="0" w:color="auto"/>
              <w:right w:val="single" w:sz="4" w:space="0" w:color="auto"/>
            </w:tcBorders>
            <w:vAlign w:val="bottom"/>
            <w:hideMark/>
          </w:tcPr>
          <w:p w14:paraId="3E4A8F9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4D7327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145501.00</w:t>
            </w:r>
          </w:p>
        </w:tc>
        <w:tc>
          <w:tcPr>
            <w:tcW w:w="1980" w:type="dxa"/>
            <w:tcBorders>
              <w:top w:val="nil"/>
              <w:left w:val="nil"/>
              <w:bottom w:val="single" w:sz="4" w:space="0" w:color="auto"/>
              <w:right w:val="single" w:sz="4" w:space="0" w:color="auto"/>
            </w:tcBorders>
            <w:vAlign w:val="bottom"/>
            <w:hideMark/>
          </w:tcPr>
          <w:p w14:paraId="55CFEFB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1,309,509.00 </w:t>
            </w:r>
          </w:p>
        </w:tc>
        <w:tc>
          <w:tcPr>
            <w:tcW w:w="222" w:type="dxa"/>
            <w:gridSpan w:val="2"/>
            <w:vAlign w:val="center"/>
            <w:hideMark/>
          </w:tcPr>
          <w:p w14:paraId="252CFF6D" w14:textId="77777777" w:rsidR="000D75FB" w:rsidRPr="000D75FB" w:rsidRDefault="000D75FB" w:rsidP="000D75FB">
            <w:pPr>
              <w:rPr>
                <w:sz w:val="20"/>
                <w:szCs w:val="20"/>
                <w:lang w:val="en-US" w:eastAsia="en-US" w:bidi="ar-SA"/>
              </w:rPr>
            </w:pPr>
          </w:p>
        </w:tc>
      </w:tr>
      <w:tr w:rsidR="000D75FB" w:rsidRPr="000D75FB" w14:paraId="4BD58C9B"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71043E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w:t>
            </w:r>
          </w:p>
        </w:tc>
        <w:tc>
          <w:tcPr>
            <w:tcW w:w="4248" w:type="dxa"/>
            <w:tcBorders>
              <w:top w:val="nil"/>
              <w:left w:val="nil"/>
              <w:bottom w:val="single" w:sz="4" w:space="0" w:color="auto"/>
              <w:right w:val="single" w:sz="4" w:space="0" w:color="auto"/>
            </w:tcBorders>
            <w:vAlign w:val="center"/>
            <w:hideMark/>
          </w:tcPr>
          <w:p w14:paraId="4ADDE8E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Прорезка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отверстий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колодцах</w:t>
            </w:r>
            <w:r w:rsidRPr="000D75FB">
              <w:rPr>
                <w:rFonts w:ascii="Arial Armenian" w:hAnsi="Arial Armenian" w:cs="Arial"/>
                <w:sz w:val="18"/>
                <w:szCs w:val="18"/>
                <w:lang w:eastAsia="en-US" w:bidi="ar-SA"/>
              </w:rPr>
              <w:t xml:space="preserve">, 350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3E3C8EE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4431B7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36.000</w:t>
            </w:r>
          </w:p>
        </w:tc>
        <w:tc>
          <w:tcPr>
            <w:tcW w:w="1167" w:type="dxa"/>
            <w:tcBorders>
              <w:top w:val="nil"/>
              <w:left w:val="nil"/>
              <w:bottom w:val="single" w:sz="4" w:space="0" w:color="auto"/>
              <w:right w:val="single" w:sz="4" w:space="0" w:color="auto"/>
            </w:tcBorders>
            <w:vAlign w:val="bottom"/>
            <w:hideMark/>
          </w:tcPr>
          <w:p w14:paraId="0D81A5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540.00</w:t>
            </w:r>
          </w:p>
        </w:tc>
        <w:tc>
          <w:tcPr>
            <w:tcW w:w="1980" w:type="dxa"/>
            <w:tcBorders>
              <w:top w:val="nil"/>
              <w:left w:val="nil"/>
              <w:bottom w:val="single" w:sz="4" w:space="0" w:color="auto"/>
              <w:right w:val="single" w:sz="4" w:space="0" w:color="auto"/>
            </w:tcBorders>
            <w:vAlign w:val="bottom"/>
            <w:hideMark/>
          </w:tcPr>
          <w:p w14:paraId="41B6463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19,440.00 </w:t>
            </w:r>
          </w:p>
        </w:tc>
        <w:tc>
          <w:tcPr>
            <w:tcW w:w="222" w:type="dxa"/>
            <w:gridSpan w:val="2"/>
            <w:vAlign w:val="center"/>
            <w:hideMark/>
          </w:tcPr>
          <w:p w14:paraId="08AF6580" w14:textId="77777777" w:rsidR="000D75FB" w:rsidRPr="000D75FB" w:rsidRDefault="000D75FB" w:rsidP="000D75FB">
            <w:pPr>
              <w:rPr>
                <w:sz w:val="20"/>
                <w:szCs w:val="20"/>
                <w:lang w:val="en-US" w:eastAsia="en-US" w:bidi="ar-SA"/>
              </w:rPr>
            </w:pPr>
          </w:p>
        </w:tc>
      </w:tr>
      <w:tr w:rsidR="000D75FB" w:rsidRPr="000D75FB" w14:paraId="255DFE69"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5A7FFD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116</w:t>
            </w:r>
          </w:p>
        </w:tc>
        <w:tc>
          <w:tcPr>
            <w:tcW w:w="4248" w:type="dxa"/>
            <w:tcBorders>
              <w:top w:val="nil"/>
              <w:left w:val="nil"/>
              <w:bottom w:val="single" w:sz="4" w:space="0" w:color="auto"/>
              <w:right w:val="single" w:sz="4" w:space="0" w:color="auto"/>
            </w:tcBorders>
            <w:vAlign w:val="center"/>
            <w:hideMark/>
          </w:tcPr>
          <w:p w14:paraId="7B2C5C7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Обратная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канализации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помощью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6FE3C9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0AC60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22.500</w:t>
            </w:r>
          </w:p>
        </w:tc>
        <w:tc>
          <w:tcPr>
            <w:tcW w:w="1167" w:type="dxa"/>
            <w:tcBorders>
              <w:top w:val="nil"/>
              <w:left w:val="nil"/>
              <w:bottom w:val="single" w:sz="4" w:space="0" w:color="auto"/>
              <w:right w:val="single" w:sz="4" w:space="0" w:color="auto"/>
            </w:tcBorders>
            <w:vAlign w:val="bottom"/>
            <w:hideMark/>
          </w:tcPr>
          <w:p w14:paraId="3FFF47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w:t>
            </w:r>
          </w:p>
        </w:tc>
        <w:tc>
          <w:tcPr>
            <w:tcW w:w="1980" w:type="dxa"/>
            <w:tcBorders>
              <w:top w:val="nil"/>
              <w:left w:val="nil"/>
              <w:bottom w:val="single" w:sz="4" w:space="0" w:color="auto"/>
              <w:right w:val="single" w:sz="4" w:space="0" w:color="auto"/>
            </w:tcBorders>
            <w:vAlign w:val="bottom"/>
            <w:hideMark/>
          </w:tcPr>
          <w:p w14:paraId="3F60FF4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2,317.50 </w:t>
            </w:r>
          </w:p>
        </w:tc>
        <w:tc>
          <w:tcPr>
            <w:tcW w:w="222" w:type="dxa"/>
            <w:gridSpan w:val="2"/>
            <w:vAlign w:val="center"/>
            <w:hideMark/>
          </w:tcPr>
          <w:p w14:paraId="072EB18C" w14:textId="77777777" w:rsidR="000D75FB" w:rsidRPr="000D75FB" w:rsidRDefault="000D75FB" w:rsidP="000D75FB">
            <w:pPr>
              <w:rPr>
                <w:sz w:val="20"/>
                <w:szCs w:val="20"/>
                <w:lang w:val="en-US" w:eastAsia="en-US" w:bidi="ar-SA"/>
              </w:rPr>
            </w:pPr>
          </w:p>
        </w:tc>
      </w:tr>
      <w:tr w:rsidR="000D75FB" w:rsidRPr="000D75FB" w14:paraId="729E0ABD"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21F5BE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117</w:t>
            </w:r>
          </w:p>
        </w:tc>
        <w:tc>
          <w:tcPr>
            <w:tcW w:w="4248" w:type="dxa"/>
            <w:tcBorders>
              <w:top w:val="nil"/>
              <w:left w:val="nil"/>
              <w:bottom w:val="single" w:sz="4" w:space="0" w:color="auto"/>
              <w:right w:val="single" w:sz="4" w:space="0" w:color="auto"/>
            </w:tcBorders>
            <w:vAlign w:val="center"/>
            <w:hideMark/>
          </w:tcPr>
          <w:p w14:paraId="6B9E56E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Уплотнение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слоями</w:t>
            </w:r>
            <w:r w:rsidRPr="000D75FB">
              <w:rPr>
                <w:rFonts w:ascii="Arial Armenian" w:hAnsi="Arial Armenian" w:cs="Arial"/>
                <w:sz w:val="18"/>
                <w:szCs w:val="18"/>
                <w:lang w:eastAsia="en-US" w:bidi="ar-SA"/>
              </w:rPr>
              <w:t xml:space="preserve"> 3 </w:t>
            </w:r>
            <w:r w:rsidRPr="000D75FB">
              <w:rPr>
                <w:rFonts w:ascii="Calibri" w:hAnsi="Calibri" w:cs="Calibri"/>
                <w:sz w:val="18"/>
                <w:szCs w:val="18"/>
                <w:lang w:eastAsia="en-US" w:bidi="ar-SA"/>
              </w:rPr>
              <w:t>раза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4792C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7B098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22.500</w:t>
            </w:r>
          </w:p>
        </w:tc>
        <w:tc>
          <w:tcPr>
            <w:tcW w:w="1167" w:type="dxa"/>
            <w:tcBorders>
              <w:top w:val="nil"/>
              <w:left w:val="nil"/>
              <w:bottom w:val="single" w:sz="4" w:space="0" w:color="auto"/>
              <w:right w:val="single" w:sz="4" w:space="0" w:color="auto"/>
            </w:tcBorders>
            <w:vAlign w:val="bottom"/>
            <w:hideMark/>
          </w:tcPr>
          <w:p w14:paraId="3CC862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463.00</w:t>
            </w:r>
          </w:p>
        </w:tc>
        <w:tc>
          <w:tcPr>
            <w:tcW w:w="1980" w:type="dxa"/>
            <w:tcBorders>
              <w:top w:val="nil"/>
              <w:left w:val="nil"/>
              <w:bottom w:val="single" w:sz="4" w:space="0" w:color="auto"/>
              <w:right w:val="single" w:sz="4" w:space="0" w:color="auto"/>
            </w:tcBorders>
            <w:vAlign w:val="bottom"/>
            <w:hideMark/>
          </w:tcPr>
          <w:p w14:paraId="6E7DA3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10,417.50 </w:t>
            </w:r>
          </w:p>
        </w:tc>
        <w:tc>
          <w:tcPr>
            <w:tcW w:w="222" w:type="dxa"/>
            <w:gridSpan w:val="2"/>
            <w:vAlign w:val="center"/>
            <w:hideMark/>
          </w:tcPr>
          <w:p w14:paraId="65045782" w14:textId="77777777" w:rsidR="000D75FB" w:rsidRPr="000D75FB" w:rsidRDefault="000D75FB" w:rsidP="000D75FB">
            <w:pPr>
              <w:rPr>
                <w:sz w:val="20"/>
                <w:szCs w:val="20"/>
                <w:lang w:val="en-US" w:eastAsia="en-US" w:bidi="ar-SA"/>
              </w:rPr>
            </w:pPr>
          </w:p>
        </w:tc>
      </w:tr>
      <w:tr w:rsidR="000D75FB" w:rsidRPr="000D75FB" w14:paraId="222F2774"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340EDF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w:t>
            </w:r>
          </w:p>
        </w:tc>
        <w:tc>
          <w:tcPr>
            <w:tcW w:w="4248" w:type="dxa"/>
            <w:tcBorders>
              <w:top w:val="nil"/>
              <w:left w:val="nil"/>
              <w:bottom w:val="single" w:sz="4" w:space="0" w:color="auto"/>
              <w:right w:val="single" w:sz="4" w:space="0" w:color="auto"/>
            </w:tcBorders>
            <w:vAlign w:val="center"/>
            <w:hideMark/>
          </w:tcPr>
          <w:p w14:paraId="39ACD87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Увлажнение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объеме</w:t>
            </w:r>
            <w:r w:rsidRPr="000D75FB">
              <w:rPr>
                <w:rFonts w:ascii="Arial Armenian" w:hAnsi="Arial Armenian" w:cs="Arial"/>
                <w:sz w:val="18"/>
                <w:szCs w:val="18"/>
                <w:lang w:eastAsia="en-US" w:bidi="ar-SA"/>
              </w:rPr>
              <w:t xml:space="preserve"> 30% </w:t>
            </w:r>
            <w:r w:rsidRPr="000D75FB">
              <w:rPr>
                <w:rFonts w:ascii="Calibri" w:hAnsi="Calibri" w:cs="Calibri"/>
                <w:sz w:val="18"/>
                <w:szCs w:val="18"/>
                <w:lang w:eastAsia="en-US" w:bidi="ar-SA"/>
              </w:rPr>
              <w:t>от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засыпки</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36F87B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5B476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6.750</w:t>
            </w:r>
          </w:p>
        </w:tc>
        <w:tc>
          <w:tcPr>
            <w:tcW w:w="1167" w:type="dxa"/>
            <w:tcBorders>
              <w:top w:val="nil"/>
              <w:left w:val="nil"/>
              <w:bottom w:val="single" w:sz="4" w:space="0" w:color="auto"/>
              <w:right w:val="single" w:sz="4" w:space="0" w:color="auto"/>
            </w:tcBorders>
            <w:vAlign w:val="bottom"/>
            <w:hideMark/>
          </w:tcPr>
          <w:p w14:paraId="273B5B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373.00</w:t>
            </w:r>
          </w:p>
        </w:tc>
        <w:tc>
          <w:tcPr>
            <w:tcW w:w="1980" w:type="dxa"/>
            <w:tcBorders>
              <w:top w:val="nil"/>
              <w:left w:val="nil"/>
              <w:bottom w:val="single" w:sz="4" w:space="0" w:color="auto"/>
              <w:right w:val="single" w:sz="4" w:space="0" w:color="auto"/>
            </w:tcBorders>
            <w:vAlign w:val="bottom"/>
            <w:hideMark/>
          </w:tcPr>
          <w:p w14:paraId="2B3F2FA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2,517.75 </w:t>
            </w:r>
          </w:p>
        </w:tc>
        <w:tc>
          <w:tcPr>
            <w:tcW w:w="222" w:type="dxa"/>
            <w:gridSpan w:val="2"/>
            <w:vAlign w:val="center"/>
            <w:hideMark/>
          </w:tcPr>
          <w:p w14:paraId="32131C3D" w14:textId="77777777" w:rsidR="000D75FB" w:rsidRPr="000D75FB" w:rsidRDefault="000D75FB" w:rsidP="000D75FB">
            <w:pPr>
              <w:rPr>
                <w:sz w:val="20"/>
                <w:szCs w:val="20"/>
                <w:lang w:val="en-US" w:eastAsia="en-US" w:bidi="ar-SA"/>
              </w:rPr>
            </w:pPr>
          </w:p>
        </w:tc>
      </w:tr>
      <w:tr w:rsidR="000D75FB" w:rsidRPr="000D75FB" w14:paraId="16CDA94D"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060958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119</w:t>
            </w:r>
          </w:p>
        </w:tc>
        <w:tc>
          <w:tcPr>
            <w:tcW w:w="4248" w:type="dxa"/>
            <w:tcBorders>
              <w:top w:val="nil"/>
              <w:left w:val="nil"/>
              <w:bottom w:val="single" w:sz="4" w:space="0" w:color="auto"/>
              <w:right w:val="single" w:sz="4" w:space="0" w:color="auto"/>
            </w:tcBorders>
            <w:vAlign w:val="center"/>
            <w:hideMark/>
          </w:tcPr>
          <w:p w14:paraId="2F84769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Обратная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колодцев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7C666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15EFE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24.000</w:t>
            </w:r>
          </w:p>
        </w:tc>
        <w:tc>
          <w:tcPr>
            <w:tcW w:w="1167" w:type="dxa"/>
            <w:tcBorders>
              <w:top w:val="nil"/>
              <w:left w:val="nil"/>
              <w:bottom w:val="single" w:sz="4" w:space="0" w:color="auto"/>
              <w:right w:val="single" w:sz="4" w:space="0" w:color="auto"/>
            </w:tcBorders>
            <w:vAlign w:val="bottom"/>
            <w:hideMark/>
          </w:tcPr>
          <w:p w14:paraId="1448F4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w:t>
            </w:r>
          </w:p>
        </w:tc>
        <w:tc>
          <w:tcPr>
            <w:tcW w:w="1980" w:type="dxa"/>
            <w:tcBorders>
              <w:top w:val="nil"/>
              <w:left w:val="nil"/>
              <w:bottom w:val="single" w:sz="4" w:space="0" w:color="auto"/>
              <w:right w:val="single" w:sz="4" w:space="0" w:color="auto"/>
            </w:tcBorders>
            <w:vAlign w:val="bottom"/>
            <w:hideMark/>
          </w:tcPr>
          <w:p w14:paraId="4DCC9CF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2,472.00 </w:t>
            </w:r>
          </w:p>
        </w:tc>
        <w:tc>
          <w:tcPr>
            <w:tcW w:w="222" w:type="dxa"/>
            <w:gridSpan w:val="2"/>
            <w:vAlign w:val="center"/>
            <w:hideMark/>
          </w:tcPr>
          <w:p w14:paraId="3DAFA805" w14:textId="77777777" w:rsidR="000D75FB" w:rsidRPr="000D75FB" w:rsidRDefault="000D75FB" w:rsidP="000D75FB">
            <w:pPr>
              <w:rPr>
                <w:sz w:val="20"/>
                <w:szCs w:val="20"/>
                <w:lang w:val="en-US" w:eastAsia="en-US" w:bidi="ar-SA"/>
              </w:rPr>
            </w:pPr>
          </w:p>
        </w:tc>
      </w:tr>
      <w:tr w:rsidR="000D75FB" w:rsidRPr="000D75FB" w14:paraId="4E95015D"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6AE4AE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120</w:t>
            </w:r>
          </w:p>
        </w:tc>
        <w:tc>
          <w:tcPr>
            <w:tcW w:w="4248" w:type="dxa"/>
            <w:tcBorders>
              <w:top w:val="nil"/>
              <w:left w:val="nil"/>
              <w:bottom w:val="single" w:sz="4" w:space="0" w:color="auto"/>
              <w:right w:val="single" w:sz="4" w:space="0" w:color="auto"/>
            </w:tcBorders>
            <w:vAlign w:val="center"/>
            <w:hideMark/>
          </w:tcPr>
          <w:p w14:paraId="6207B2A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Обратная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колодцев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5C5C98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75890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w:t>
            </w:r>
          </w:p>
        </w:tc>
        <w:tc>
          <w:tcPr>
            <w:tcW w:w="1167" w:type="dxa"/>
            <w:tcBorders>
              <w:top w:val="nil"/>
              <w:left w:val="nil"/>
              <w:bottom w:val="single" w:sz="4" w:space="0" w:color="auto"/>
              <w:right w:val="single" w:sz="4" w:space="0" w:color="auto"/>
            </w:tcBorders>
            <w:vAlign w:val="bottom"/>
            <w:hideMark/>
          </w:tcPr>
          <w:p w14:paraId="4BA70F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1786.00</w:t>
            </w:r>
          </w:p>
        </w:tc>
        <w:tc>
          <w:tcPr>
            <w:tcW w:w="1980" w:type="dxa"/>
            <w:tcBorders>
              <w:top w:val="nil"/>
              <w:left w:val="nil"/>
              <w:bottom w:val="single" w:sz="4" w:space="0" w:color="auto"/>
              <w:right w:val="single" w:sz="4" w:space="0" w:color="auto"/>
            </w:tcBorders>
            <w:vAlign w:val="bottom"/>
            <w:hideMark/>
          </w:tcPr>
          <w:p w14:paraId="6319319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6,072.40 </w:t>
            </w:r>
          </w:p>
        </w:tc>
        <w:tc>
          <w:tcPr>
            <w:tcW w:w="222" w:type="dxa"/>
            <w:gridSpan w:val="2"/>
            <w:vAlign w:val="center"/>
            <w:hideMark/>
          </w:tcPr>
          <w:p w14:paraId="589105B6" w14:textId="77777777" w:rsidR="000D75FB" w:rsidRPr="000D75FB" w:rsidRDefault="000D75FB" w:rsidP="000D75FB">
            <w:pPr>
              <w:rPr>
                <w:sz w:val="20"/>
                <w:szCs w:val="20"/>
                <w:lang w:val="en-US" w:eastAsia="en-US" w:bidi="ar-SA"/>
              </w:rPr>
            </w:pPr>
          </w:p>
        </w:tc>
      </w:tr>
      <w:tr w:rsidR="000D75FB" w:rsidRPr="000D75FB" w14:paraId="3AF1061F"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5623C5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w:t>
            </w:r>
          </w:p>
        </w:tc>
        <w:tc>
          <w:tcPr>
            <w:tcW w:w="4248" w:type="dxa"/>
            <w:tcBorders>
              <w:top w:val="nil"/>
              <w:left w:val="nil"/>
              <w:bottom w:val="single" w:sz="4" w:space="0" w:color="auto"/>
              <w:right w:val="single" w:sz="4" w:space="0" w:color="auto"/>
            </w:tcBorders>
            <w:vAlign w:val="center"/>
            <w:hideMark/>
          </w:tcPr>
          <w:p w14:paraId="64B2344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резинового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корда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=6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shd w:val="clear" w:color="000000" w:fill="FFFFFF"/>
            <w:vAlign w:val="bottom"/>
            <w:hideMark/>
          </w:tcPr>
          <w:p w14:paraId="238CF4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кт</w:t>
            </w:r>
          </w:p>
        </w:tc>
        <w:tc>
          <w:tcPr>
            <w:tcW w:w="1067" w:type="dxa"/>
            <w:tcBorders>
              <w:top w:val="nil"/>
              <w:left w:val="nil"/>
              <w:bottom w:val="single" w:sz="4" w:space="0" w:color="auto"/>
              <w:right w:val="single" w:sz="4" w:space="0" w:color="auto"/>
            </w:tcBorders>
            <w:vAlign w:val="bottom"/>
            <w:hideMark/>
          </w:tcPr>
          <w:p w14:paraId="7197D7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693430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4252579.00</w:t>
            </w:r>
          </w:p>
        </w:tc>
        <w:tc>
          <w:tcPr>
            <w:tcW w:w="1980" w:type="dxa"/>
            <w:tcBorders>
              <w:top w:val="nil"/>
              <w:left w:val="nil"/>
              <w:bottom w:val="single" w:sz="4" w:space="0" w:color="auto"/>
              <w:right w:val="single" w:sz="4" w:space="0" w:color="auto"/>
            </w:tcBorders>
            <w:vAlign w:val="bottom"/>
            <w:hideMark/>
          </w:tcPr>
          <w:p w14:paraId="122F021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17,010,316.00 </w:t>
            </w:r>
          </w:p>
        </w:tc>
        <w:tc>
          <w:tcPr>
            <w:tcW w:w="222" w:type="dxa"/>
            <w:gridSpan w:val="2"/>
            <w:vAlign w:val="center"/>
            <w:hideMark/>
          </w:tcPr>
          <w:p w14:paraId="306F5A89" w14:textId="77777777" w:rsidR="000D75FB" w:rsidRPr="000D75FB" w:rsidRDefault="000D75FB" w:rsidP="000D75FB">
            <w:pPr>
              <w:rPr>
                <w:sz w:val="20"/>
                <w:szCs w:val="20"/>
                <w:lang w:val="en-US" w:eastAsia="en-US" w:bidi="ar-SA"/>
              </w:rPr>
            </w:pPr>
          </w:p>
        </w:tc>
      </w:tr>
      <w:tr w:rsidR="000D75FB" w:rsidRPr="000D75FB" w14:paraId="6DB0EB7B" w14:textId="77777777" w:rsidTr="000D75FB">
        <w:trPr>
          <w:gridAfter w:val="1"/>
          <w:wAfter w:w="8" w:type="dxa"/>
          <w:trHeight w:val="345"/>
        </w:trPr>
        <w:tc>
          <w:tcPr>
            <w:tcW w:w="517" w:type="dxa"/>
            <w:tcBorders>
              <w:top w:val="nil"/>
              <w:left w:val="single" w:sz="4" w:space="0" w:color="auto"/>
              <w:bottom w:val="single" w:sz="4" w:space="0" w:color="auto"/>
              <w:right w:val="single" w:sz="4" w:space="0" w:color="auto"/>
            </w:tcBorders>
            <w:hideMark/>
          </w:tcPr>
          <w:p w14:paraId="4B84B0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3C78AA0A"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1,6</w:t>
            </w:r>
          </w:p>
        </w:tc>
        <w:tc>
          <w:tcPr>
            <w:tcW w:w="715" w:type="dxa"/>
            <w:tcBorders>
              <w:top w:val="nil"/>
              <w:left w:val="nil"/>
              <w:bottom w:val="single" w:sz="4" w:space="0" w:color="auto"/>
              <w:right w:val="single" w:sz="4" w:space="0" w:color="auto"/>
            </w:tcBorders>
            <w:vAlign w:val="bottom"/>
            <w:hideMark/>
          </w:tcPr>
          <w:p w14:paraId="7C2019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671A6A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112A15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42C476A0"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26,363,164.09 </w:t>
            </w:r>
          </w:p>
        </w:tc>
        <w:tc>
          <w:tcPr>
            <w:tcW w:w="222" w:type="dxa"/>
            <w:gridSpan w:val="2"/>
            <w:vAlign w:val="center"/>
            <w:hideMark/>
          </w:tcPr>
          <w:p w14:paraId="0607A0CF" w14:textId="77777777" w:rsidR="000D75FB" w:rsidRPr="000D75FB" w:rsidRDefault="000D75FB" w:rsidP="000D75FB">
            <w:pPr>
              <w:rPr>
                <w:sz w:val="20"/>
                <w:szCs w:val="20"/>
                <w:lang w:val="en-US" w:eastAsia="en-US" w:bidi="ar-SA"/>
              </w:rPr>
            </w:pPr>
          </w:p>
        </w:tc>
      </w:tr>
      <w:tr w:rsidR="000D75FB" w:rsidRPr="000D75FB" w14:paraId="125521BF" w14:textId="77777777" w:rsidTr="000D75FB">
        <w:trPr>
          <w:trHeight w:val="31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3746B60F"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1.7.</w:t>
            </w:r>
            <w:r w:rsidRPr="000D75FB">
              <w:rPr>
                <w:rFonts w:ascii="Calibri" w:hAnsi="Calibri" w:cs="Calibri"/>
                <w:b/>
                <w:bCs/>
                <w:sz w:val="18"/>
                <w:szCs w:val="18"/>
                <w:lang w:val="en-US" w:eastAsia="en-US" w:bidi="ar-SA"/>
              </w:rPr>
              <w:t>Ремонт</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смотровых</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колодцев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канализации</w:t>
            </w:r>
          </w:p>
        </w:tc>
        <w:tc>
          <w:tcPr>
            <w:tcW w:w="222" w:type="dxa"/>
            <w:gridSpan w:val="2"/>
            <w:vAlign w:val="center"/>
            <w:hideMark/>
          </w:tcPr>
          <w:p w14:paraId="2EC33857" w14:textId="77777777" w:rsidR="000D75FB" w:rsidRPr="000D75FB" w:rsidRDefault="000D75FB" w:rsidP="000D75FB">
            <w:pPr>
              <w:rPr>
                <w:sz w:val="20"/>
                <w:szCs w:val="20"/>
                <w:lang w:val="en-US" w:eastAsia="en-US" w:bidi="ar-SA"/>
              </w:rPr>
            </w:pPr>
          </w:p>
        </w:tc>
      </w:tr>
      <w:tr w:rsidR="000D75FB" w:rsidRPr="000D75FB" w14:paraId="3A9849FC"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66FC62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122</w:t>
            </w:r>
          </w:p>
        </w:tc>
        <w:tc>
          <w:tcPr>
            <w:tcW w:w="4248" w:type="dxa"/>
            <w:tcBorders>
              <w:top w:val="nil"/>
              <w:left w:val="nil"/>
              <w:bottom w:val="single" w:sz="4" w:space="0" w:color="auto"/>
              <w:right w:val="single" w:sz="4" w:space="0" w:color="auto"/>
            </w:tcBorders>
            <w:vAlign w:val="center"/>
            <w:hideMark/>
          </w:tcPr>
          <w:p w14:paraId="7B5982E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Разборка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33FEFF4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589425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16.000</w:t>
            </w:r>
          </w:p>
        </w:tc>
        <w:tc>
          <w:tcPr>
            <w:tcW w:w="1167" w:type="dxa"/>
            <w:tcBorders>
              <w:top w:val="nil"/>
              <w:left w:val="nil"/>
              <w:bottom w:val="single" w:sz="4" w:space="0" w:color="auto"/>
              <w:right w:val="single" w:sz="4" w:space="0" w:color="auto"/>
            </w:tcBorders>
            <w:vAlign w:val="bottom"/>
            <w:hideMark/>
          </w:tcPr>
          <w:p w14:paraId="4666F0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3470.00</w:t>
            </w:r>
          </w:p>
        </w:tc>
        <w:tc>
          <w:tcPr>
            <w:tcW w:w="1980" w:type="dxa"/>
            <w:tcBorders>
              <w:top w:val="nil"/>
              <w:left w:val="nil"/>
              <w:bottom w:val="single" w:sz="4" w:space="0" w:color="auto"/>
              <w:right w:val="single" w:sz="4" w:space="0" w:color="auto"/>
            </w:tcBorders>
            <w:vAlign w:val="bottom"/>
            <w:hideMark/>
          </w:tcPr>
          <w:p w14:paraId="76256B4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55,520.00 </w:t>
            </w:r>
          </w:p>
        </w:tc>
        <w:tc>
          <w:tcPr>
            <w:tcW w:w="222" w:type="dxa"/>
            <w:gridSpan w:val="2"/>
            <w:vAlign w:val="center"/>
            <w:hideMark/>
          </w:tcPr>
          <w:p w14:paraId="1491DB57" w14:textId="77777777" w:rsidR="000D75FB" w:rsidRPr="000D75FB" w:rsidRDefault="000D75FB" w:rsidP="000D75FB">
            <w:pPr>
              <w:rPr>
                <w:sz w:val="20"/>
                <w:szCs w:val="20"/>
                <w:lang w:val="en-US" w:eastAsia="en-US" w:bidi="ar-SA"/>
              </w:rPr>
            </w:pPr>
          </w:p>
        </w:tc>
      </w:tr>
      <w:tr w:rsidR="000D75FB" w:rsidRPr="000D75FB" w14:paraId="648E8D33" w14:textId="77777777" w:rsidTr="000D75FB">
        <w:trPr>
          <w:gridAfter w:val="1"/>
          <w:wAfter w:w="8" w:type="dxa"/>
          <w:trHeight w:val="495"/>
        </w:trPr>
        <w:tc>
          <w:tcPr>
            <w:tcW w:w="517" w:type="dxa"/>
            <w:tcBorders>
              <w:top w:val="nil"/>
              <w:left w:val="single" w:sz="4" w:space="0" w:color="auto"/>
              <w:bottom w:val="nil"/>
              <w:right w:val="single" w:sz="4" w:space="0" w:color="auto"/>
            </w:tcBorders>
            <w:vAlign w:val="center"/>
            <w:hideMark/>
          </w:tcPr>
          <w:p w14:paraId="7F5B16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123</w:t>
            </w:r>
          </w:p>
        </w:tc>
        <w:tc>
          <w:tcPr>
            <w:tcW w:w="4248" w:type="dxa"/>
            <w:tcBorders>
              <w:top w:val="nil"/>
              <w:left w:val="nil"/>
              <w:bottom w:val="nil"/>
              <w:right w:val="single" w:sz="4" w:space="0" w:color="auto"/>
            </w:tcBorders>
            <w:vAlign w:val="center"/>
            <w:hideMark/>
          </w:tcPr>
          <w:p w14:paraId="648B356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поднятия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колодцев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монолитным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15.</w:t>
            </w:r>
          </w:p>
        </w:tc>
        <w:tc>
          <w:tcPr>
            <w:tcW w:w="715" w:type="dxa"/>
            <w:tcBorders>
              <w:top w:val="single" w:sz="4" w:space="0" w:color="auto"/>
              <w:left w:val="nil"/>
              <w:bottom w:val="single" w:sz="4" w:space="0" w:color="auto"/>
              <w:right w:val="single" w:sz="4" w:space="0" w:color="auto"/>
            </w:tcBorders>
            <w:vAlign w:val="bottom"/>
            <w:hideMark/>
          </w:tcPr>
          <w:p w14:paraId="4B8D5A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08D230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1.630</w:t>
            </w:r>
          </w:p>
        </w:tc>
        <w:tc>
          <w:tcPr>
            <w:tcW w:w="1167" w:type="dxa"/>
            <w:tcBorders>
              <w:top w:val="nil"/>
              <w:left w:val="nil"/>
              <w:bottom w:val="single" w:sz="4" w:space="0" w:color="auto"/>
              <w:right w:val="single" w:sz="4" w:space="0" w:color="auto"/>
            </w:tcBorders>
            <w:vAlign w:val="bottom"/>
            <w:hideMark/>
          </w:tcPr>
          <w:p w14:paraId="0296E8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55024.00</w:t>
            </w:r>
          </w:p>
        </w:tc>
        <w:tc>
          <w:tcPr>
            <w:tcW w:w="1980" w:type="dxa"/>
            <w:tcBorders>
              <w:top w:val="nil"/>
              <w:left w:val="nil"/>
              <w:bottom w:val="single" w:sz="4" w:space="0" w:color="auto"/>
              <w:right w:val="single" w:sz="4" w:space="0" w:color="auto"/>
            </w:tcBorders>
            <w:vAlign w:val="bottom"/>
            <w:hideMark/>
          </w:tcPr>
          <w:p w14:paraId="7273D22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89,689.12 </w:t>
            </w:r>
          </w:p>
        </w:tc>
        <w:tc>
          <w:tcPr>
            <w:tcW w:w="222" w:type="dxa"/>
            <w:gridSpan w:val="2"/>
            <w:vAlign w:val="center"/>
            <w:hideMark/>
          </w:tcPr>
          <w:p w14:paraId="6052D3A7" w14:textId="77777777" w:rsidR="000D75FB" w:rsidRPr="000D75FB" w:rsidRDefault="000D75FB" w:rsidP="000D75FB">
            <w:pPr>
              <w:rPr>
                <w:sz w:val="20"/>
                <w:szCs w:val="20"/>
                <w:lang w:val="en-US" w:eastAsia="en-US" w:bidi="ar-SA"/>
              </w:rPr>
            </w:pPr>
          </w:p>
        </w:tc>
      </w:tr>
      <w:tr w:rsidR="000D75FB" w:rsidRPr="000D75FB" w14:paraId="03C9E5D2" w14:textId="77777777" w:rsidTr="000D75FB">
        <w:trPr>
          <w:gridAfter w:val="1"/>
          <w:wAfter w:w="8" w:type="dxa"/>
          <w:trHeight w:val="600"/>
        </w:trPr>
        <w:tc>
          <w:tcPr>
            <w:tcW w:w="517" w:type="dxa"/>
            <w:tcBorders>
              <w:top w:val="single" w:sz="4" w:space="0" w:color="auto"/>
              <w:left w:val="single" w:sz="4" w:space="0" w:color="auto"/>
              <w:bottom w:val="single" w:sz="4" w:space="0" w:color="auto"/>
              <w:right w:val="single" w:sz="4" w:space="0" w:color="auto"/>
            </w:tcBorders>
            <w:vAlign w:val="center"/>
            <w:hideMark/>
          </w:tcPr>
          <w:p w14:paraId="4BCBCE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124</w:t>
            </w:r>
          </w:p>
        </w:tc>
        <w:tc>
          <w:tcPr>
            <w:tcW w:w="4248" w:type="dxa"/>
            <w:tcBorders>
              <w:top w:val="single" w:sz="4" w:space="0" w:color="auto"/>
              <w:left w:val="nil"/>
              <w:bottom w:val="single" w:sz="4" w:space="0" w:color="auto"/>
              <w:right w:val="single" w:sz="4" w:space="0" w:color="auto"/>
            </w:tcBorders>
            <w:vAlign w:val="center"/>
            <w:hideMark/>
          </w:tcPr>
          <w:p w14:paraId="64AD5BA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колодцев</w:t>
            </w:r>
            <w:r w:rsidRPr="000D75FB">
              <w:rPr>
                <w:rFonts w:ascii="Arial Armenian" w:hAnsi="Arial Armenian" w:cs="Arial"/>
                <w:sz w:val="18"/>
                <w:szCs w:val="18"/>
                <w:lang w:eastAsia="en-US" w:bidi="ar-SA"/>
              </w:rPr>
              <w:t xml:space="preserve"> 1,2</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1,2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 xml:space="preserve">. </w:t>
            </w:r>
          </w:p>
        </w:tc>
        <w:tc>
          <w:tcPr>
            <w:tcW w:w="715" w:type="dxa"/>
            <w:tcBorders>
              <w:top w:val="nil"/>
              <w:left w:val="nil"/>
              <w:bottom w:val="single" w:sz="4" w:space="0" w:color="auto"/>
              <w:right w:val="single" w:sz="4" w:space="0" w:color="auto"/>
            </w:tcBorders>
            <w:noWrap/>
            <w:vAlign w:val="bottom"/>
            <w:hideMark/>
          </w:tcPr>
          <w:p w14:paraId="69A1408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single" w:sz="4" w:space="0" w:color="auto"/>
              <w:right w:val="single" w:sz="4" w:space="0" w:color="auto"/>
            </w:tcBorders>
            <w:vAlign w:val="bottom"/>
            <w:hideMark/>
          </w:tcPr>
          <w:p w14:paraId="6A362D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16.000</w:t>
            </w:r>
          </w:p>
        </w:tc>
        <w:tc>
          <w:tcPr>
            <w:tcW w:w="1167" w:type="dxa"/>
            <w:tcBorders>
              <w:top w:val="nil"/>
              <w:left w:val="nil"/>
              <w:bottom w:val="single" w:sz="4" w:space="0" w:color="auto"/>
              <w:right w:val="single" w:sz="4" w:space="0" w:color="auto"/>
            </w:tcBorders>
            <w:vAlign w:val="bottom"/>
            <w:hideMark/>
          </w:tcPr>
          <w:p w14:paraId="3B8ABD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125416.00</w:t>
            </w:r>
          </w:p>
        </w:tc>
        <w:tc>
          <w:tcPr>
            <w:tcW w:w="1980" w:type="dxa"/>
            <w:tcBorders>
              <w:top w:val="nil"/>
              <w:left w:val="nil"/>
              <w:bottom w:val="single" w:sz="4" w:space="0" w:color="auto"/>
              <w:right w:val="single" w:sz="4" w:space="0" w:color="auto"/>
            </w:tcBorders>
            <w:vAlign w:val="bottom"/>
            <w:hideMark/>
          </w:tcPr>
          <w:p w14:paraId="548AEFA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2,006,656.00 </w:t>
            </w:r>
          </w:p>
        </w:tc>
        <w:tc>
          <w:tcPr>
            <w:tcW w:w="222" w:type="dxa"/>
            <w:gridSpan w:val="2"/>
            <w:vAlign w:val="center"/>
            <w:hideMark/>
          </w:tcPr>
          <w:p w14:paraId="7119BF39" w14:textId="77777777" w:rsidR="000D75FB" w:rsidRPr="000D75FB" w:rsidRDefault="000D75FB" w:rsidP="000D75FB">
            <w:pPr>
              <w:rPr>
                <w:sz w:val="20"/>
                <w:szCs w:val="20"/>
                <w:lang w:val="en-US" w:eastAsia="en-US" w:bidi="ar-SA"/>
              </w:rPr>
            </w:pPr>
          </w:p>
        </w:tc>
      </w:tr>
      <w:tr w:rsidR="000D75FB" w:rsidRPr="000D75FB" w14:paraId="391313E6"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7382635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125</w:t>
            </w:r>
          </w:p>
        </w:tc>
        <w:tc>
          <w:tcPr>
            <w:tcW w:w="4248" w:type="dxa"/>
            <w:tcBorders>
              <w:top w:val="nil"/>
              <w:left w:val="nil"/>
              <w:bottom w:val="single" w:sz="4" w:space="0" w:color="auto"/>
              <w:right w:val="single" w:sz="4" w:space="0" w:color="auto"/>
            </w:tcBorders>
            <w:vAlign w:val="center"/>
            <w:hideMark/>
          </w:tcPr>
          <w:p w14:paraId="6C2A917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чугунного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люка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d</w:t>
            </w:r>
            <w:r w:rsidRPr="000D75FB">
              <w:rPr>
                <w:rFonts w:ascii="Arial Armenian" w:hAnsi="Arial Armenian" w:cs="Arial"/>
                <w:sz w:val="18"/>
                <w:szCs w:val="18"/>
                <w:lang w:eastAsia="en-US" w:bidi="ar-SA"/>
              </w:rPr>
              <w:t xml:space="preserve">=600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381C7D4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7FF7D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16.000</w:t>
            </w:r>
          </w:p>
        </w:tc>
        <w:tc>
          <w:tcPr>
            <w:tcW w:w="1167" w:type="dxa"/>
            <w:tcBorders>
              <w:top w:val="nil"/>
              <w:left w:val="nil"/>
              <w:bottom w:val="single" w:sz="4" w:space="0" w:color="auto"/>
              <w:right w:val="single" w:sz="4" w:space="0" w:color="auto"/>
            </w:tcBorders>
            <w:vAlign w:val="bottom"/>
            <w:hideMark/>
          </w:tcPr>
          <w:p w14:paraId="5F6EA2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148418.00</w:t>
            </w:r>
          </w:p>
        </w:tc>
        <w:tc>
          <w:tcPr>
            <w:tcW w:w="1980" w:type="dxa"/>
            <w:tcBorders>
              <w:top w:val="nil"/>
              <w:left w:val="nil"/>
              <w:bottom w:val="single" w:sz="4" w:space="0" w:color="auto"/>
              <w:right w:val="single" w:sz="4" w:space="0" w:color="auto"/>
            </w:tcBorders>
            <w:vAlign w:val="bottom"/>
            <w:hideMark/>
          </w:tcPr>
          <w:p w14:paraId="3269D08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2,374,688.00 </w:t>
            </w:r>
          </w:p>
        </w:tc>
        <w:tc>
          <w:tcPr>
            <w:tcW w:w="222" w:type="dxa"/>
            <w:gridSpan w:val="2"/>
            <w:vAlign w:val="center"/>
            <w:hideMark/>
          </w:tcPr>
          <w:p w14:paraId="207163EC" w14:textId="77777777" w:rsidR="000D75FB" w:rsidRPr="000D75FB" w:rsidRDefault="000D75FB" w:rsidP="000D75FB">
            <w:pPr>
              <w:rPr>
                <w:sz w:val="20"/>
                <w:szCs w:val="20"/>
                <w:lang w:val="en-US" w:eastAsia="en-US" w:bidi="ar-SA"/>
              </w:rPr>
            </w:pPr>
          </w:p>
        </w:tc>
      </w:tr>
      <w:tr w:rsidR="000D75FB" w:rsidRPr="000D75FB" w14:paraId="1F5286DA" w14:textId="77777777" w:rsidTr="000D75FB">
        <w:trPr>
          <w:gridAfter w:val="1"/>
          <w:wAfter w:w="8" w:type="dxa"/>
          <w:trHeight w:val="330"/>
        </w:trPr>
        <w:tc>
          <w:tcPr>
            <w:tcW w:w="517" w:type="dxa"/>
            <w:tcBorders>
              <w:top w:val="nil"/>
              <w:left w:val="single" w:sz="4" w:space="0" w:color="auto"/>
              <w:bottom w:val="single" w:sz="4" w:space="0" w:color="auto"/>
              <w:right w:val="single" w:sz="4" w:space="0" w:color="auto"/>
            </w:tcBorders>
            <w:hideMark/>
          </w:tcPr>
          <w:p w14:paraId="2BEF3D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14086438"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1,7</w:t>
            </w:r>
          </w:p>
        </w:tc>
        <w:tc>
          <w:tcPr>
            <w:tcW w:w="715" w:type="dxa"/>
            <w:tcBorders>
              <w:top w:val="single" w:sz="4" w:space="0" w:color="auto"/>
              <w:left w:val="nil"/>
              <w:bottom w:val="single" w:sz="4" w:space="0" w:color="auto"/>
              <w:right w:val="single" w:sz="4" w:space="0" w:color="auto"/>
            </w:tcBorders>
            <w:vAlign w:val="bottom"/>
            <w:hideMark/>
          </w:tcPr>
          <w:p w14:paraId="20F974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1CEEFA5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1706FC6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020DCD9E"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4,526,553.12 </w:t>
            </w:r>
          </w:p>
        </w:tc>
        <w:tc>
          <w:tcPr>
            <w:tcW w:w="222" w:type="dxa"/>
            <w:gridSpan w:val="2"/>
            <w:vAlign w:val="center"/>
            <w:hideMark/>
          </w:tcPr>
          <w:p w14:paraId="6695E3D6" w14:textId="77777777" w:rsidR="000D75FB" w:rsidRPr="000D75FB" w:rsidRDefault="000D75FB" w:rsidP="000D75FB">
            <w:pPr>
              <w:rPr>
                <w:sz w:val="20"/>
                <w:szCs w:val="20"/>
                <w:lang w:val="en-US" w:eastAsia="en-US" w:bidi="ar-SA"/>
              </w:rPr>
            </w:pPr>
          </w:p>
        </w:tc>
      </w:tr>
      <w:tr w:rsidR="000D75FB" w:rsidRPr="000D75FB" w14:paraId="07552F16" w14:textId="77777777" w:rsidTr="000D75FB">
        <w:trPr>
          <w:trHeight w:val="33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3C0C1836"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1.8.</w:t>
            </w:r>
            <w:r w:rsidRPr="000D75FB">
              <w:rPr>
                <w:rFonts w:ascii="Calibri" w:hAnsi="Calibri" w:cs="Calibri"/>
                <w:b/>
                <w:bCs/>
                <w:sz w:val="18"/>
                <w:szCs w:val="18"/>
                <w:lang w:val="en-US" w:eastAsia="en-US" w:bidi="ar-SA"/>
              </w:rPr>
              <w:t>Газоны</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и</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посадочные</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ёмкости</w:t>
            </w:r>
          </w:p>
        </w:tc>
        <w:tc>
          <w:tcPr>
            <w:tcW w:w="222" w:type="dxa"/>
            <w:gridSpan w:val="2"/>
            <w:vAlign w:val="center"/>
            <w:hideMark/>
          </w:tcPr>
          <w:p w14:paraId="3709A03E" w14:textId="77777777" w:rsidR="000D75FB" w:rsidRPr="000D75FB" w:rsidRDefault="000D75FB" w:rsidP="000D75FB">
            <w:pPr>
              <w:rPr>
                <w:sz w:val="20"/>
                <w:szCs w:val="20"/>
                <w:lang w:val="en-US" w:eastAsia="en-US" w:bidi="ar-SA"/>
              </w:rPr>
            </w:pPr>
          </w:p>
        </w:tc>
      </w:tr>
      <w:tr w:rsidR="000D75FB" w:rsidRPr="000D75FB" w14:paraId="0011689E" w14:textId="77777777" w:rsidTr="000D75FB">
        <w:trPr>
          <w:gridAfter w:val="1"/>
          <w:wAfter w:w="8" w:type="dxa"/>
          <w:trHeight w:val="570"/>
        </w:trPr>
        <w:tc>
          <w:tcPr>
            <w:tcW w:w="517" w:type="dxa"/>
            <w:tcBorders>
              <w:top w:val="nil"/>
              <w:left w:val="single" w:sz="4" w:space="0" w:color="auto"/>
              <w:bottom w:val="nil"/>
              <w:right w:val="single" w:sz="4" w:space="0" w:color="auto"/>
            </w:tcBorders>
            <w:vAlign w:val="center"/>
            <w:hideMark/>
          </w:tcPr>
          <w:p w14:paraId="69FC1A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126</w:t>
            </w:r>
          </w:p>
        </w:tc>
        <w:tc>
          <w:tcPr>
            <w:tcW w:w="4248" w:type="dxa"/>
            <w:tcBorders>
              <w:top w:val="nil"/>
              <w:left w:val="nil"/>
              <w:bottom w:val="nil"/>
              <w:right w:val="single" w:sz="4" w:space="0" w:color="auto"/>
            </w:tcBorders>
            <w:vAlign w:val="center"/>
            <w:hideMark/>
          </w:tcPr>
          <w:p w14:paraId="078569F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150*200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243E3FD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nil"/>
              <w:right w:val="single" w:sz="4" w:space="0" w:color="auto"/>
            </w:tcBorders>
            <w:vAlign w:val="bottom"/>
            <w:hideMark/>
          </w:tcPr>
          <w:p w14:paraId="03239C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22.200</w:t>
            </w:r>
          </w:p>
        </w:tc>
        <w:tc>
          <w:tcPr>
            <w:tcW w:w="1167" w:type="dxa"/>
            <w:tcBorders>
              <w:top w:val="nil"/>
              <w:left w:val="nil"/>
              <w:bottom w:val="single" w:sz="4" w:space="0" w:color="auto"/>
              <w:right w:val="single" w:sz="4" w:space="0" w:color="auto"/>
            </w:tcBorders>
            <w:vAlign w:val="bottom"/>
            <w:hideMark/>
          </w:tcPr>
          <w:p w14:paraId="084451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10845.00</w:t>
            </w:r>
          </w:p>
        </w:tc>
        <w:tc>
          <w:tcPr>
            <w:tcW w:w="1980" w:type="dxa"/>
            <w:tcBorders>
              <w:top w:val="nil"/>
              <w:left w:val="nil"/>
              <w:bottom w:val="single" w:sz="4" w:space="0" w:color="auto"/>
              <w:right w:val="single" w:sz="4" w:space="0" w:color="auto"/>
            </w:tcBorders>
            <w:vAlign w:val="bottom"/>
            <w:hideMark/>
          </w:tcPr>
          <w:p w14:paraId="3FFE19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240,759.00 </w:t>
            </w:r>
          </w:p>
        </w:tc>
        <w:tc>
          <w:tcPr>
            <w:tcW w:w="222" w:type="dxa"/>
            <w:gridSpan w:val="2"/>
            <w:vAlign w:val="center"/>
            <w:hideMark/>
          </w:tcPr>
          <w:p w14:paraId="1223BCDF" w14:textId="77777777" w:rsidR="000D75FB" w:rsidRPr="000D75FB" w:rsidRDefault="000D75FB" w:rsidP="000D75FB">
            <w:pPr>
              <w:rPr>
                <w:sz w:val="20"/>
                <w:szCs w:val="20"/>
                <w:lang w:val="en-US" w:eastAsia="en-US" w:bidi="ar-SA"/>
              </w:rPr>
            </w:pPr>
          </w:p>
        </w:tc>
      </w:tr>
      <w:tr w:rsidR="000D75FB" w:rsidRPr="000D75FB" w14:paraId="6AEE5510" w14:textId="77777777" w:rsidTr="000D75FB">
        <w:trPr>
          <w:gridAfter w:val="1"/>
          <w:wAfter w:w="8" w:type="dxa"/>
          <w:trHeight w:val="570"/>
        </w:trPr>
        <w:tc>
          <w:tcPr>
            <w:tcW w:w="517" w:type="dxa"/>
            <w:tcBorders>
              <w:top w:val="single" w:sz="4" w:space="0" w:color="auto"/>
              <w:left w:val="single" w:sz="4" w:space="0" w:color="auto"/>
              <w:bottom w:val="nil"/>
              <w:right w:val="single" w:sz="4" w:space="0" w:color="auto"/>
            </w:tcBorders>
            <w:vAlign w:val="center"/>
            <w:hideMark/>
          </w:tcPr>
          <w:p w14:paraId="36E732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128</w:t>
            </w:r>
          </w:p>
        </w:tc>
        <w:tc>
          <w:tcPr>
            <w:tcW w:w="4248" w:type="dxa"/>
            <w:tcBorders>
              <w:top w:val="single" w:sz="4" w:space="0" w:color="auto"/>
              <w:left w:val="nil"/>
              <w:bottom w:val="nil"/>
              <w:right w:val="single" w:sz="4" w:space="0" w:color="auto"/>
            </w:tcBorders>
            <w:vAlign w:val="center"/>
            <w:hideMark/>
          </w:tcPr>
          <w:p w14:paraId="5E821AC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бордюрных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камней</w:t>
            </w:r>
            <w:r w:rsidRPr="000D75FB">
              <w:rPr>
                <w:rFonts w:ascii="Arial Armenian" w:hAnsi="Arial Armenian" w:cs="Arial"/>
                <w:sz w:val="18"/>
                <w:szCs w:val="18"/>
                <w:lang w:eastAsia="en-US" w:bidi="ar-SA"/>
              </w:rPr>
              <w:t xml:space="preserve"> 100*200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4049309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single" w:sz="4" w:space="0" w:color="auto"/>
              <w:left w:val="single" w:sz="4" w:space="0" w:color="auto"/>
              <w:bottom w:val="nil"/>
              <w:right w:val="single" w:sz="4" w:space="0" w:color="auto"/>
            </w:tcBorders>
            <w:vAlign w:val="bottom"/>
            <w:hideMark/>
          </w:tcPr>
          <w:p w14:paraId="52DAA9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97.800</w:t>
            </w:r>
          </w:p>
        </w:tc>
        <w:tc>
          <w:tcPr>
            <w:tcW w:w="1167" w:type="dxa"/>
            <w:tcBorders>
              <w:top w:val="nil"/>
              <w:left w:val="nil"/>
              <w:bottom w:val="single" w:sz="4" w:space="0" w:color="auto"/>
              <w:right w:val="single" w:sz="4" w:space="0" w:color="auto"/>
            </w:tcBorders>
            <w:vAlign w:val="bottom"/>
            <w:hideMark/>
          </w:tcPr>
          <w:p w14:paraId="29B816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10113.00</w:t>
            </w:r>
          </w:p>
        </w:tc>
        <w:tc>
          <w:tcPr>
            <w:tcW w:w="1980" w:type="dxa"/>
            <w:tcBorders>
              <w:top w:val="nil"/>
              <w:left w:val="nil"/>
              <w:bottom w:val="single" w:sz="4" w:space="0" w:color="auto"/>
              <w:right w:val="single" w:sz="4" w:space="0" w:color="auto"/>
            </w:tcBorders>
            <w:vAlign w:val="bottom"/>
            <w:hideMark/>
          </w:tcPr>
          <w:p w14:paraId="16373F7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989,051.40 </w:t>
            </w:r>
          </w:p>
        </w:tc>
        <w:tc>
          <w:tcPr>
            <w:tcW w:w="222" w:type="dxa"/>
            <w:gridSpan w:val="2"/>
            <w:vAlign w:val="center"/>
            <w:hideMark/>
          </w:tcPr>
          <w:p w14:paraId="608BB6BD" w14:textId="77777777" w:rsidR="000D75FB" w:rsidRPr="000D75FB" w:rsidRDefault="000D75FB" w:rsidP="000D75FB">
            <w:pPr>
              <w:rPr>
                <w:sz w:val="20"/>
                <w:szCs w:val="20"/>
                <w:lang w:val="en-US" w:eastAsia="en-US" w:bidi="ar-SA"/>
              </w:rPr>
            </w:pPr>
          </w:p>
        </w:tc>
      </w:tr>
      <w:tr w:rsidR="000D75FB" w:rsidRPr="000D75FB" w14:paraId="0982F094" w14:textId="77777777" w:rsidTr="000D75FB">
        <w:trPr>
          <w:gridAfter w:val="1"/>
          <w:wAfter w:w="8" w:type="dxa"/>
          <w:trHeight w:val="705"/>
        </w:trPr>
        <w:tc>
          <w:tcPr>
            <w:tcW w:w="517" w:type="dxa"/>
            <w:tcBorders>
              <w:top w:val="single" w:sz="4" w:space="0" w:color="auto"/>
              <w:left w:val="single" w:sz="4" w:space="0" w:color="auto"/>
              <w:bottom w:val="nil"/>
              <w:right w:val="single" w:sz="4" w:space="0" w:color="auto"/>
            </w:tcBorders>
            <w:vAlign w:val="center"/>
            <w:hideMark/>
          </w:tcPr>
          <w:p w14:paraId="54422F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129</w:t>
            </w:r>
          </w:p>
        </w:tc>
        <w:tc>
          <w:tcPr>
            <w:tcW w:w="4248" w:type="dxa"/>
            <w:tcBorders>
              <w:top w:val="single" w:sz="4" w:space="0" w:color="auto"/>
              <w:left w:val="nil"/>
              <w:bottom w:val="single" w:sz="4" w:space="0" w:color="auto"/>
              <w:right w:val="single" w:sz="4" w:space="0" w:color="auto"/>
            </w:tcBorders>
            <w:vAlign w:val="center"/>
            <w:hideMark/>
          </w:tcPr>
          <w:p w14:paraId="0A35DE0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растительного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4F93BC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71B5AA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19.560</w:t>
            </w:r>
          </w:p>
        </w:tc>
        <w:tc>
          <w:tcPr>
            <w:tcW w:w="1167" w:type="dxa"/>
            <w:tcBorders>
              <w:top w:val="nil"/>
              <w:left w:val="nil"/>
              <w:bottom w:val="single" w:sz="4" w:space="0" w:color="auto"/>
              <w:right w:val="single" w:sz="4" w:space="0" w:color="auto"/>
            </w:tcBorders>
            <w:vAlign w:val="bottom"/>
            <w:hideMark/>
          </w:tcPr>
          <w:p w14:paraId="614C17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3F2EFBE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11,305.68 </w:t>
            </w:r>
          </w:p>
        </w:tc>
        <w:tc>
          <w:tcPr>
            <w:tcW w:w="222" w:type="dxa"/>
            <w:gridSpan w:val="2"/>
            <w:vAlign w:val="center"/>
            <w:hideMark/>
          </w:tcPr>
          <w:p w14:paraId="08824AF9" w14:textId="77777777" w:rsidR="000D75FB" w:rsidRPr="000D75FB" w:rsidRDefault="000D75FB" w:rsidP="000D75FB">
            <w:pPr>
              <w:rPr>
                <w:sz w:val="20"/>
                <w:szCs w:val="20"/>
                <w:lang w:val="en-US" w:eastAsia="en-US" w:bidi="ar-SA"/>
              </w:rPr>
            </w:pPr>
          </w:p>
        </w:tc>
      </w:tr>
      <w:tr w:rsidR="000D75FB" w:rsidRPr="000D75FB" w14:paraId="0863C1EF" w14:textId="77777777" w:rsidTr="000D75FB">
        <w:trPr>
          <w:gridAfter w:val="1"/>
          <w:wAfter w:w="8" w:type="dxa"/>
          <w:trHeight w:val="690"/>
        </w:trPr>
        <w:tc>
          <w:tcPr>
            <w:tcW w:w="517" w:type="dxa"/>
            <w:tcBorders>
              <w:top w:val="single" w:sz="4" w:space="0" w:color="auto"/>
              <w:left w:val="single" w:sz="4" w:space="0" w:color="auto"/>
              <w:bottom w:val="nil"/>
              <w:right w:val="single" w:sz="4" w:space="0" w:color="auto"/>
            </w:tcBorders>
            <w:vAlign w:val="center"/>
            <w:hideMark/>
          </w:tcPr>
          <w:p w14:paraId="7F5401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w:t>
            </w:r>
          </w:p>
        </w:tc>
        <w:tc>
          <w:tcPr>
            <w:tcW w:w="4248" w:type="dxa"/>
            <w:tcBorders>
              <w:top w:val="nil"/>
              <w:left w:val="nil"/>
              <w:bottom w:val="single" w:sz="4" w:space="0" w:color="auto"/>
              <w:right w:val="single" w:sz="4" w:space="0" w:color="auto"/>
            </w:tcBorders>
            <w:vAlign w:val="center"/>
            <w:hideMark/>
          </w:tcPr>
          <w:p w14:paraId="54BC450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растительного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9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объекту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строительства</w:t>
            </w:r>
            <w:r w:rsidRPr="000D75FB">
              <w:rPr>
                <w:rFonts w:ascii="Arial Armenian" w:hAnsi="Arial Armenian" w:cs="Arial"/>
                <w:sz w:val="18"/>
                <w:szCs w:val="18"/>
                <w:lang w:eastAsia="en-US" w:bidi="ar-SA"/>
              </w:rPr>
              <w:t>.</w:t>
            </w:r>
          </w:p>
        </w:tc>
        <w:tc>
          <w:tcPr>
            <w:tcW w:w="715" w:type="dxa"/>
            <w:tcBorders>
              <w:top w:val="nil"/>
              <w:left w:val="nil"/>
              <w:bottom w:val="nil"/>
              <w:right w:val="nil"/>
            </w:tcBorders>
            <w:noWrap/>
            <w:vAlign w:val="bottom"/>
            <w:hideMark/>
          </w:tcPr>
          <w:p w14:paraId="55AFEE2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594F86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21.520</w:t>
            </w:r>
          </w:p>
        </w:tc>
        <w:tc>
          <w:tcPr>
            <w:tcW w:w="1167" w:type="dxa"/>
            <w:tcBorders>
              <w:top w:val="nil"/>
              <w:left w:val="nil"/>
              <w:bottom w:val="single" w:sz="4" w:space="0" w:color="auto"/>
              <w:right w:val="single" w:sz="4" w:space="0" w:color="auto"/>
            </w:tcBorders>
            <w:vAlign w:val="bottom"/>
            <w:hideMark/>
          </w:tcPr>
          <w:p w14:paraId="5AD7DD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2814.00</w:t>
            </w:r>
          </w:p>
        </w:tc>
        <w:tc>
          <w:tcPr>
            <w:tcW w:w="1980" w:type="dxa"/>
            <w:tcBorders>
              <w:top w:val="nil"/>
              <w:left w:val="nil"/>
              <w:bottom w:val="single" w:sz="4" w:space="0" w:color="auto"/>
              <w:right w:val="single" w:sz="4" w:space="0" w:color="auto"/>
            </w:tcBorders>
            <w:vAlign w:val="bottom"/>
            <w:hideMark/>
          </w:tcPr>
          <w:p w14:paraId="266792B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60,557.28 </w:t>
            </w:r>
          </w:p>
        </w:tc>
        <w:tc>
          <w:tcPr>
            <w:tcW w:w="222" w:type="dxa"/>
            <w:gridSpan w:val="2"/>
            <w:vAlign w:val="center"/>
            <w:hideMark/>
          </w:tcPr>
          <w:p w14:paraId="6E748D75" w14:textId="77777777" w:rsidR="000D75FB" w:rsidRPr="000D75FB" w:rsidRDefault="000D75FB" w:rsidP="000D75FB">
            <w:pPr>
              <w:rPr>
                <w:sz w:val="20"/>
                <w:szCs w:val="20"/>
                <w:lang w:val="en-US" w:eastAsia="en-US" w:bidi="ar-SA"/>
              </w:rPr>
            </w:pPr>
          </w:p>
        </w:tc>
      </w:tr>
      <w:tr w:rsidR="000D75FB" w:rsidRPr="000D75FB" w14:paraId="1D1507E2" w14:textId="77777777" w:rsidTr="000D75FB">
        <w:trPr>
          <w:gridAfter w:val="1"/>
          <w:wAfter w:w="8" w:type="dxa"/>
          <w:trHeight w:val="795"/>
        </w:trPr>
        <w:tc>
          <w:tcPr>
            <w:tcW w:w="517" w:type="dxa"/>
            <w:tcBorders>
              <w:top w:val="single" w:sz="4" w:space="0" w:color="auto"/>
              <w:left w:val="single" w:sz="4" w:space="0" w:color="auto"/>
              <w:bottom w:val="nil"/>
              <w:right w:val="single" w:sz="4" w:space="0" w:color="auto"/>
            </w:tcBorders>
            <w:vAlign w:val="center"/>
            <w:hideMark/>
          </w:tcPr>
          <w:p w14:paraId="7613AE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131</w:t>
            </w:r>
          </w:p>
        </w:tc>
        <w:tc>
          <w:tcPr>
            <w:tcW w:w="4248" w:type="dxa"/>
            <w:tcBorders>
              <w:top w:val="nil"/>
              <w:left w:val="nil"/>
              <w:bottom w:val="single" w:sz="4" w:space="0" w:color="auto"/>
              <w:right w:val="single" w:sz="4" w:space="0" w:color="auto"/>
            </w:tcBorders>
            <w:vAlign w:val="center"/>
            <w:hideMark/>
          </w:tcPr>
          <w:p w14:paraId="6C0E426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растительного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газон</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7A1630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40562CC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26.600</w:t>
            </w:r>
          </w:p>
        </w:tc>
        <w:tc>
          <w:tcPr>
            <w:tcW w:w="1167" w:type="dxa"/>
            <w:tcBorders>
              <w:top w:val="nil"/>
              <w:left w:val="nil"/>
              <w:bottom w:val="single" w:sz="4" w:space="0" w:color="auto"/>
              <w:right w:val="single" w:sz="4" w:space="0" w:color="auto"/>
            </w:tcBorders>
            <w:vAlign w:val="bottom"/>
            <w:hideMark/>
          </w:tcPr>
          <w:p w14:paraId="450160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565.00</w:t>
            </w:r>
          </w:p>
        </w:tc>
        <w:tc>
          <w:tcPr>
            <w:tcW w:w="1980" w:type="dxa"/>
            <w:tcBorders>
              <w:top w:val="nil"/>
              <w:left w:val="nil"/>
              <w:bottom w:val="single" w:sz="4" w:space="0" w:color="auto"/>
              <w:right w:val="single" w:sz="4" w:space="0" w:color="auto"/>
            </w:tcBorders>
            <w:vAlign w:val="bottom"/>
            <w:hideMark/>
          </w:tcPr>
          <w:p w14:paraId="60E9B35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15,029.00 </w:t>
            </w:r>
          </w:p>
        </w:tc>
        <w:tc>
          <w:tcPr>
            <w:tcW w:w="222" w:type="dxa"/>
            <w:gridSpan w:val="2"/>
            <w:vAlign w:val="center"/>
            <w:hideMark/>
          </w:tcPr>
          <w:p w14:paraId="0092DC2B" w14:textId="77777777" w:rsidR="000D75FB" w:rsidRPr="000D75FB" w:rsidRDefault="000D75FB" w:rsidP="000D75FB">
            <w:pPr>
              <w:rPr>
                <w:sz w:val="20"/>
                <w:szCs w:val="20"/>
                <w:lang w:val="en-US" w:eastAsia="en-US" w:bidi="ar-SA"/>
              </w:rPr>
            </w:pPr>
          </w:p>
        </w:tc>
      </w:tr>
      <w:tr w:rsidR="000D75FB" w:rsidRPr="000D75FB" w14:paraId="6B872A23" w14:textId="77777777" w:rsidTr="000D75FB">
        <w:trPr>
          <w:gridAfter w:val="1"/>
          <w:wAfter w:w="8" w:type="dxa"/>
          <w:trHeight w:val="555"/>
        </w:trPr>
        <w:tc>
          <w:tcPr>
            <w:tcW w:w="517" w:type="dxa"/>
            <w:tcBorders>
              <w:top w:val="single" w:sz="4" w:space="0" w:color="auto"/>
              <w:left w:val="single" w:sz="4" w:space="0" w:color="auto"/>
              <w:bottom w:val="nil"/>
              <w:right w:val="single" w:sz="4" w:space="0" w:color="auto"/>
            </w:tcBorders>
            <w:vAlign w:val="center"/>
            <w:hideMark/>
          </w:tcPr>
          <w:p w14:paraId="4ADC2D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132</w:t>
            </w:r>
          </w:p>
        </w:tc>
        <w:tc>
          <w:tcPr>
            <w:tcW w:w="4248" w:type="dxa"/>
            <w:tcBorders>
              <w:top w:val="nil"/>
              <w:left w:val="nil"/>
              <w:bottom w:val="single" w:sz="4" w:space="0" w:color="auto"/>
              <w:right w:val="single" w:sz="4" w:space="0" w:color="auto"/>
            </w:tcBorders>
            <w:vAlign w:val="center"/>
            <w:hideMark/>
          </w:tcPr>
          <w:p w14:paraId="7BD0997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растительного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газон</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20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0C9BCC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4FF7E7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84.400</w:t>
            </w:r>
          </w:p>
        </w:tc>
        <w:tc>
          <w:tcPr>
            <w:tcW w:w="1167" w:type="dxa"/>
            <w:tcBorders>
              <w:top w:val="nil"/>
              <w:left w:val="nil"/>
              <w:bottom w:val="single" w:sz="4" w:space="0" w:color="auto"/>
              <w:right w:val="single" w:sz="4" w:space="0" w:color="auto"/>
            </w:tcBorders>
            <w:vAlign w:val="bottom"/>
            <w:hideMark/>
          </w:tcPr>
          <w:p w14:paraId="7465E1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707.00</w:t>
            </w:r>
          </w:p>
        </w:tc>
        <w:tc>
          <w:tcPr>
            <w:tcW w:w="1980" w:type="dxa"/>
            <w:tcBorders>
              <w:top w:val="nil"/>
              <w:left w:val="nil"/>
              <w:bottom w:val="single" w:sz="4" w:space="0" w:color="auto"/>
              <w:right w:val="single" w:sz="4" w:space="0" w:color="auto"/>
            </w:tcBorders>
            <w:vAlign w:val="bottom"/>
            <w:hideMark/>
          </w:tcPr>
          <w:p w14:paraId="0395ABB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59,670.80 </w:t>
            </w:r>
          </w:p>
        </w:tc>
        <w:tc>
          <w:tcPr>
            <w:tcW w:w="222" w:type="dxa"/>
            <w:gridSpan w:val="2"/>
            <w:vAlign w:val="center"/>
            <w:hideMark/>
          </w:tcPr>
          <w:p w14:paraId="1FE9E872" w14:textId="77777777" w:rsidR="000D75FB" w:rsidRPr="000D75FB" w:rsidRDefault="000D75FB" w:rsidP="000D75FB">
            <w:pPr>
              <w:rPr>
                <w:sz w:val="20"/>
                <w:szCs w:val="20"/>
                <w:lang w:val="en-US" w:eastAsia="en-US" w:bidi="ar-SA"/>
              </w:rPr>
            </w:pPr>
          </w:p>
        </w:tc>
      </w:tr>
      <w:tr w:rsidR="000D75FB" w:rsidRPr="000D75FB" w14:paraId="0CE005FE" w14:textId="77777777" w:rsidTr="000D75FB">
        <w:trPr>
          <w:gridAfter w:val="1"/>
          <w:wAfter w:w="8" w:type="dxa"/>
          <w:trHeight w:val="465"/>
        </w:trPr>
        <w:tc>
          <w:tcPr>
            <w:tcW w:w="517" w:type="dxa"/>
            <w:tcBorders>
              <w:top w:val="single" w:sz="4" w:space="0" w:color="auto"/>
              <w:left w:val="single" w:sz="4" w:space="0" w:color="auto"/>
              <w:bottom w:val="nil"/>
              <w:right w:val="single" w:sz="4" w:space="0" w:color="auto"/>
            </w:tcBorders>
            <w:vAlign w:val="center"/>
            <w:hideMark/>
          </w:tcPr>
          <w:p w14:paraId="3B6880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133</w:t>
            </w:r>
          </w:p>
        </w:tc>
        <w:tc>
          <w:tcPr>
            <w:tcW w:w="4248" w:type="dxa"/>
            <w:tcBorders>
              <w:top w:val="nil"/>
              <w:left w:val="nil"/>
              <w:bottom w:val="single" w:sz="4" w:space="0" w:color="auto"/>
              <w:right w:val="single" w:sz="4" w:space="0" w:color="auto"/>
            </w:tcBorders>
            <w:vAlign w:val="center"/>
            <w:hideMark/>
          </w:tcPr>
          <w:p w14:paraId="3326891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686724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7E6C2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111.000</w:t>
            </w:r>
          </w:p>
        </w:tc>
        <w:tc>
          <w:tcPr>
            <w:tcW w:w="1167" w:type="dxa"/>
            <w:tcBorders>
              <w:top w:val="nil"/>
              <w:left w:val="nil"/>
              <w:bottom w:val="single" w:sz="4" w:space="0" w:color="auto"/>
              <w:right w:val="single" w:sz="4" w:space="0" w:color="auto"/>
            </w:tcBorders>
            <w:vAlign w:val="bottom"/>
            <w:hideMark/>
          </w:tcPr>
          <w:p w14:paraId="4AB06B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167.00</w:t>
            </w:r>
          </w:p>
        </w:tc>
        <w:tc>
          <w:tcPr>
            <w:tcW w:w="1980" w:type="dxa"/>
            <w:tcBorders>
              <w:top w:val="nil"/>
              <w:left w:val="nil"/>
              <w:bottom w:val="single" w:sz="4" w:space="0" w:color="auto"/>
              <w:right w:val="single" w:sz="4" w:space="0" w:color="auto"/>
            </w:tcBorders>
            <w:vAlign w:val="bottom"/>
            <w:hideMark/>
          </w:tcPr>
          <w:p w14:paraId="6D22B9E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18,537.00 </w:t>
            </w:r>
          </w:p>
        </w:tc>
        <w:tc>
          <w:tcPr>
            <w:tcW w:w="222" w:type="dxa"/>
            <w:gridSpan w:val="2"/>
            <w:vAlign w:val="center"/>
            <w:hideMark/>
          </w:tcPr>
          <w:p w14:paraId="6843D219" w14:textId="77777777" w:rsidR="000D75FB" w:rsidRPr="000D75FB" w:rsidRDefault="000D75FB" w:rsidP="000D75FB">
            <w:pPr>
              <w:rPr>
                <w:sz w:val="20"/>
                <w:szCs w:val="20"/>
                <w:lang w:val="en-US" w:eastAsia="en-US" w:bidi="ar-SA"/>
              </w:rPr>
            </w:pPr>
          </w:p>
        </w:tc>
      </w:tr>
      <w:tr w:rsidR="000D75FB" w:rsidRPr="000D75FB" w14:paraId="702FB43A" w14:textId="77777777" w:rsidTr="000D75FB">
        <w:trPr>
          <w:gridAfter w:val="1"/>
          <w:wAfter w:w="8" w:type="dxa"/>
          <w:trHeight w:val="375"/>
        </w:trPr>
        <w:tc>
          <w:tcPr>
            <w:tcW w:w="517" w:type="dxa"/>
            <w:tcBorders>
              <w:top w:val="single" w:sz="4" w:space="0" w:color="auto"/>
              <w:left w:val="single" w:sz="4" w:space="0" w:color="auto"/>
              <w:bottom w:val="single" w:sz="4" w:space="0" w:color="auto"/>
              <w:right w:val="single" w:sz="4" w:space="0" w:color="auto"/>
            </w:tcBorders>
            <w:hideMark/>
          </w:tcPr>
          <w:p w14:paraId="09528C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3EF3890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1,8</w:t>
            </w:r>
          </w:p>
        </w:tc>
        <w:tc>
          <w:tcPr>
            <w:tcW w:w="715" w:type="dxa"/>
            <w:tcBorders>
              <w:top w:val="nil"/>
              <w:left w:val="nil"/>
              <w:bottom w:val="single" w:sz="4" w:space="0" w:color="auto"/>
              <w:right w:val="single" w:sz="4" w:space="0" w:color="auto"/>
            </w:tcBorders>
            <w:vAlign w:val="bottom"/>
            <w:hideMark/>
          </w:tcPr>
          <w:p w14:paraId="1FDBA9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8F33E0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36A0A9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4C9B3994"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1,394,910.16 </w:t>
            </w:r>
          </w:p>
        </w:tc>
        <w:tc>
          <w:tcPr>
            <w:tcW w:w="222" w:type="dxa"/>
            <w:gridSpan w:val="2"/>
            <w:vAlign w:val="center"/>
            <w:hideMark/>
          </w:tcPr>
          <w:p w14:paraId="79FCBEC6" w14:textId="77777777" w:rsidR="000D75FB" w:rsidRPr="000D75FB" w:rsidRDefault="000D75FB" w:rsidP="000D75FB">
            <w:pPr>
              <w:rPr>
                <w:sz w:val="20"/>
                <w:szCs w:val="20"/>
                <w:lang w:val="en-US" w:eastAsia="en-US" w:bidi="ar-SA"/>
              </w:rPr>
            </w:pPr>
          </w:p>
        </w:tc>
      </w:tr>
      <w:tr w:rsidR="000D75FB" w:rsidRPr="000D75FB" w14:paraId="7EEE55C6" w14:textId="77777777" w:rsidTr="000D75FB">
        <w:trPr>
          <w:trHeight w:val="27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71221079"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1.9.</w:t>
            </w:r>
            <w:r w:rsidRPr="000D75FB">
              <w:rPr>
                <w:rFonts w:ascii="Calibri" w:hAnsi="Calibri" w:cs="Calibri"/>
                <w:b/>
                <w:bCs/>
                <w:sz w:val="18"/>
                <w:szCs w:val="18"/>
                <w:lang w:val="en-US" w:eastAsia="en-US" w:bidi="ar-SA"/>
              </w:rPr>
              <w:t>Металлический</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поручень</w:t>
            </w:r>
          </w:p>
        </w:tc>
        <w:tc>
          <w:tcPr>
            <w:tcW w:w="222" w:type="dxa"/>
            <w:gridSpan w:val="2"/>
            <w:vAlign w:val="center"/>
            <w:hideMark/>
          </w:tcPr>
          <w:p w14:paraId="42DEF874" w14:textId="77777777" w:rsidR="000D75FB" w:rsidRPr="000D75FB" w:rsidRDefault="000D75FB" w:rsidP="000D75FB">
            <w:pPr>
              <w:rPr>
                <w:sz w:val="20"/>
                <w:szCs w:val="20"/>
                <w:lang w:val="en-US" w:eastAsia="en-US" w:bidi="ar-SA"/>
              </w:rPr>
            </w:pPr>
          </w:p>
        </w:tc>
      </w:tr>
      <w:tr w:rsidR="000D75FB" w:rsidRPr="000D75FB" w14:paraId="2EEB68E3"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185D92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134</w:t>
            </w:r>
          </w:p>
        </w:tc>
        <w:tc>
          <w:tcPr>
            <w:tcW w:w="4248" w:type="dxa"/>
            <w:tcBorders>
              <w:top w:val="nil"/>
              <w:left w:val="nil"/>
              <w:bottom w:val="single" w:sz="4" w:space="0" w:color="auto"/>
              <w:right w:val="single" w:sz="4" w:space="0" w:color="auto"/>
            </w:tcBorders>
            <w:vAlign w:val="center"/>
            <w:hideMark/>
          </w:tcPr>
          <w:p w14:paraId="58D3B97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двусторонних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поручней</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4D7F3C1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531E0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0.508</w:t>
            </w:r>
          </w:p>
        </w:tc>
        <w:tc>
          <w:tcPr>
            <w:tcW w:w="1167" w:type="dxa"/>
            <w:tcBorders>
              <w:top w:val="nil"/>
              <w:left w:val="nil"/>
              <w:bottom w:val="single" w:sz="4" w:space="0" w:color="auto"/>
              <w:right w:val="single" w:sz="4" w:space="0" w:color="auto"/>
            </w:tcBorders>
            <w:vAlign w:val="bottom"/>
            <w:hideMark/>
          </w:tcPr>
          <w:p w14:paraId="0574EE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711350.00</w:t>
            </w:r>
          </w:p>
        </w:tc>
        <w:tc>
          <w:tcPr>
            <w:tcW w:w="1980" w:type="dxa"/>
            <w:tcBorders>
              <w:top w:val="nil"/>
              <w:left w:val="nil"/>
              <w:bottom w:val="single" w:sz="4" w:space="0" w:color="auto"/>
              <w:right w:val="single" w:sz="4" w:space="0" w:color="auto"/>
            </w:tcBorders>
            <w:vAlign w:val="bottom"/>
            <w:hideMark/>
          </w:tcPr>
          <w:p w14:paraId="71EFDE3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361,365.80 </w:t>
            </w:r>
          </w:p>
        </w:tc>
        <w:tc>
          <w:tcPr>
            <w:tcW w:w="222" w:type="dxa"/>
            <w:gridSpan w:val="2"/>
            <w:vAlign w:val="center"/>
            <w:hideMark/>
          </w:tcPr>
          <w:p w14:paraId="1A2C41F7" w14:textId="77777777" w:rsidR="000D75FB" w:rsidRPr="000D75FB" w:rsidRDefault="000D75FB" w:rsidP="000D75FB">
            <w:pPr>
              <w:rPr>
                <w:sz w:val="20"/>
                <w:szCs w:val="20"/>
                <w:lang w:val="en-US" w:eastAsia="en-US" w:bidi="ar-SA"/>
              </w:rPr>
            </w:pPr>
          </w:p>
        </w:tc>
      </w:tr>
      <w:tr w:rsidR="000D75FB" w:rsidRPr="000D75FB" w14:paraId="74AC31F4" w14:textId="77777777" w:rsidTr="000D75FB">
        <w:trPr>
          <w:gridAfter w:val="1"/>
          <w:wAfter w:w="8" w:type="dxa"/>
          <w:trHeight w:val="645"/>
        </w:trPr>
        <w:tc>
          <w:tcPr>
            <w:tcW w:w="517" w:type="dxa"/>
            <w:tcBorders>
              <w:top w:val="nil"/>
              <w:left w:val="single" w:sz="4" w:space="0" w:color="auto"/>
              <w:bottom w:val="nil"/>
              <w:right w:val="single" w:sz="4" w:space="0" w:color="auto"/>
            </w:tcBorders>
            <w:vAlign w:val="center"/>
            <w:hideMark/>
          </w:tcPr>
          <w:p w14:paraId="1823A3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w:t>
            </w:r>
          </w:p>
        </w:tc>
        <w:tc>
          <w:tcPr>
            <w:tcW w:w="4248" w:type="dxa"/>
            <w:tcBorders>
              <w:top w:val="nil"/>
              <w:left w:val="nil"/>
              <w:bottom w:val="nil"/>
              <w:right w:val="single" w:sz="4" w:space="0" w:color="auto"/>
            </w:tcBorders>
            <w:vAlign w:val="center"/>
            <w:hideMark/>
          </w:tcPr>
          <w:p w14:paraId="2A39F55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Окраска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металлических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поручней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двух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сторон</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грунтовкой</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noWrap/>
            <w:vAlign w:val="bottom"/>
            <w:hideMark/>
          </w:tcPr>
          <w:p w14:paraId="0C84C09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nil"/>
              <w:right w:val="single" w:sz="4" w:space="0" w:color="auto"/>
            </w:tcBorders>
            <w:vAlign w:val="bottom"/>
            <w:hideMark/>
          </w:tcPr>
          <w:p w14:paraId="5BDD92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0.508</w:t>
            </w:r>
          </w:p>
        </w:tc>
        <w:tc>
          <w:tcPr>
            <w:tcW w:w="1167" w:type="dxa"/>
            <w:tcBorders>
              <w:top w:val="nil"/>
              <w:left w:val="nil"/>
              <w:bottom w:val="single" w:sz="4" w:space="0" w:color="auto"/>
              <w:right w:val="single" w:sz="4" w:space="0" w:color="auto"/>
            </w:tcBorders>
            <w:vAlign w:val="bottom"/>
            <w:hideMark/>
          </w:tcPr>
          <w:p w14:paraId="5E55F8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15304.00</w:t>
            </w:r>
          </w:p>
        </w:tc>
        <w:tc>
          <w:tcPr>
            <w:tcW w:w="1980" w:type="dxa"/>
            <w:tcBorders>
              <w:top w:val="nil"/>
              <w:left w:val="nil"/>
              <w:bottom w:val="single" w:sz="4" w:space="0" w:color="auto"/>
              <w:right w:val="single" w:sz="4" w:space="0" w:color="auto"/>
            </w:tcBorders>
            <w:vAlign w:val="bottom"/>
            <w:hideMark/>
          </w:tcPr>
          <w:p w14:paraId="23217C0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7,774.43 </w:t>
            </w:r>
          </w:p>
        </w:tc>
        <w:tc>
          <w:tcPr>
            <w:tcW w:w="222" w:type="dxa"/>
            <w:gridSpan w:val="2"/>
            <w:vAlign w:val="center"/>
            <w:hideMark/>
          </w:tcPr>
          <w:p w14:paraId="56A0DF87" w14:textId="77777777" w:rsidR="000D75FB" w:rsidRPr="000D75FB" w:rsidRDefault="000D75FB" w:rsidP="000D75FB">
            <w:pPr>
              <w:rPr>
                <w:sz w:val="20"/>
                <w:szCs w:val="20"/>
                <w:lang w:val="en-US" w:eastAsia="en-US" w:bidi="ar-SA"/>
              </w:rPr>
            </w:pPr>
          </w:p>
        </w:tc>
      </w:tr>
      <w:tr w:rsidR="000D75FB" w:rsidRPr="000D75FB" w14:paraId="42705B83" w14:textId="77777777" w:rsidTr="000D75FB">
        <w:trPr>
          <w:gridAfter w:val="1"/>
          <w:wAfter w:w="8" w:type="dxa"/>
          <w:trHeight w:val="330"/>
        </w:trPr>
        <w:tc>
          <w:tcPr>
            <w:tcW w:w="517" w:type="dxa"/>
            <w:tcBorders>
              <w:top w:val="single" w:sz="4" w:space="0" w:color="auto"/>
              <w:left w:val="single" w:sz="4" w:space="0" w:color="auto"/>
              <w:bottom w:val="single" w:sz="4" w:space="0" w:color="auto"/>
              <w:right w:val="single" w:sz="4" w:space="0" w:color="auto"/>
            </w:tcBorders>
            <w:hideMark/>
          </w:tcPr>
          <w:p w14:paraId="0D055D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21EB196C"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1.9 </w:t>
            </w:r>
          </w:p>
        </w:tc>
        <w:tc>
          <w:tcPr>
            <w:tcW w:w="715" w:type="dxa"/>
            <w:tcBorders>
              <w:top w:val="nil"/>
              <w:left w:val="nil"/>
              <w:bottom w:val="single" w:sz="4" w:space="0" w:color="auto"/>
              <w:right w:val="single" w:sz="4" w:space="0" w:color="auto"/>
            </w:tcBorders>
            <w:vAlign w:val="bottom"/>
            <w:hideMark/>
          </w:tcPr>
          <w:p w14:paraId="533B09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1AE154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516F9D1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41E9E1CE"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369,140.23 </w:t>
            </w:r>
          </w:p>
        </w:tc>
        <w:tc>
          <w:tcPr>
            <w:tcW w:w="222" w:type="dxa"/>
            <w:gridSpan w:val="2"/>
            <w:vAlign w:val="center"/>
            <w:hideMark/>
          </w:tcPr>
          <w:p w14:paraId="448877FF" w14:textId="77777777" w:rsidR="000D75FB" w:rsidRPr="000D75FB" w:rsidRDefault="000D75FB" w:rsidP="000D75FB">
            <w:pPr>
              <w:rPr>
                <w:sz w:val="20"/>
                <w:szCs w:val="20"/>
                <w:lang w:val="en-US" w:eastAsia="en-US" w:bidi="ar-SA"/>
              </w:rPr>
            </w:pPr>
          </w:p>
        </w:tc>
      </w:tr>
      <w:tr w:rsidR="000D75FB" w:rsidRPr="000D75FB" w14:paraId="0CAF1074" w14:textId="77777777" w:rsidTr="000D75FB">
        <w:trPr>
          <w:trHeight w:val="31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6B737D50"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1.10.</w:t>
            </w:r>
            <w:r w:rsidRPr="000D75FB">
              <w:rPr>
                <w:rFonts w:ascii="Calibri" w:hAnsi="Calibri" w:cs="Calibri"/>
                <w:b/>
                <w:bCs/>
                <w:sz w:val="18"/>
                <w:szCs w:val="18"/>
                <w:lang w:val="en-US" w:eastAsia="en-US" w:bidi="ar-SA"/>
              </w:rPr>
              <w:t>Разметка</w:t>
            </w:r>
          </w:p>
        </w:tc>
        <w:tc>
          <w:tcPr>
            <w:tcW w:w="222" w:type="dxa"/>
            <w:gridSpan w:val="2"/>
            <w:vAlign w:val="center"/>
            <w:hideMark/>
          </w:tcPr>
          <w:p w14:paraId="489B6644" w14:textId="77777777" w:rsidR="000D75FB" w:rsidRPr="000D75FB" w:rsidRDefault="000D75FB" w:rsidP="000D75FB">
            <w:pPr>
              <w:rPr>
                <w:sz w:val="20"/>
                <w:szCs w:val="20"/>
                <w:lang w:val="en-US" w:eastAsia="en-US" w:bidi="ar-SA"/>
              </w:rPr>
            </w:pPr>
          </w:p>
        </w:tc>
      </w:tr>
      <w:tr w:rsidR="000D75FB" w:rsidRPr="000D75FB" w14:paraId="3CB9C5CA"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3316EC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136</w:t>
            </w:r>
          </w:p>
        </w:tc>
        <w:tc>
          <w:tcPr>
            <w:tcW w:w="4248" w:type="dxa"/>
            <w:tcBorders>
              <w:top w:val="nil"/>
              <w:left w:val="nil"/>
              <w:bottom w:val="single" w:sz="4" w:space="0" w:color="auto"/>
              <w:right w:val="single" w:sz="4" w:space="0" w:color="auto"/>
            </w:tcBorders>
            <w:vAlign w:val="center"/>
            <w:hideMark/>
          </w:tcPr>
          <w:p w14:paraId="116DC4D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Сплошная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1.1</w:t>
            </w:r>
          </w:p>
        </w:tc>
        <w:tc>
          <w:tcPr>
            <w:tcW w:w="715" w:type="dxa"/>
            <w:tcBorders>
              <w:top w:val="nil"/>
              <w:left w:val="nil"/>
              <w:bottom w:val="single" w:sz="4" w:space="0" w:color="auto"/>
              <w:right w:val="single" w:sz="4" w:space="0" w:color="auto"/>
            </w:tcBorders>
            <w:noWrap/>
            <w:vAlign w:val="bottom"/>
            <w:hideMark/>
          </w:tcPr>
          <w:p w14:paraId="3B24786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012C695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1.572</w:t>
            </w:r>
          </w:p>
        </w:tc>
        <w:tc>
          <w:tcPr>
            <w:tcW w:w="1167" w:type="dxa"/>
            <w:tcBorders>
              <w:top w:val="nil"/>
              <w:left w:val="nil"/>
              <w:bottom w:val="single" w:sz="4" w:space="0" w:color="auto"/>
              <w:right w:val="single" w:sz="4" w:space="0" w:color="auto"/>
            </w:tcBorders>
            <w:vAlign w:val="bottom"/>
            <w:hideMark/>
          </w:tcPr>
          <w:p w14:paraId="1FD187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97249.00</w:t>
            </w:r>
          </w:p>
        </w:tc>
        <w:tc>
          <w:tcPr>
            <w:tcW w:w="1980" w:type="dxa"/>
            <w:tcBorders>
              <w:top w:val="nil"/>
              <w:left w:val="nil"/>
              <w:bottom w:val="single" w:sz="4" w:space="0" w:color="auto"/>
              <w:right w:val="single" w:sz="4" w:space="0" w:color="auto"/>
            </w:tcBorders>
            <w:vAlign w:val="bottom"/>
            <w:hideMark/>
          </w:tcPr>
          <w:p w14:paraId="44534D2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152,875.43 </w:t>
            </w:r>
          </w:p>
        </w:tc>
        <w:tc>
          <w:tcPr>
            <w:tcW w:w="222" w:type="dxa"/>
            <w:gridSpan w:val="2"/>
            <w:vAlign w:val="center"/>
            <w:hideMark/>
          </w:tcPr>
          <w:p w14:paraId="4AC32D9D" w14:textId="77777777" w:rsidR="000D75FB" w:rsidRPr="000D75FB" w:rsidRDefault="000D75FB" w:rsidP="000D75FB">
            <w:pPr>
              <w:rPr>
                <w:sz w:val="20"/>
                <w:szCs w:val="20"/>
                <w:lang w:val="en-US" w:eastAsia="en-US" w:bidi="ar-SA"/>
              </w:rPr>
            </w:pPr>
          </w:p>
        </w:tc>
      </w:tr>
      <w:tr w:rsidR="000D75FB" w:rsidRPr="000D75FB" w14:paraId="34406428"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3DE5A3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137</w:t>
            </w:r>
          </w:p>
        </w:tc>
        <w:tc>
          <w:tcPr>
            <w:tcW w:w="4248" w:type="dxa"/>
            <w:tcBorders>
              <w:top w:val="nil"/>
              <w:left w:val="nil"/>
              <w:bottom w:val="single" w:sz="4" w:space="0" w:color="auto"/>
              <w:right w:val="single" w:sz="4" w:space="0" w:color="auto"/>
            </w:tcBorders>
            <w:vAlign w:val="center"/>
            <w:hideMark/>
          </w:tcPr>
          <w:p w14:paraId="2DBDA25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Сплошная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1.3</w:t>
            </w:r>
          </w:p>
        </w:tc>
        <w:tc>
          <w:tcPr>
            <w:tcW w:w="715" w:type="dxa"/>
            <w:tcBorders>
              <w:top w:val="nil"/>
              <w:left w:val="nil"/>
              <w:bottom w:val="single" w:sz="4" w:space="0" w:color="auto"/>
              <w:right w:val="single" w:sz="4" w:space="0" w:color="auto"/>
            </w:tcBorders>
            <w:noWrap/>
            <w:vAlign w:val="bottom"/>
            <w:hideMark/>
          </w:tcPr>
          <w:p w14:paraId="5F0AAD3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37A3F23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0.795</w:t>
            </w:r>
          </w:p>
        </w:tc>
        <w:tc>
          <w:tcPr>
            <w:tcW w:w="1167" w:type="dxa"/>
            <w:tcBorders>
              <w:top w:val="nil"/>
              <w:left w:val="nil"/>
              <w:bottom w:val="single" w:sz="4" w:space="0" w:color="auto"/>
              <w:right w:val="single" w:sz="4" w:space="0" w:color="auto"/>
            </w:tcBorders>
            <w:vAlign w:val="bottom"/>
            <w:hideMark/>
          </w:tcPr>
          <w:p w14:paraId="279117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97249.00</w:t>
            </w:r>
          </w:p>
        </w:tc>
        <w:tc>
          <w:tcPr>
            <w:tcW w:w="1980" w:type="dxa"/>
            <w:tcBorders>
              <w:top w:val="nil"/>
              <w:left w:val="nil"/>
              <w:bottom w:val="single" w:sz="4" w:space="0" w:color="auto"/>
              <w:right w:val="single" w:sz="4" w:space="0" w:color="auto"/>
            </w:tcBorders>
            <w:vAlign w:val="bottom"/>
            <w:hideMark/>
          </w:tcPr>
          <w:p w14:paraId="043F87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77,312.96 </w:t>
            </w:r>
          </w:p>
        </w:tc>
        <w:tc>
          <w:tcPr>
            <w:tcW w:w="222" w:type="dxa"/>
            <w:gridSpan w:val="2"/>
            <w:vAlign w:val="center"/>
            <w:hideMark/>
          </w:tcPr>
          <w:p w14:paraId="1444F38F" w14:textId="77777777" w:rsidR="000D75FB" w:rsidRPr="000D75FB" w:rsidRDefault="000D75FB" w:rsidP="000D75FB">
            <w:pPr>
              <w:rPr>
                <w:sz w:val="20"/>
                <w:szCs w:val="20"/>
                <w:lang w:val="en-US" w:eastAsia="en-US" w:bidi="ar-SA"/>
              </w:rPr>
            </w:pPr>
          </w:p>
        </w:tc>
      </w:tr>
      <w:tr w:rsidR="000D75FB" w:rsidRPr="000D75FB" w14:paraId="36DE3E80"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254F16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138</w:t>
            </w:r>
          </w:p>
        </w:tc>
        <w:tc>
          <w:tcPr>
            <w:tcW w:w="4248" w:type="dxa"/>
            <w:tcBorders>
              <w:top w:val="nil"/>
              <w:left w:val="nil"/>
              <w:bottom w:val="single" w:sz="4" w:space="0" w:color="auto"/>
              <w:right w:val="single" w:sz="4" w:space="0" w:color="auto"/>
            </w:tcBorders>
            <w:vAlign w:val="center"/>
            <w:hideMark/>
          </w:tcPr>
          <w:p w14:paraId="66246FB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Сплошная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1.12</w:t>
            </w:r>
          </w:p>
        </w:tc>
        <w:tc>
          <w:tcPr>
            <w:tcW w:w="715" w:type="dxa"/>
            <w:tcBorders>
              <w:top w:val="nil"/>
              <w:left w:val="nil"/>
              <w:bottom w:val="single" w:sz="4" w:space="0" w:color="auto"/>
              <w:right w:val="single" w:sz="4" w:space="0" w:color="auto"/>
            </w:tcBorders>
            <w:noWrap/>
            <w:vAlign w:val="bottom"/>
            <w:hideMark/>
          </w:tcPr>
          <w:p w14:paraId="1EDD922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353D76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0.031</w:t>
            </w:r>
          </w:p>
        </w:tc>
        <w:tc>
          <w:tcPr>
            <w:tcW w:w="1167" w:type="dxa"/>
            <w:tcBorders>
              <w:top w:val="nil"/>
              <w:left w:val="nil"/>
              <w:bottom w:val="single" w:sz="4" w:space="0" w:color="auto"/>
              <w:right w:val="single" w:sz="4" w:space="0" w:color="auto"/>
            </w:tcBorders>
            <w:vAlign w:val="bottom"/>
            <w:hideMark/>
          </w:tcPr>
          <w:p w14:paraId="11FDC84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97249.00</w:t>
            </w:r>
          </w:p>
        </w:tc>
        <w:tc>
          <w:tcPr>
            <w:tcW w:w="1980" w:type="dxa"/>
            <w:tcBorders>
              <w:top w:val="nil"/>
              <w:left w:val="nil"/>
              <w:bottom w:val="single" w:sz="4" w:space="0" w:color="auto"/>
              <w:right w:val="single" w:sz="4" w:space="0" w:color="auto"/>
            </w:tcBorders>
            <w:vAlign w:val="bottom"/>
            <w:hideMark/>
          </w:tcPr>
          <w:p w14:paraId="4FF8021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3,014.72 </w:t>
            </w:r>
          </w:p>
        </w:tc>
        <w:tc>
          <w:tcPr>
            <w:tcW w:w="222" w:type="dxa"/>
            <w:gridSpan w:val="2"/>
            <w:vAlign w:val="center"/>
            <w:hideMark/>
          </w:tcPr>
          <w:p w14:paraId="7874E0BA" w14:textId="77777777" w:rsidR="000D75FB" w:rsidRPr="000D75FB" w:rsidRDefault="000D75FB" w:rsidP="000D75FB">
            <w:pPr>
              <w:rPr>
                <w:sz w:val="20"/>
                <w:szCs w:val="20"/>
                <w:lang w:val="en-US" w:eastAsia="en-US" w:bidi="ar-SA"/>
              </w:rPr>
            </w:pPr>
          </w:p>
        </w:tc>
      </w:tr>
      <w:tr w:rsidR="000D75FB" w:rsidRPr="000D75FB" w14:paraId="136A073C" w14:textId="77777777" w:rsidTr="000D75FB">
        <w:trPr>
          <w:gridAfter w:val="1"/>
          <w:wAfter w:w="8" w:type="dxa"/>
          <w:trHeight w:val="735"/>
        </w:trPr>
        <w:tc>
          <w:tcPr>
            <w:tcW w:w="517" w:type="dxa"/>
            <w:tcBorders>
              <w:top w:val="nil"/>
              <w:left w:val="single" w:sz="4" w:space="0" w:color="auto"/>
              <w:bottom w:val="single" w:sz="4" w:space="0" w:color="auto"/>
              <w:right w:val="single" w:sz="4" w:space="0" w:color="auto"/>
            </w:tcBorders>
            <w:vAlign w:val="center"/>
            <w:hideMark/>
          </w:tcPr>
          <w:p w14:paraId="071082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w:t>
            </w:r>
          </w:p>
        </w:tc>
        <w:tc>
          <w:tcPr>
            <w:tcW w:w="4248" w:type="dxa"/>
            <w:tcBorders>
              <w:top w:val="nil"/>
              <w:left w:val="nil"/>
              <w:bottom w:val="single" w:sz="4" w:space="0" w:color="auto"/>
              <w:right w:val="single" w:sz="4" w:space="0" w:color="auto"/>
            </w:tcBorders>
            <w:vAlign w:val="center"/>
            <w:hideMark/>
          </w:tcPr>
          <w:p w14:paraId="1F7C84F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Прерывистая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соотношением</w:t>
            </w:r>
            <w:r w:rsidRPr="000D75FB">
              <w:rPr>
                <w:rFonts w:ascii="Arial Armenian" w:hAnsi="Arial Armenian" w:cs="Arial"/>
                <w:sz w:val="18"/>
                <w:szCs w:val="18"/>
                <w:lang w:eastAsia="en-US" w:bidi="ar-SA"/>
              </w:rPr>
              <w:t xml:space="preserve"> 3:1 1.11</w:t>
            </w:r>
          </w:p>
        </w:tc>
        <w:tc>
          <w:tcPr>
            <w:tcW w:w="715" w:type="dxa"/>
            <w:tcBorders>
              <w:top w:val="nil"/>
              <w:left w:val="nil"/>
              <w:bottom w:val="single" w:sz="4" w:space="0" w:color="auto"/>
              <w:right w:val="single" w:sz="4" w:space="0" w:color="auto"/>
            </w:tcBorders>
            <w:noWrap/>
            <w:vAlign w:val="bottom"/>
            <w:hideMark/>
          </w:tcPr>
          <w:p w14:paraId="0704AAC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59195C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0.157</w:t>
            </w:r>
          </w:p>
        </w:tc>
        <w:tc>
          <w:tcPr>
            <w:tcW w:w="1167" w:type="dxa"/>
            <w:tcBorders>
              <w:top w:val="nil"/>
              <w:left w:val="nil"/>
              <w:bottom w:val="single" w:sz="4" w:space="0" w:color="auto"/>
              <w:right w:val="single" w:sz="4" w:space="0" w:color="auto"/>
            </w:tcBorders>
            <w:vAlign w:val="bottom"/>
            <w:hideMark/>
          </w:tcPr>
          <w:p w14:paraId="3CFDA4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80043.00</w:t>
            </w:r>
          </w:p>
        </w:tc>
        <w:tc>
          <w:tcPr>
            <w:tcW w:w="1980" w:type="dxa"/>
            <w:tcBorders>
              <w:top w:val="nil"/>
              <w:left w:val="nil"/>
              <w:bottom w:val="single" w:sz="4" w:space="0" w:color="auto"/>
              <w:right w:val="single" w:sz="4" w:space="0" w:color="auto"/>
            </w:tcBorders>
            <w:vAlign w:val="bottom"/>
            <w:hideMark/>
          </w:tcPr>
          <w:p w14:paraId="69A1E5C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12,566.75 </w:t>
            </w:r>
          </w:p>
        </w:tc>
        <w:tc>
          <w:tcPr>
            <w:tcW w:w="222" w:type="dxa"/>
            <w:gridSpan w:val="2"/>
            <w:vAlign w:val="center"/>
            <w:hideMark/>
          </w:tcPr>
          <w:p w14:paraId="02F88745" w14:textId="77777777" w:rsidR="000D75FB" w:rsidRPr="000D75FB" w:rsidRDefault="000D75FB" w:rsidP="000D75FB">
            <w:pPr>
              <w:rPr>
                <w:sz w:val="20"/>
                <w:szCs w:val="20"/>
                <w:lang w:val="en-US" w:eastAsia="en-US" w:bidi="ar-SA"/>
              </w:rPr>
            </w:pPr>
          </w:p>
        </w:tc>
      </w:tr>
      <w:tr w:rsidR="000D75FB" w:rsidRPr="000D75FB" w14:paraId="56684EF8"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65A43F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140</w:t>
            </w:r>
          </w:p>
        </w:tc>
        <w:tc>
          <w:tcPr>
            <w:tcW w:w="4248" w:type="dxa"/>
            <w:tcBorders>
              <w:top w:val="nil"/>
              <w:left w:val="nil"/>
              <w:bottom w:val="single" w:sz="4" w:space="0" w:color="auto"/>
              <w:right w:val="single" w:sz="4" w:space="0" w:color="auto"/>
            </w:tcBorders>
            <w:vAlign w:val="center"/>
            <w:hideMark/>
          </w:tcPr>
          <w:p w14:paraId="69332BE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Прерывистая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соотношением</w:t>
            </w:r>
            <w:r w:rsidRPr="000D75FB">
              <w:rPr>
                <w:rFonts w:ascii="Arial Armenian" w:hAnsi="Arial Armenian" w:cs="Arial"/>
                <w:sz w:val="18"/>
                <w:szCs w:val="18"/>
                <w:lang w:eastAsia="en-US" w:bidi="ar-SA"/>
              </w:rPr>
              <w:t xml:space="preserve"> 1:3 1.5</w:t>
            </w:r>
          </w:p>
        </w:tc>
        <w:tc>
          <w:tcPr>
            <w:tcW w:w="715" w:type="dxa"/>
            <w:tcBorders>
              <w:top w:val="nil"/>
              <w:left w:val="nil"/>
              <w:bottom w:val="single" w:sz="4" w:space="0" w:color="auto"/>
              <w:right w:val="single" w:sz="4" w:space="0" w:color="auto"/>
            </w:tcBorders>
            <w:noWrap/>
            <w:vAlign w:val="bottom"/>
            <w:hideMark/>
          </w:tcPr>
          <w:p w14:paraId="6B27E0E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73EB1F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1.840</w:t>
            </w:r>
          </w:p>
        </w:tc>
        <w:tc>
          <w:tcPr>
            <w:tcW w:w="1167" w:type="dxa"/>
            <w:tcBorders>
              <w:top w:val="nil"/>
              <w:left w:val="nil"/>
              <w:bottom w:val="single" w:sz="4" w:space="0" w:color="auto"/>
              <w:right w:val="single" w:sz="4" w:space="0" w:color="auto"/>
            </w:tcBorders>
            <w:vAlign w:val="bottom"/>
            <w:hideMark/>
          </w:tcPr>
          <w:p w14:paraId="1E163D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43227.00</w:t>
            </w:r>
          </w:p>
        </w:tc>
        <w:tc>
          <w:tcPr>
            <w:tcW w:w="1980" w:type="dxa"/>
            <w:tcBorders>
              <w:top w:val="nil"/>
              <w:left w:val="nil"/>
              <w:bottom w:val="single" w:sz="4" w:space="0" w:color="auto"/>
              <w:right w:val="single" w:sz="4" w:space="0" w:color="auto"/>
            </w:tcBorders>
            <w:vAlign w:val="bottom"/>
            <w:hideMark/>
          </w:tcPr>
          <w:p w14:paraId="5650DB8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79,537.68 </w:t>
            </w:r>
          </w:p>
        </w:tc>
        <w:tc>
          <w:tcPr>
            <w:tcW w:w="222" w:type="dxa"/>
            <w:gridSpan w:val="2"/>
            <w:vAlign w:val="center"/>
            <w:hideMark/>
          </w:tcPr>
          <w:p w14:paraId="77035888" w14:textId="77777777" w:rsidR="000D75FB" w:rsidRPr="000D75FB" w:rsidRDefault="000D75FB" w:rsidP="000D75FB">
            <w:pPr>
              <w:rPr>
                <w:sz w:val="20"/>
                <w:szCs w:val="20"/>
                <w:lang w:val="en-US" w:eastAsia="en-US" w:bidi="ar-SA"/>
              </w:rPr>
            </w:pPr>
          </w:p>
        </w:tc>
      </w:tr>
      <w:tr w:rsidR="000D75FB" w:rsidRPr="000D75FB" w14:paraId="2AABCC89"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7AAA59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w:t>
            </w:r>
          </w:p>
        </w:tc>
        <w:tc>
          <w:tcPr>
            <w:tcW w:w="4248" w:type="dxa"/>
            <w:tcBorders>
              <w:top w:val="nil"/>
              <w:left w:val="nil"/>
              <w:bottom w:val="single" w:sz="4" w:space="0" w:color="auto"/>
              <w:right w:val="single" w:sz="4" w:space="0" w:color="auto"/>
            </w:tcBorders>
            <w:vAlign w:val="center"/>
            <w:hideMark/>
          </w:tcPr>
          <w:p w14:paraId="744337C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Прерывистая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соотношением</w:t>
            </w:r>
            <w:r w:rsidRPr="000D75FB">
              <w:rPr>
                <w:rFonts w:ascii="Arial Armenian" w:hAnsi="Arial Armenian" w:cs="Arial"/>
                <w:sz w:val="18"/>
                <w:szCs w:val="18"/>
                <w:lang w:eastAsia="en-US" w:bidi="ar-SA"/>
              </w:rPr>
              <w:t xml:space="preserve"> 4:1 1.6</w:t>
            </w:r>
          </w:p>
        </w:tc>
        <w:tc>
          <w:tcPr>
            <w:tcW w:w="715" w:type="dxa"/>
            <w:tcBorders>
              <w:top w:val="nil"/>
              <w:left w:val="nil"/>
              <w:bottom w:val="single" w:sz="4" w:space="0" w:color="auto"/>
              <w:right w:val="single" w:sz="4" w:space="0" w:color="auto"/>
            </w:tcBorders>
            <w:noWrap/>
            <w:vAlign w:val="bottom"/>
            <w:hideMark/>
          </w:tcPr>
          <w:p w14:paraId="51BEC8B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1F2814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0.125</w:t>
            </w:r>
          </w:p>
        </w:tc>
        <w:tc>
          <w:tcPr>
            <w:tcW w:w="1167" w:type="dxa"/>
            <w:tcBorders>
              <w:top w:val="nil"/>
              <w:left w:val="nil"/>
              <w:bottom w:val="single" w:sz="4" w:space="0" w:color="auto"/>
              <w:right w:val="single" w:sz="4" w:space="0" w:color="auto"/>
            </w:tcBorders>
            <w:vAlign w:val="bottom"/>
            <w:hideMark/>
          </w:tcPr>
          <w:p w14:paraId="5FB814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77627.00</w:t>
            </w:r>
          </w:p>
        </w:tc>
        <w:tc>
          <w:tcPr>
            <w:tcW w:w="1980" w:type="dxa"/>
            <w:tcBorders>
              <w:top w:val="nil"/>
              <w:left w:val="nil"/>
              <w:bottom w:val="single" w:sz="4" w:space="0" w:color="auto"/>
              <w:right w:val="single" w:sz="4" w:space="0" w:color="auto"/>
            </w:tcBorders>
            <w:vAlign w:val="bottom"/>
            <w:hideMark/>
          </w:tcPr>
          <w:p w14:paraId="34089F5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9,703.38 </w:t>
            </w:r>
          </w:p>
        </w:tc>
        <w:tc>
          <w:tcPr>
            <w:tcW w:w="222" w:type="dxa"/>
            <w:gridSpan w:val="2"/>
            <w:vAlign w:val="center"/>
            <w:hideMark/>
          </w:tcPr>
          <w:p w14:paraId="49D5D07B" w14:textId="77777777" w:rsidR="000D75FB" w:rsidRPr="000D75FB" w:rsidRDefault="000D75FB" w:rsidP="000D75FB">
            <w:pPr>
              <w:rPr>
                <w:sz w:val="20"/>
                <w:szCs w:val="20"/>
                <w:lang w:val="en-US" w:eastAsia="en-US" w:bidi="ar-SA"/>
              </w:rPr>
            </w:pPr>
          </w:p>
        </w:tc>
      </w:tr>
      <w:tr w:rsidR="000D75FB" w:rsidRPr="000D75FB" w14:paraId="0955780D" w14:textId="77777777" w:rsidTr="000D75FB">
        <w:trPr>
          <w:gridAfter w:val="1"/>
          <w:wAfter w:w="8" w:type="dxa"/>
          <w:trHeight w:val="705"/>
        </w:trPr>
        <w:tc>
          <w:tcPr>
            <w:tcW w:w="517" w:type="dxa"/>
            <w:tcBorders>
              <w:top w:val="nil"/>
              <w:left w:val="single" w:sz="4" w:space="0" w:color="auto"/>
              <w:bottom w:val="single" w:sz="4" w:space="0" w:color="auto"/>
              <w:right w:val="single" w:sz="4" w:space="0" w:color="auto"/>
            </w:tcBorders>
            <w:vAlign w:val="center"/>
            <w:hideMark/>
          </w:tcPr>
          <w:p w14:paraId="1BD2730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142</w:t>
            </w:r>
          </w:p>
        </w:tc>
        <w:tc>
          <w:tcPr>
            <w:tcW w:w="4248" w:type="dxa"/>
            <w:tcBorders>
              <w:top w:val="nil"/>
              <w:left w:val="nil"/>
              <w:bottom w:val="single" w:sz="4" w:space="0" w:color="auto"/>
              <w:right w:val="single" w:sz="4" w:space="0" w:color="auto"/>
            </w:tcBorders>
            <w:vAlign w:val="center"/>
            <w:hideMark/>
          </w:tcPr>
          <w:p w14:paraId="73944D9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Прерывистая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линия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разметки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шириной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соотношением</w:t>
            </w:r>
            <w:r w:rsidRPr="000D75FB">
              <w:rPr>
                <w:rFonts w:ascii="Arial Armenian" w:hAnsi="Arial Armenian" w:cs="Arial"/>
                <w:sz w:val="18"/>
                <w:szCs w:val="18"/>
                <w:lang w:eastAsia="en-US" w:bidi="ar-SA"/>
              </w:rPr>
              <w:t xml:space="preserve"> 1:1 1.7</w:t>
            </w:r>
          </w:p>
        </w:tc>
        <w:tc>
          <w:tcPr>
            <w:tcW w:w="715" w:type="dxa"/>
            <w:tcBorders>
              <w:top w:val="nil"/>
              <w:left w:val="nil"/>
              <w:bottom w:val="nil"/>
              <w:right w:val="nil"/>
            </w:tcBorders>
            <w:noWrap/>
            <w:vAlign w:val="bottom"/>
            <w:hideMark/>
          </w:tcPr>
          <w:p w14:paraId="1B7105C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single" w:sz="4" w:space="0" w:color="auto"/>
              <w:bottom w:val="single" w:sz="4" w:space="0" w:color="auto"/>
              <w:right w:val="single" w:sz="4" w:space="0" w:color="auto"/>
            </w:tcBorders>
            <w:vAlign w:val="bottom"/>
            <w:hideMark/>
          </w:tcPr>
          <w:p w14:paraId="59F763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0.842</w:t>
            </w:r>
          </w:p>
        </w:tc>
        <w:tc>
          <w:tcPr>
            <w:tcW w:w="1167" w:type="dxa"/>
            <w:tcBorders>
              <w:top w:val="nil"/>
              <w:left w:val="nil"/>
              <w:bottom w:val="single" w:sz="4" w:space="0" w:color="auto"/>
              <w:right w:val="single" w:sz="4" w:space="0" w:color="auto"/>
            </w:tcBorders>
            <w:vAlign w:val="bottom"/>
            <w:hideMark/>
          </w:tcPr>
          <w:p w14:paraId="02A000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60421.00</w:t>
            </w:r>
          </w:p>
        </w:tc>
        <w:tc>
          <w:tcPr>
            <w:tcW w:w="1980" w:type="dxa"/>
            <w:tcBorders>
              <w:top w:val="nil"/>
              <w:left w:val="nil"/>
              <w:bottom w:val="single" w:sz="4" w:space="0" w:color="auto"/>
              <w:right w:val="single" w:sz="4" w:space="0" w:color="auto"/>
            </w:tcBorders>
            <w:vAlign w:val="bottom"/>
            <w:hideMark/>
          </w:tcPr>
          <w:p w14:paraId="4F2DF49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50,874.48 </w:t>
            </w:r>
          </w:p>
        </w:tc>
        <w:tc>
          <w:tcPr>
            <w:tcW w:w="222" w:type="dxa"/>
            <w:gridSpan w:val="2"/>
            <w:vAlign w:val="center"/>
            <w:hideMark/>
          </w:tcPr>
          <w:p w14:paraId="310E36B4" w14:textId="77777777" w:rsidR="000D75FB" w:rsidRPr="000D75FB" w:rsidRDefault="000D75FB" w:rsidP="000D75FB">
            <w:pPr>
              <w:rPr>
                <w:sz w:val="20"/>
                <w:szCs w:val="20"/>
                <w:lang w:val="en-US" w:eastAsia="en-US" w:bidi="ar-SA"/>
              </w:rPr>
            </w:pPr>
          </w:p>
        </w:tc>
      </w:tr>
      <w:tr w:rsidR="000D75FB" w:rsidRPr="000D75FB" w14:paraId="0FD97223"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2EEB4A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143</w:t>
            </w:r>
          </w:p>
        </w:tc>
        <w:tc>
          <w:tcPr>
            <w:tcW w:w="4248" w:type="dxa"/>
            <w:tcBorders>
              <w:top w:val="nil"/>
              <w:left w:val="nil"/>
              <w:bottom w:val="nil"/>
              <w:right w:val="single" w:sz="4" w:space="0" w:color="auto"/>
            </w:tcBorders>
            <w:vAlign w:val="center"/>
            <w:hideMark/>
          </w:tcPr>
          <w:p w14:paraId="138FA74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Фигурная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1.14.1</w:t>
            </w:r>
          </w:p>
        </w:tc>
        <w:tc>
          <w:tcPr>
            <w:tcW w:w="715" w:type="dxa"/>
            <w:tcBorders>
              <w:top w:val="single" w:sz="4" w:space="0" w:color="auto"/>
              <w:left w:val="nil"/>
              <w:bottom w:val="single" w:sz="4" w:space="0" w:color="auto"/>
              <w:right w:val="single" w:sz="4" w:space="0" w:color="auto"/>
            </w:tcBorders>
            <w:vAlign w:val="bottom"/>
            <w:hideMark/>
          </w:tcPr>
          <w:p w14:paraId="09100C3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47B10B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118.400</w:t>
            </w:r>
          </w:p>
        </w:tc>
        <w:tc>
          <w:tcPr>
            <w:tcW w:w="1167" w:type="dxa"/>
            <w:tcBorders>
              <w:top w:val="nil"/>
              <w:left w:val="nil"/>
              <w:bottom w:val="single" w:sz="4" w:space="0" w:color="auto"/>
              <w:right w:val="single" w:sz="4" w:space="0" w:color="auto"/>
            </w:tcBorders>
            <w:vAlign w:val="bottom"/>
            <w:hideMark/>
          </w:tcPr>
          <w:p w14:paraId="6E10E5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1478.00</w:t>
            </w:r>
          </w:p>
        </w:tc>
        <w:tc>
          <w:tcPr>
            <w:tcW w:w="1980" w:type="dxa"/>
            <w:tcBorders>
              <w:top w:val="nil"/>
              <w:left w:val="nil"/>
              <w:bottom w:val="single" w:sz="4" w:space="0" w:color="auto"/>
              <w:right w:val="single" w:sz="4" w:space="0" w:color="auto"/>
            </w:tcBorders>
            <w:vAlign w:val="bottom"/>
            <w:hideMark/>
          </w:tcPr>
          <w:p w14:paraId="1932551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174,995.20 </w:t>
            </w:r>
          </w:p>
        </w:tc>
        <w:tc>
          <w:tcPr>
            <w:tcW w:w="222" w:type="dxa"/>
            <w:gridSpan w:val="2"/>
            <w:vAlign w:val="center"/>
            <w:hideMark/>
          </w:tcPr>
          <w:p w14:paraId="3AF62440" w14:textId="77777777" w:rsidR="000D75FB" w:rsidRPr="000D75FB" w:rsidRDefault="000D75FB" w:rsidP="000D75FB">
            <w:pPr>
              <w:rPr>
                <w:sz w:val="20"/>
                <w:szCs w:val="20"/>
                <w:lang w:val="en-US" w:eastAsia="en-US" w:bidi="ar-SA"/>
              </w:rPr>
            </w:pPr>
          </w:p>
        </w:tc>
      </w:tr>
      <w:tr w:rsidR="000D75FB" w:rsidRPr="000D75FB" w14:paraId="6852C509"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23FC55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144</w:t>
            </w:r>
          </w:p>
        </w:tc>
        <w:tc>
          <w:tcPr>
            <w:tcW w:w="4248" w:type="dxa"/>
            <w:tcBorders>
              <w:top w:val="single" w:sz="4" w:space="0" w:color="auto"/>
              <w:left w:val="nil"/>
              <w:bottom w:val="nil"/>
              <w:right w:val="single" w:sz="4" w:space="0" w:color="auto"/>
            </w:tcBorders>
            <w:vAlign w:val="center"/>
            <w:hideMark/>
          </w:tcPr>
          <w:p w14:paraId="2272609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Фигурная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1.18</w:t>
            </w:r>
          </w:p>
        </w:tc>
        <w:tc>
          <w:tcPr>
            <w:tcW w:w="715" w:type="dxa"/>
            <w:tcBorders>
              <w:top w:val="nil"/>
              <w:left w:val="nil"/>
              <w:bottom w:val="single" w:sz="4" w:space="0" w:color="auto"/>
              <w:right w:val="single" w:sz="4" w:space="0" w:color="auto"/>
            </w:tcBorders>
            <w:vAlign w:val="bottom"/>
            <w:hideMark/>
          </w:tcPr>
          <w:p w14:paraId="18F089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5EE15F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46.350</w:t>
            </w:r>
          </w:p>
        </w:tc>
        <w:tc>
          <w:tcPr>
            <w:tcW w:w="1167" w:type="dxa"/>
            <w:tcBorders>
              <w:top w:val="nil"/>
              <w:left w:val="nil"/>
              <w:bottom w:val="single" w:sz="4" w:space="0" w:color="auto"/>
              <w:right w:val="single" w:sz="4" w:space="0" w:color="auto"/>
            </w:tcBorders>
            <w:vAlign w:val="bottom"/>
            <w:hideMark/>
          </w:tcPr>
          <w:p w14:paraId="070AEF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1478.00</w:t>
            </w:r>
          </w:p>
        </w:tc>
        <w:tc>
          <w:tcPr>
            <w:tcW w:w="1980" w:type="dxa"/>
            <w:tcBorders>
              <w:top w:val="nil"/>
              <w:left w:val="nil"/>
              <w:bottom w:val="single" w:sz="4" w:space="0" w:color="auto"/>
              <w:right w:val="single" w:sz="4" w:space="0" w:color="auto"/>
            </w:tcBorders>
            <w:vAlign w:val="bottom"/>
            <w:hideMark/>
          </w:tcPr>
          <w:p w14:paraId="49A4D06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68,505.30 </w:t>
            </w:r>
          </w:p>
        </w:tc>
        <w:tc>
          <w:tcPr>
            <w:tcW w:w="222" w:type="dxa"/>
            <w:gridSpan w:val="2"/>
            <w:vAlign w:val="center"/>
            <w:hideMark/>
          </w:tcPr>
          <w:p w14:paraId="52DC4BBF" w14:textId="77777777" w:rsidR="000D75FB" w:rsidRPr="000D75FB" w:rsidRDefault="000D75FB" w:rsidP="000D75FB">
            <w:pPr>
              <w:rPr>
                <w:sz w:val="20"/>
                <w:szCs w:val="20"/>
                <w:lang w:val="en-US" w:eastAsia="en-US" w:bidi="ar-SA"/>
              </w:rPr>
            </w:pPr>
          </w:p>
        </w:tc>
      </w:tr>
      <w:tr w:rsidR="000D75FB" w:rsidRPr="000D75FB" w14:paraId="2DB91055"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hideMark/>
          </w:tcPr>
          <w:p w14:paraId="4A5DE4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0F18BFB8" w14:textId="77777777" w:rsidR="000D75FB" w:rsidRPr="000D75FB" w:rsidRDefault="000D75FB" w:rsidP="000D75FB">
            <w:pPr>
              <w:rPr>
                <w:rFonts w:ascii="Arial Armenian" w:hAnsi="Arial Armenian" w:cs="Arial"/>
                <w:b/>
                <w:bCs/>
                <w:sz w:val="20"/>
                <w:szCs w:val="20"/>
                <w:lang w:val="en-US" w:eastAsia="en-US" w:bidi="ar-SA"/>
              </w:rPr>
            </w:pPr>
            <w:r w:rsidRPr="000D75FB">
              <w:rPr>
                <w:rFonts w:ascii="Calibri" w:hAnsi="Calibri" w:cs="Calibri"/>
                <w:b/>
                <w:bCs/>
                <w:sz w:val="20"/>
                <w:szCs w:val="20"/>
                <w:lang w:val="en-US" w:eastAsia="en-US" w:bidi="ar-SA"/>
              </w:rPr>
              <w:t>Всего</w:t>
            </w:r>
            <w:r w:rsidRPr="000D75FB">
              <w:rPr>
                <w:rFonts w:ascii="Arial Armenian" w:hAnsi="Arial Armenian" w:cs="Arial"/>
                <w:b/>
                <w:bCs/>
                <w:sz w:val="20"/>
                <w:szCs w:val="20"/>
                <w:lang w:val="en-US" w:eastAsia="en-US" w:bidi="ar-SA"/>
              </w:rPr>
              <w:t xml:space="preserve"> </w:t>
            </w:r>
            <w:r w:rsidRPr="000D75FB">
              <w:rPr>
                <w:rFonts w:ascii="Calibri" w:hAnsi="Calibri" w:cs="Calibri"/>
                <w:b/>
                <w:bCs/>
                <w:sz w:val="20"/>
                <w:szCs w:val="20"/>
                <w:lang w:val="en-US" w:eastAsia="en-US" w:bidi="ar-SA"/>
              </w:rPr>
              <w:t>в</w:t>
            </w:r>
            <w:r w:rsidRPr="000D75FB">
              <w:rPr>
                <w:rFonts w:ascii="Arial Armenian" w:hAnsi="Arial Armenian" w:cs="Arial"/>
                <w:b/>
                <w:bCs/>
                <w:sz w:val="20"/>
                <w:szCs w:val="20"/>
                <w:lang w:val="en-US" w:eastAsia="en-US" w:bidi="ar-SA"/>
              </w:rPr>
              <w:t xml:space="preserve"> </w:t>
            </w:r>
            <w:r w:rsidRPr="000D75FB">
              <w:rPr>
                <w:rFonts w:ascii="Calibri" w:hAnsi="Calibri" w:cs="Calibri"/>
                <w:b/>
                <w:bCs/>
                <w:sz w:val="20"/>
                <w:szCs w:val="20"/>
                <w:lang w:val="en-US" w:eastAsia="en-US" w:bidi="ar-SA"/>
              </w:rPr>
              <w:t>разделе</w:t>
            </w:r>
            <w:r w:rsidRPr="000D75FB">
              <w:rPr>
                <w:rFonts w:ascii="Arial Armenian" w:hAnsi="Arial Armenian" w:cs="Arial"/>
                <w:b/>
                <w:bCs/>
                <w:sz w:val="20"/>
                <w:szCs w:val="20"/>
                <w:lang w:val="en-US" w:eastAsia="en-US" w:bidi="ar-SA"/>
              </w:rPr>
              <w:t xml:space="preserve"> 1.10</w:t>
            </w:r>
          </w:p>
        </w:tc>
        <w:tc>
          <w:tcPr>
            <w:tcW w:w="715" w:type="dxa"/>
            <w:tcBorders>
              <w:top w:val="nil"/>
              <w:left w:val="nil"/>
              <w:bottom w:val="single" w:sz="4" w:space="0" w:color="auto"/>
              <w:right w:val="single" w:sz="4" w:space="0" w:color="auto"/>
            </w:tcBorders>
            <w:vAlign w:val="bottom"/>
            <w:hideMark/>
          </w:tcPr>
          <w:p w14:paraId="437FB7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15ABE82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EF5CBB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694805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629,385.89 </w:t>
            </w:r>
          </w:p>
        </w:tc>
        <w:tc>
          <w:tcPr>
            <w:tcW w:w="222" w:type="dxa"/>
            <w:gridSpan w:val="2"/>
            <w:vAlign w:val="center"/>
            <w:hideMark/>
          </w:tcPr>
          <w:p w14:paraId="7A0BB203" w14:textId="77777777" w:rsidR="000D75FB" w:rsidRPr="000D75FB" w:rsidRDefault="000D75FB" w:rsidP="000D75FB">
            <w:pPr>
              <w:rPr>
                <w:sz w:val="20"/>
                <w:szCs w:val="20"/>
                <w:lang w:val="en-US" w:eastAsia="en-US" w:bidi="ar-SA"/>
              </w:rPr>
            </w:pPr>
          </w:p>
        </w:tc>
      </w:tr>
      <w:tr w:rsidR="000D75FB" w:rsidRPr="000D75FB" w14:paraId="247906C5"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2FB44E71"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1.11.«</w:t>
            </w:r>
            <w:r w:rsidRPr="000D75FB">
              <w:rPr>
                <w:rFonts w:ascii="Calibri" w:hAnsi="Calibri" w:cs="Calibri"/>
                <w:b/>
                <w:bCs/>
                <w:sz w:val="18"/>
                <w:szCs w:val="18"/>
                <w:lang w:val="en-US" w:eastAsia="en-US" w:bidi="ar-SA"/>
              </w:rPr>
              <w:t>Дорожные</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знаки</w:t>
            </w:r>
            <w:r w:rsidRPr="000D75FB">
              <w:rPr>
                <w:rFonts w:ascii="Arial Armenian" w:hAnsi="Arial Armenian" w:cs="Arial"/>
                <w:b/>
                <w:bCs/>
                <w:sz w:val="18"/>
                <w:szCs w:val="18"/>
                <w:lang w:val="en-US" w:eastAsia="en-US" w:bidi="ar-SA"/>
              </w:rPr>
              <w:t>.</w:t>
            </w:r>
          </w:p>
        </w:tc>
        <w:tc>
          <w:tcPr>
            <w:tcW w:w="222" w:type="dxa"/>
            <w:gridSpan w:val="2"/>
            <w:vAlign w:val="center"/>
            <w:hideMark/>
          </w:tcPr>
          <w:p w14:paraId="33321C6B" w14:textId="77777777" w:rsidR="000D75FB" w:rsidRPr="000D75FB" w:rsidRDefault="000D75FB" w:rsidP="000D75FB">
            <w:pPr>
              <w:rPr>
                <w:sz w:val="20"/>
                <w:szCs w:val="20"/>
                <w:lang w:val="en-US" w:eastAsia="en-US" w:bidi="ar-SA"/>
              </w:rPr>
            </w:pPr>
          </w:p>
        </w:tc>
      </w:tr>
      <w:tr w:rsidR="000D75FB" w:rsidRPr="000D75FB" w14:paraId="13656E52" w14:textId="77777777" w:rsidTr="000D75FB">
        <w:trPr>
          <w:gridAfter w:val="1"/>
          <w:wAfter w:w="8" w:type="dxa"/>
          <w:trHeight w:val="510"/>
        </w:trPr>
        <w:tc>
          <w:tcPr>
            <w:tcW w:w="517" w:type="dxa"/>
            <w:tcBorders>
              <w:top w:val="nil"/>
              <w:left w:val="single" w:sz="4" w:space="0" w:color="auto"/>
              <w:bottom w:val="nil"/>
              <w:right w:val="single" w:sz="4" w:space="0" w:color="auto"/>
            </w:tcBorders>
            <w:vAlign w:val="center"/>
            <w:hideMark/>
          </w:tcPr>
          <w:p w14:paraId="52057B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w:t>
            </w:r>
          </w:p>
        </w:tc>
        <w:tc>
          <w:tcPr>
            <w:tcW w:w="4248" w:type="dxa"/>
            <w:tcBorders>
              <w:top w:val="nil"/>
              <w:left w:val="nil"/>
              <w:bottom w:val="nil"/>
              <w:right w:val="single" w:sz="4" w:space="0" w:color="auto"/>
            </w:tcBorders>
            <w:vAlign w:val="center"/>
            <w:hideMark/>
          </w:tcPr>
          <w:p w14:paraId="375F9F5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знаков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приоритета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дороге</w:t>
            </w:r>
          </w:p>
        </w:tc>
        <w:tc>
          <w:tcPr>
            <w:tcW w:w="715" w:type="dxa"/>
            <w:tcBorders>
              <w:top w:val="nil"/>
              <w:left w:val="nil"/>
              <w:bottom w:val="single" w:sz="4" w:space="0" w:color="auto"/>
              <w:right w:val="single" w:sz="4" w:space="0" w:color="auto"/>
            </w:tcBorders>
            <w:noWrap/>
            <w:vAlign w:val="bottom"/>
            <w:hideMark/>
          </w:tcPr>
          <w:p w14:paraId="6A717FA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nil"/>
              <w:right w:val="single" w:sz="4" w:space="0" w:color="auto"/>
            </w:tcBorders>
            <w:vAlign w:val="bottom"/>
            <w:hideMark/>
          </w:tcPr>
          <w:p w14:paraId="1F3B5E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13.000</w:t>
            </w:r>
          </w:p>
        </w:tc>
        <w:tc>
          <w:tcPr>
            <w:tcW w:w="1167" w:type="dxa"/>
            <w:tcBorders>
              <w:top w:val="nil"/>
              <w:left w:val="nil"/>
              <w:bottom w:val="single" w:sz="4" w:space="0" w:color="auto"/>
              <w:right w:val="single" w:sz="4" w:space="0" w:color="auto"/>
            </w:tcBorders>
            <w:vAlign w:val="bottom"/>
            <w:hideMark/>
          </w:tcPr>
          <w:p w14:paraId="439887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47352.00</w:t>
            </w:r>
          </w:p>
        </w:tc>
        <w:tc>
          <w:tcPr>
            <w:tcW w:w="1980" w:type="dxa"/>
            <w:tcBorders>
              <w:top w:val="nil"/>
              <w:left w:val="nil"/>
              <w:bottom w:val="single" w:sz="4" w:space="0" w:color="auto"/>
              <w:right w:val="single" w:sz="4" w:space="0" w:color="auto"/>
            </w:tcBorders>
            <w:vAlign w:val="bottom"/>
            <w:hideMark/>
          </w:tcPr>
          <w:p w14:paraId="4D8FC7A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615,576.00 </w:t>
            </w:r>
          </w:p>
        </w:tc>
        <w:tc>
          <w:tcPr>
            <w:tcW w:w="222" w:type="dxa"/>
            <w:gridSpan w:val="2"/>
            <w:vAlign w:val="center"/>
            <w:hideMark/>
          </w:tcPr>
          <w:p w14:paraId="1FEAF27D" w14:textId="77777777" w:rsidR="000D75FB" w:rsidRPr="000D75FB" w:rsidRDefault="000D75FB" w:rsidP="000D75FB">
            <w:pPr>
              <w:rPr>
                <w:sz w:val="20"/>
                <w:szCs w:val="20"/>
                <w:lang w:val="en-US" w:eastAsia="en-US" w:bidi="ar-SA"/>
              </w:rPr>
            </w:pPr>
          </w:p>
        </w:tc>
      </w:tr>
      <w:tr w:rsidR="000D75FB" w:rsidRPr="000D75FB" w14:paraId="310DA776" w14:textId="77777777" w:rsidTr="000D75FB">
        <w:trPr>
          <w:gridAfter w:val="1"/>
          <w:wAfter w:w="8" w:type="dxa"/>
          <w:trHeight w:val="540"/>
        </w:trPr>
        <w:tc>
          <w:tcPr>
            <w:tcW w:w="517" w:type="dxa"/>
            <w:tcBorders>
              <w:top w:val="single" w:sz="4" w:space="0" w:color="auto"/>
              <w:left w:val="single" w:sz="4" w:space="0" w:color="auto"/>
              <w:bottom w:val="nil"/>
              <w:right w:val="single" w:sz="4" w:space="0" w:color="auto"/>
            </w:tcBorders>
            <w:vAlign w:val="center"/>
            <w:hideMark/>
          </w:tcPr>
          <w:p w14:paraId="3545E9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146</w:t>
            </w:r>
          </w:p>
        </w:tc>
        <w:tc>
          <w:tcPr>
            <w:tcW w:w="4248" w:type="dxa"/>
            <w:tcBorders>
              <w:top w:val="single" w:sz="4" w:space="0" w:color="auto"/>
              <w:left w:val="nil"/>
              <w:bottom w:val="nil"/>
              <w:right w:val="single" w:sz="4" w:space="0" w:color="auto"/>
            </w:tcBorders>
            <w:vAlign w:val="center"/>
            <w:hideMark/>
          </w:tcPr>
          <w:p w14:paraId="560E3AD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предупредительных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дорожных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знаков</w:t>
            </w:r>
          </w:p>
        </w:tc>
        <w:tc>
          <w:tcPr>
            <w:tcW w:w="715" w:type="dxa"/>
            <w:tcBorders>
              <w:top w:val="nil"/>
              <w:left w:val="nil"/>
              <w:bottom w:val="single" w:sz="4" w:space="0" w:color="auto"/>
              <w:right w:val="single" w:sz="4" w:space="0" w:color="auto"/>
            </w:tcBorders>
            <w:noWrap/>
            <w:vAlign w:val="bottom"/>
            <w:hideMark/>
          </w:tcPr>
          <w:p w14:paraId="7AF3EA0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nil"/>
              <w:right w:val="single" w:sz="4" w:space="0" w:color="auto"/>
            </w:tcBorders>
            <w:vAlign w:val="bottom"/>
            <w:hideMark/>
          </w:tcPr>
          <w:p w14:paraId="7A65D0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2EFEB2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47352.00</w:t>
            </w:r>
          </w:p>
        </w:tc>
        <w:tc>
          <w:tcPr>
            <w:tcW w:w="1980" w:type="dxa"/>
            <w:tcBorders>
              <w:top w:val="nil"/>
              <w:left w:val="nil"/>
              <w:bottom w:val="single" w:sz="4" w:space="0" w:color="auto"/>
              <w:right w:val="single" w:sz="4" w:space="0" w:color="auto"/>
            </w:tcBorders>
            <w:vAlign w:val="bottom"/>
            <w:hideMark/>
          </w:tcPr>
          <w:p w14:paraId="7C11B28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189,408.00 </w:t>
            </w:r>
          </w:p>
        </w:tc>
        <w:tc>
          <w:tcPr>
            <w:tcW w:w="222" w:type="dxa"/>
            <w:gridSpan w:val="2"/>
            <w:vAlign w:val="center"/>
            <w:hideMark/>
          </w:tcPr>
          <w:p w14:paraId="4DFAFECC" w14:textId="77777777" w:rsidR="000D75FB" w:rsidRPr="000D75FB" w:rsidRDefault="000D75FB" w:rsidP="000D75FB">
            <w:pPr>
              <w:rPr>
                <w:sz w:val="20"/>
                <w:szCs w:val="20"/>
                <w:lang w:val="en-US" w:eastAsia="en-US" w:bidi="ar-SA"/>
              </w:rPr>
            </w:pPr>
          </w:p>
        </w:tc>
      </w:tr>
      <w:tr w:rsidR="000D75FB" w:rsidRPr="000D75FB" w14:paraId="15E04D76" w14:textId="77777777" w:rsidTr="000D75FB">
        <w:trPr>
          <w:gridAfter w:val="1"/>
          <w:wAfter w:w="8" w:type="dxa"/>
          <w:trHeight w:val="465"/>
        </w:trPr>
        <w:tc>
          <w:tcPr>
            <w:tcW w:w="517" w:type="dxa"/>
            <w:tcBorders>
              <w:top w:val="single" w:sz="4" w:space="0" w:color="auto"/>
              <w:left w:val="single" w:sz="4" w:space="0" w:color="auto"/>
              <w:bottom w:val="nil"/>
              <w:right w:val="single" w:sz="4" w:space="0" w:color="auto"/>
            </w:tcBorders>
            <w:vAlign w:val="center"/>
            <w:hideMark/>
          </w:tcPr>
          <w:p w14:paraId="73DE1B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w:t>
            </w:r>
          </w:p>
        </w:tc>
        <w:tc>
          <w:tcPr>
            <w:tcW w:w="4248" w:type="dxa"/>
            <w:tcBorders>
              <w:top w:val="single" w:sz="4" w:space="0" w:color="auto"/>
              <w:left w:val="nil"/>
              <w:bottom w:val="nil"/>
              <w:right w:val="single" w:sz="4" w:space="0" w:color="auto"/>
            </w:tcBorders>
            <w:vAlign w:val="center"/>
            <w:hideMark/>
          </w:tcPr>
          <w:p w14:paraId="2AC0C2F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предписывающих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дорожных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знаков</w:t>
            </w:r>
          </w:p>
        </w:tc>
        <w:tc>
          <w:tcPr>
            <w:tcW w:w="715" w:type="dxa"/>
            <w:tcBorders>
              <w:top w:val="nil"/>
              <w:left w:val="nil"/>
              <w:bottom w:val="single" w:sz="4" w:space="0" w:color="auto"/>
              <w:right w:val="single" w:sz="4" w:space="0" w:color="auto"/>
            </w:tcBorders>
            <w:noWrap/>
            <w:vAlign w:val="bottom"/>
            <w:hideMark/>
          </w:tcPr>
          <w:p w14:paraId="4004B10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nil"/>
              <w:right w:val="single" w:sz="4" w:space="0" w:color="auto"/>
            </w:tcBorders>
            <w:vAlign w:val="bottom"/>
            <w:hideMark/>
          </w:tcPr>
          <w:p w14:paraId="0F0873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26.000</w:t>
            </w:r>
          </w:p>
        </w:tc>
        <w:tc>
          <w:tcPr>
            <w:tcW w:w="1167" w:type="dxa"/>
            <w:tcBorders>
              <w:top w:val="nil"/>
              <w:left w:val="nil"/>
              <w:bottom w:val="single" w:sz="4" w:space="0" w:color="auto"/>
              <w:right w:val="single" w:sz="4" w:space="0" w:color="auto"/>
            </w:tcBorders>
            <w:vAlign w:val="bottom"/>
            <w:hideMark/>
          </w:tcPr>
          <w:p w14:paraId="523BF9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47352.00</w:t>
            </w:r>
          </w:p>
        </w:tc>
        <w:tc>
          <w:tcPr>
            <w:tcW w:w="1980" w:type="dxa"/>
            <w:tcBorders>
              <w:top w:val="nil"/>
              <w:left w:val="nil"/>
              <w:bottom w:val="single" w:sz="4" w:space="0" w:color="auto"/>
              <w:right w:val="single" w:sz="4" w:space="0" w:color="auto"/>
            </w:tcBorders>
            <w:vAlign w:val="bottom"/>
            <w:hideMark/>
          </w:tcPr>
          <w:p w14:paraId="61F1138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1,231,152.00 </w:t>
            </w:r>
          </w:p>
        </w:tc>
        <w:tc>
          <w:tcPr>
            <w:tcW w:w="222" w:type="dxa"/>
            <w:gridSpan w:val="2"/>
            <w:vAlign w:val="center"/>
            <w:hideMark/>
          </w:tcPr>
          <w:p w14:paraId="78880979" w14:textId="77777777" w:rsidR="000D75FB" w:rsidRPr="000D75FB" w:rsidRDefault="000D75FB" w:rsidP="000D75FB">
            <w:pPr>
              <w:rPr>
                <w:sz w:val="20"/>
                <w:szCs w:val="20"/>
                <w:lang w:val="en-US" w:eastAsia="en-US" w:bidi="ar-SA"/>
              </w:rPr>
            </w:pPr>
          </w:p>
        </w:tc>
      </w:tr>
      <w:tr w:rsidR="000D75FB" w:rsidRPr="000D75FB" w14:paraId="3705185F" w14:textId="77777777" w:rsidTr="000D75FB">
        <w:trPr>
          <w:gridAfter w:val="1"/>
          <w:wAfter w:w="8" w:type="dxa"/>
          <w:trHeight w:val="540"/>
        </w:trPr>
        <w:tc>
          <w:tcPr>
            <w:tcW w:w="517" w:type="dxa"/>
            <w:tcBorders>
              <w:top w:val="single" w:sz="4" w:space="0" w:color="auto"/>
              <w:left w:val="single" w:sz="4" w:space="0" w:color="auto"/>
              <w:bottom w:val="nil"/>
              <w:right w:val="single" w:sz="4" w:space="0" w:color="auto"/>
            </w:tcBorders>
            <w:vAlign w:val="center"/>
            <w:hideMark/>
          </w:tcPr>
          <w:p w14:paraId="59086D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148</w:t>
            </w:r>
          </w:p>
        </w:tc>
        <w:tc>
          <w:tcPr>
            <w:tcW w:w="4248" w:type="dxa"/>
            <w:tcBorders>
              <w:top w:val="single" w:sz="4" w:space="0" w:color="auto"/>
              <w:left w:val="nil"/>
              <w:bottom w:val="nil"/>
              <w:right w:val="single" w:sz="4" w:space="0" w:color="auto"/>
            </w:tcBorders>
            <w:vAlign w:val="center"/>
            <w:hideMark/>
          </w:tcPr>
          <w:p w14:paraId="336DF09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дополнительных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информационных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дорожных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знаков</w:t>
            </w:r>
          </w:p>
        </w:tc>
        <w:tc>
          <w:tcPr>
            <w:tcW w:w="715" w:type="dxa"/>
            <w:tcBorders>
              <w:top w:val="nil"/>
              <w:left w:val="nil"/>
              <w:bottom w:val="single" w:sz="4" w:space="0" w:color="auto"/>
              <w:right w:val="single" w:sz="4" w:space="0" w:color="auto"/>
            </w:tcBorders>
            <w:noWrap/>
            <w:vAlign w:val="bottom"/>
            <w:hideMark/>
          </w:tcPr>
          <w:p w14:paraId="1BB2D1D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nil"/>
              <w:right w:val="single" w:sz="4" w:space="0" w:color="auto"/>
            </w:tcBorders>
            <w:vAlign w:val="bottom"/>
            <w:hideMark/>
          </w:tcPr>
          <w:p w14:paraId="362976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6FB7ED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50256.00</w:t>
            </w:r>
          </w:p>
        </w:tc>
        <w:tc>
          <w:tcPr>
            <w:tcW w:w="1980" w:type="dxa"/>
            <w:tcBorders>
              <w:top w:val="nil"/>
              <w:left w:val="nil"/>
              <w:bottom w:val="single" w:sz="4" w:space="0" w:color="auto"/>
              <w:right w:val="single" w:sz="4" w:space="0" w:color="auto"/>
            </w:tcBorders>
            <w:vAlign w:val="bottom"/>
            <w:hideMark/>
          </w:tcPr>
          <w:p w14:paraId="7E0DF6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100,512.00 </w:t>
            </w:r>
          </w:p>
        </w:tc>
        <w:tc>
          <w:tcPr>
            <w:tcW w:w="222" w:type="dxa"/>
            <w:gridSpan w:val="2"/>
            <w:vAlign w:val="center"/>
            <w:hideMark/>
          </w:tcPr>
          <w:p w14:paraId="78AD9A4B" w14:textId="77777777" w:rsidR="000D75FB" w:rsidRPr="000D75FB" w:rsidRDefault="000D75FB" w:rsidP="000D75FB">
            <w:pPr>
              <w:rPr>
                <w:sz w:val="20"/>
                <w:szCs w:val="20"/>
                <w:lang w:val="en-US" w:eastAsia="en-US" w:bidi="ar-SA"/>
              </w:rPr>
            </w:pPr>
          </w:p>
        </w:tc>
      </w:tr>
      <w:tr w:rsidR="000D75FB" w:rsidRPr="000D75FB" w14:paraId="4FA296AE" w14:textId="77777777" w:rsidTr="000D75FB">
        <w:trPr>
          <w:gridAfter w:val="1"/>
          <w:wAfter w:w="8" w:type="dxa"/>
          <w:trHeight w:val="465"/>
        </w:trPr>
        <w:tc>
          <w:tcPr>
            <w:tcW w:w="517" w:type="dxa"/>
            <w:tcBorders>
              <w:top w:val="single" w:sz="4" w:space="0" w:color="auto"/>
              <w:left w:val="single" w:sz="4" w:space="0" w:color="auto"/>
              <w:bottom w:val="nil"/>
              <w:right w:val="single" w:sz="4" w:space="0" w:color="auto"/>
            </w:tcBorders>
            <w:vAlign w:val="center"/>
            <w:hideMark/>
          </w:tcPr>
          <w:p w14:paraId="5984C85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149</w:t>
            </w:r>
          </w:p>
        </w:tc>
        <w:tc>
          <w:tcPr>
            <w:tcW w:w="4248" w:type="dxa"/>
            <w:tcBorders>
              <w:top w:val="single" w:sz="4" w:space="0" w:color="auto"/>
              <w:left w:val="nil"/>
              <w:bottom w:val="nil"/>
              <w:right w:val="single" w:sz="4" w:space="0" w:color="auto"/>
            </w:tcBorders>
            <w:vAlign w:val="center"/>
            <w:hideMark/>
          </w:tcPr>
          <w:p w14:paraId="56072EB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специальных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предписывающих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дорожных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знаков</w:t>
            </w:r>
          </w:p>
        </w:tc>
        <w:tc>
          <w:tcPr>
            <w:tcW w:w="715" w:type="dxa"/>
            <w:tcBorders>
              <w:top w:val="nil"/>
              <w:left w:val="nil"/>
              <w:bottom w:val="nil"/>
              <w:right w:val="nil"/>
            </w:tcBorders>
            <w:noWrap/>
            <w:vAlign w:val="bottom"/>
            <w:hideMark/>
          </w:tcPr>
          <w:p w14:paraId="6C97EC4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single" w:sz="4" w:space="0" w:color="auto"/>
              <w:bottom w:val="nil"/>
              <w:right w:val="single" w:sz="4" w:space="0" w:color="auto"/>
            </w:tcBorders>
            <w:vAlign w:val="bottom"/>
            <w:hideMark/>
          </w:tcPr>
          <w:p w14:paraId="1B5083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7AC3AE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50256.00</w:t>
            </w:r>
          </w:p>
        </w:tc>
        <w:tc>
          <w:tcPr>
            <w:tcW w:w="1980" w:type="dxa"/>
            <w:tcBorders>
              <w:top w:val="nil"/>
              <w:left w:val="nil"/>
              <w:bottom w:val="single" w:sz="4" w:space="0" w:color="auto"/>
              <w:right w:val="single" w:sz="4" w:space="0" w:color="auto"/>
            </w:tcBorders>
            <w:vAlign w:val="bottom"/>
            <w:hideMark/>
          </w:tcPr>
          <w:p w14:paraId="40102DC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201,024.00 </w:t>
            </w:r>
          </w:p>
        </w:tc>
        <w:tc>
          <w:tcPr>
            <w:tcW w:w="222" w:type="dxa"/>
            <w:gridSpan w:val="2"/>
            <w:vAlign w:val="center"/>
            <w:hideMark/>
          </w:tcPr>
          <w:p w14:paraId="47BA42D4" w14:textId="77777777" w:rsidR="000D75FB" w:rsidRPr="000D75FB" w:rsidRDefault="000D75FB" w:rsidP="000D75FB">
            <w:pPr>
              <w:rPr>
                <w:sz w:val="20"/>
                <w:szCs w:val="20"/>
                <w:lang w:val="en-US" w:eastAsia="en-US" w:bidi="ar-SA"/>
              </w:rPr>
            </w:pPr>
          </w:p>
        </w:tc>
      </w:tr>
      <w:tr w:rsidR="000D75FB" w:rsidRPr="000D75FB" w14:paraId="1AE2A605" w14:textId="77777777" w:rsidTr="000D75FB">
        <w:trPr>
          <w:gridAfter w:val="1"/>
          <w:wAfter w:w="8" w:type="dxa"/>
          <w:trHeight w:val="240"/>
        </w:trPr>
        <w:tc>
          <w:tcPr>
            <w:tcW w:w="517" w:type="dxa"/>
            <w:tcBorders>
              <w:top w:val="single" w:sz="4" w:space="0" w:color="auto"/>
              <w:left w:val="single" w:sz="4" w:space="0" w:color="auto"/>
              <w:bottom w:val="single" w:sz="4" w:space="0" w:color="auto"/>
              <w:right w:val="single" w:sz="4" w:space="0" w:color="auto"/>
            </w:tcBorders>
            <w:hideMark/>
          </w:tcPr>
          <w:p w14:paraId="2B7B7E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3BC340FF"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1.11 </w:t>
            </w:r>
          </w:p>
        </w:tc>
        <w:tc>
          <w:tcPr>
            <w:tcW w:w="715" w:type="dxa"/>
            <w:tcBorders>
              <w:top w:val="single" w:sz="4" w:space="0" w:color="auto"/>
              <w:left w:val="nil"/>
              <w:bottom w:val="single" w:sz="4" w:space="0" w:color="auto"/>
              <w:right w:val="single" w:sz="4" w:space="0" w:color="auto"/>
            </w:tcBorders>
            <w:vAlign w:val="bottom"/>
            <w:hideMark/>
          </w:tcPr>
          <w:p w14:paraId="4CA139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603AD0C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4B68B7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0B53212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2,337,672.00 </w:t>
            </w:r>
          </w:p>
        </w:tc>
        <w:tc>
          <w:tcPr>
            <w:tcW w:w="222" w:type="dxa"/>
            <w:gridSpan w:val="2"/>
            <w:vAlign w:val="center"/>
            <w:hideMark/>
          </w:tcPr>
          <w:p w14:paraId="0F2BB59B" w14:textId="77777777" w:rsidR="000D75FB" w:rsidRPr="000D75FB" w:rsidRDefault="000D75FB" w:rsidP="000D75FB">
            <w:pPr>
              <w:rPr>
                <w:sz w:val="20"/>
                <w:szCs w:val="20"/>
                <w:lang w:val="en-US" w:eastAsia="en-US" w:bidi="ar-SA"/>
              </w:rPr>
            </w:pPr>
          </w:p>
        </w:tc>
      </w:tr>
      <w:tr w:rsidR="000D75FB" w:rsidRPr="000D75FB" w14:paraId="191EA2A3"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hideMark/>
          </w:tcPr>
          <w:p w14:paraId="0407D5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3BA2C87C"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одном</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p>
        </w:tc>
        <w:tc>
          <w:tcPr>
            <w:tcW w:w="715" w:type="dxa"/>
            <w:tcBorders>
              <w:top w:val="nil"/>
              <w:left w:val="nil"/>
              <w:bottom w:val="single" w:sz="4" w:space="0" w:color="auto"/>
              <w:right w:val="single" w:sz="4" w:space="0" w:color="auto"/>
            </w:tcBorders>
            <w:vAlign w:val="bottom"/>
            <w:hideMark/>
          </w:tcPr>
          <w:p w14:paraId="6EF205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55D5719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874CD2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3F0578C"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452,233,000.23 </w:t>
            </w:r>
          </w:p>
        </w:tc>
        <w:tc>
          <w:tcPr>
            <w:tcW w:w="222" w:type="dxa"/>
            <w:gridSpan w:val="2"/>
            <w:vAlign w:val="center"/>
            <w:hideMark/>
          </w:tcPr>
          <w:p w14:paraId="265B56D3" w14:textId="77777777" w:rsidR="000D75FB" w:rsidRPr="000D75FB" w:rsidRDefault="000D75FB" w:rsidP="000D75FB">
            <w:pPr>
              <w:rPr>
                <w:sz w:val="20"/>
                <w:szCs w:val="20"/>
                <w:lang w:val="en-US" w:eastAsia="en-US" w:bidi="ar-SA"/>
              </w:rPr>
            </w:pPr>
          </w:p>
        </w:tc>
      </w:tr>
      <w:tr w:rsidR="000D75FB" w:rsidRPr="000D75FB" w14:paraId="3A343654" w14:textId="77777777" w:rsidTr="000D75FB">
        <w:trPr>
          <w:trHeight w:val="37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475213B7"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2.</w:t>
            </w:r>
            <w:r w:rsidRPr="000D75FB">
              <w:rPr>
                <w:rFonts w:ascii="Calibri" w:hAnsi="Calibri" w:cs="Calibri"/>
                <w:b/>
                <w:bCs/>
                <w:sz w:val="18"/>
                <w:szCs w:val="18"/>
                <w:lang w:val="en-US" w:eastAsia="en-US" w:bidi="ar-SA"/>
              </w:rPr>
              <w:t>Направление</w:t>
            </w:r>
          </w:p>
        </w:tc>
        <w:tc>
          <w:tcPr>
            <w:tcW w:w="222" w:type="dxa"/>
            <w:gridSpan w:val="2"/>
            <w:vAlign w:val="center"/>
            <w:hideMark/>
          </w:tcPr>
          <w:p w14:paraId="32CB3EC7" w14:textId="77777777" w:rsidR="000D75FB" w:rsidRPr="000D75FB" w:rsidRDefault="000D75FB" w:rsidP="000D75FB">
            <w:pPr>
              <w:rPr>
                <w:sz w:val="20"/>
                <w:szCs w:val="20"/>
                <w:lang w:val="en-US" w:eastAsia="en-US" w:bidi="ar-SA"/>
              </w:rPr>
            </w:pPr>
          </w:p>
        </w:tc>
      </w:tr>
      <w:tr w:rsidR="000D75FB" w:rsidRPr="000D75FB" w14:paraId="6314519E"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00150CC9"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2.1 </w:t>
            </w:r>
            <w:r w:rsidRPr="000D75FB">
              <w:rPr>
                <w:rFonts w:ascii="Calibri" w:hAnsi="Calibri" w:cs="Calibri"/>
                <w:b/>
                <w:bCs/>
                <w:sz w:val="18"/>
                <w:szCs w:val="18"/>
                <w:lang w:val="en-US" w:eastAsia="en-US" w:bidi="ar-SA"/>
              </w:rPr>
              <w:t>Демонтажные</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работы</w:t>
            </w:r>
          </w:p>
        </w:tc>
        <w:tc>
          <w:tcPr>
            <w:tcW w:w="222" w:type="dxa"/>
            <w:gridSpan w:val="2"/>
            <w:vAlign w:val="center"/>
            <w:hideMark/>
          </w:tcPr>
          <w:p w14:paraId="42982D72" w14:textId="77777777" w:rsidR="000D75FB" w:rsidRPr="000D75FB" w:rsidRDefault="000D75FB" w:rsidP="000D75FB">
            <w:pPr>
              <w:rPr>
                <w:sz w:val="20"/>
                <w:szCs w:val="20"/>
                <w:lang w:val="en-US" w:eastAsia="en-US" w:bidi="ar-SA"/>
              </w:rPr>
            </w:pPr>
          </w:p>
        </w:tc>
      </w:tr>
      <w:tr w:rsidR="000D75FB" w:rsidRPr="000D75FB" w14:paraId="1E4FAA56"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1D8C14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220521B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примыканий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помощью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молотка</w:t>
            </w:r>
          </w:p>
        </w:tc>
        <w:tc>
          <w:tcPr>
            <w:tcW w:w="715" w:type="dxa"/>
            <w:tcBorders>
              <w:top w:val="nil"/>
              <w:left w:val="nil"/>
              <w:bottom w:val="single" w:sz="4" w:space="0" w:color="auto"/>
              <w:right w:val="single" w:sz="4" w:space="0" w:color="auto"/>
            </w:tcBorders>
            <w:vAlign w:val="bottom"/>
            <w:hideMark/>
          </w:tcPr>
          <w:p w14:paraId="39EADE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25FA0C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49.440</w:t>
            </w:r>
          </w:p>
        </w:tc>
        <w:tc>
          <w:tcPr>
            <w:tcW w:w="1167" w:type="dxa"/>
            <w:tcBorders>
              <w:top w:val="nil"/>
              <w:left w:val="nil"/>
              <w:bottom w:val="single" w:sz="4" w:space="0" w:color="auto"/>
              <w:right w:val="single" w:sz="4" w:space="0" w:color="auto"/>
            </w:tcBorders>
            <w:vAlign w:val="bottom"/>
            <w:hideMark/>
          </w:tcPr>
          <w:p w14:paraId="29A85D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3B1D4AE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663,880.32 </w:t>
            </w:r>
          </w:p>
        </w:tc>
        <w:tc>
          <w:tcPr>
            <w:tcW w:w="222" w:type="dxa"/>
            <w:gridSpan w:val="2"/>
            <w:vAlign w:val="center"/>
            <w:hideMark/>
          </w:tcPr>
          <w:p w14:paraId="6DCE4C3D" w14:textId="77777777" w:rsidR="000D75FB" w:rsidRPr="000D75FB" w:rsidRDefault="000D75FB" w:rsidP="000D75FB">
            <w:pPr>
              <w:rPr>
                <w:sz w:val="20"/>
                <w:szCs w:val="20"/>
                <w:lang w:val="en-US" w:eastAsia="en-US" w:bidi="ar-SA"/>
              </w:rPr>
            </w:pPr>
          </w:p>
        </w:tc>
      </w:tr>
      <w:tr w:rsidR="000D75FB" w:rsidRPr="000D75FB" w14:paraId="3C35FB46"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714667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34FF82E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494DF3B2" w14:textId="77777777" w:rsidR="000D75FB" w:rsidRPr="000D75FB" w:rsidRDefault="000D75FB" w:rsidP="000D75FB">
            <w:pPr>
              <w:jc w:val="center"/>
              <w:rPr>
                <w:rFonts w:ascii="Arial" w:hAnsi="Arial" w:cs="Arial"/>
                <w:b/>
                <w:bCs/>
                <w:sz w:val="18"/>
                <w:szCs w:val="18"/>
                <w:lang w:val="en-US" w:eastAsia="en-US" w:bidi="ar-SA"/>
              </w:rPr>
            </w:pPr>
            <w:r w:rsidRPr="000D75FB">
              <w:rPr>
                <w:rFonts w:ascii="Arial" w:hAnsi="Arial" w:cs="Arial"/>
                <w:b/>
                <w:bCs/>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E8ABF5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108.800</w:t>
            </w:r>
          </w:p>
        </w:tc>
        <w:tc>
          <w:tcPr>
            <w:tcW w:w="1167" w:type="dxa"/>
            <w:tcBorders>
              <w:top w:val="nil"/>
              <w:left w:val="nil"/>
              <w:bottom w:val="single" w:sz="4" w:space="0" w:color="auto"/>
              <w:right w:val="single" w:sz="4" w:space="0" w:color="auto"/>
            </w:tcBorders>
            <w:vAlign w:val="bottom"/>
            <w:hideMark/>
          </w:tcPr>
          <w:p w14:paraId="3BDB57F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68CAF6D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62,886.40 </w:t>
            </w:r>
          </w:p>
        </w:tc>
        <w:tc>
          <w:tcPr>
            <w:tcW w:w="222" w:type="dxa"/>
            <w:gridSpan w:val="2"/>
            <w:vAlign w:val="center"/>
            <w:hideMark/>
          </w:tcPr>
          <w:p w14:paraId="4D6BD0CC" w14:textId="77777777" w:rsidR="000D75FB" w:rsidRPr="000D75FB" w:rsidRDefault="000D75FB" w:rsidP="000D75FB">
            <w:pPr>
              <w:rPr>
                <w:sz w:val="20"/>
                <w:szCs w:val="20"/>
                <w:lang w:val="en-US" w:eastAsia="en-US" w:bidi="ar-SA"/>
              </w:rPr>
            </w:pPr>
          </w:p>
        </w:tc>
      </w:tr>
      <w:tr w:rsidR="000D75FB" w:rsidRPr="000D75FB" w14:paraId="01CA2C12"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7DF58C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500D0CA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nil"/>
              <w:right w:val="nil"/>
            </w:tcBorders>
            <w:noWrap/>
            <w:vAlign w:val="bottom"/>
            <w:hideMark/>
          </w:tcPr>
          <w:p w14:paraId="1FAB2D8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04FE32C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108.800</w:t>
            </w:r>
          </w:p>
        </w:tc>
        <w:tc>
          <w:tcPr>
            <w:tcW w:w="1167" w:type="dxa"/>
            <w:tcBorders>
              <w:top w:val="nil"/>
              <w:left w:val="nil"/>
              <w:bottom w:val="single" w:sz="4" w:space="0" w:color="auto"/>
              <w:right w:val="single" w:sz="4" w:space="0" w:color="auto"/>
            </w:tcBorders>
            <w:vAlign w:val="bottom"/>
            <w:hideMark/>
          </w:tcPr>
          <w:p w14:paraId="26EE4E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1F52519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371,878.40 </w:t>
            </w:r>
          </w:p>
        </w:tc>
        <w:tc>
          <w:tcPr>
            <w:tcW w:w="222" w:type="dxa"/>
            <w:gridSpan w:val="2"/>
            <w:vAlign w:val="center"/>
            <w:hideMark/>
          </w:tcPr>
          <w:p w14:paraId="3410C108" w14:textId="77777777" w:rsidR="000D75FB" w:rsidRPr="000D75FB" w:rsidRDefault="000D75FB" w:rsidP="000D75FB">
            <w:pPr>
              <w:rPr>
                <w:sz w:val="20"/>
                <w:szCs w:val="20"/>
                <w:lang w:val="en-US" w:eastAsia="en-US" w:bidi="ar-SA"/>
              </w:rPr>
            </w:pPr>
          </w:p>
        </w:tc>
      </w:tr>
      <w:tr w:rsidR="000D75FB" w:rsidRPr="000D75FB" w14:paraId="0BB13D8F"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440972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3969297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примыканий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single" w:sz="4" w:space="0" w:color="auto"/>
              <w:left w:val="nil"/>
              <w:bottom w:val="single" w:sz="4" w:space="0" w:color="auto"/>
              <w:right w:val="single" w:sz="4" w:space="0" w:color="auto"/>
            </w:tcBorders>
            <w:vAlign w:val="bottom"/>
            <w:hideMark/>
          </w:tcPr>
          <w:p w14:paraId="126811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D78C95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5DD1F5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5ABEBEE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268,560.00 </w:t>
            </w:r>
          </w:p>
        </w:tc>
        <w:tc>
          <w:tcPr>
            <w:tcW w:w="222" w:type="dxa"/>
            <w:gridSpan w:val="2"/>
            <w:vAlign w:val="center"/>
            <w:hideMark/>
          </w:tcPr>
          <w:p w14:paraId="62AFC1F8" w14:textId="77777777" w:rsidR="000D75FB" w:rsidRPr="000D75FB" w:rsidRDefault="000D75FB" w:rsidP="000D75FB">
            <w:pPr>
              <w:rPr>
                <w:sz w:val="20"/>
                <w:szCs w:val="20"/>
                <w:lang w:val="en-US" w:eastAsia="en-US" w:bidi="ar-SA"/>
              </w:rPr>
            </w:pPr>
          </w:p>
        </w:tc>
      </w:tr>
      <w:tr w:rsidR="000D75FB" w:rsidRPr="000D75FB" w14:paraId="7AF009A6"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299351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139ADDC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373A45B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191B9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44.000</w:t>
            </w:r>
          </w:p>
        </w:tc>
        <w:tc>
          <w:tcPr>
            <w:tcW w:w="1167" w:type="dxa"/>
            <w:tcBorders>
              <w:top w:val="nil"/>
              <w:left w:val="nil"/>
              <w:bottom w:val="single" w:sz="4" w:space="0" w:color="auto"/>
              <w:right w:val="single" w:sz="4" w:space="0" w:color="auto"/>
            </w:tcBorders>
            <w:vAlign w:val="bottom"/>
            <w:hideMark/>
          </w:tcPr>
          <w:p w14:paraId="5E90CC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74032A9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25,432.00 </w:t>
            </w:r>
          </w:p>
        </w:tc>
        <w:tc>
          <w:tcPr>
            <w:tcW w:w="222" w:type="dxa"/>
            <w:gridSpan w:val="2"/>
            <w:vAlign w:val="center"/>
            <w:hideMark/>
          </w:tcPr>
          <w:p w14:paraId="3885AAA3" w14:textId="77777777" w:rsidR="000D75FB" w:rsidRPr="000D75FB" w:rsidRDefault="000D75FB" w:rsidP="000D75FB">
            <w:pPr>
              <w:rPr>
                <w:sz w:val="20"/>
                <w:szCs w:val="20"/>
                <w:lang w:val="en-US" w:eastAsia="en-US" w:bidi="ar-SA"/>
              </w:rPr>
            </w:pPr>
          </w:p>
        </w:tc>
      </w:tr>
      <w:tr w:rsidR="000D75FB" w:rsidRPr="000D75FB" w14:paraId="5ADF4532"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65AF2E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6</w:t>
            </w:r>
          </w:p>
        </w:tc>
        <w:tc>
          <w:tcPr>
            <w:tcW w:w="4248" w:type="dxa"/>
            <w:tcBorders>
              <w:top w:val="nil"/>
              <w:left w:val="nil"/>
              <w:bottom w:val="single" w:sz="4" w:space="0" w:color="auto"/>
              <w:right w:val="single" w:sz="4" w:space="0" w:color="auto"/>
            </w:tcBorders>
            <w:vAlign w:val="center"/>
            <w:hideMark/>
          </w:tcPr>
          <w:p w14:paraId="0CA04E2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7CE29A3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C43E3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44.000</w:t>
            </w:r>
          </w:p>
        </w:tc>
        <w:tc>
          <w:tcPr>
            <w:tcW w:w="1167" w:type="dxa"/>
            <w:tcBorders>
              <w:top w:val="nil"/>
              <w:left w:val="nil"/>
              <w:bottom w:val="single" w:sz="4" w:space="0" w:color="auto"/>
              <w:right w:val="single" w:sz="4" w:space="0" w:color="auto"/>
            </w:tcBorders>
            <w:vAlign w:val="bottom"/>
            <w:hideMark/>
          </w:tcPr>
          <w:p w14:paraId="738956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76CFDA7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150,392.00 </w:t>
            </w:r>
          </w:p>
        </w:tc>
        <w:tc>
          <w:tcPr>
            <w:tcW w:w="222" w:type="dxa"/>
            <w:gridSpan w:val="2"/>
            <w:vAlign w:val="center"/>
            <w:hideMark/>
          </w:tcPr>
          <w:p w14:paraId="1EFC94A5" w14:textId="77777777" w:rsidR="000D75FB" w:rsidRPr="000D75FB" w:rsidRDefault="000D75FB" w:rsidP="000D75FB">
            <w:pPr>
              <w:rPr>
                <w:sz w:val="20"/>
                <w:szCs w:val="20"/>
                <w:lang w:val="en-US" w:eastAsia="en-US" w:bidi="ar-SA"/>
              </w:rPr>
            </w:pPr>
          </w:p>
        </w:tc>
      </w:tr>
      <w:tr w:rsidR="000D75FB" w:rsidRPr="000D75FB" w14:paraId="291B1B59"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426E85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25008C0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ригелей</w:t>
            </w:r>
          </w:p>
        </w:tc>
        <w:tc>
          <w:tcPr>
            <w:tcW w:w="715" w:type="dxa"/>
            <w:tcBorders>
              <w:top w:val="nil"/>
              <w:left w:val="nil"/>
              <w:bottom w:val="single" w:sz="4" w:space="0" w:color="auto"/>
              <w:right w:val="single" w:sz="4" w:space="0" w:color="auto"/>
            </w:tcBorders>
            <w:noWrap/>
            <w:vAlign w:val="bottom"/>
            <w:hideMark/>
          </w:tcPr>
          <w:p w14:paraId="2108803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E2BCD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8.400</w:t>
            </w:r>
          </w:p>
        </w:tc>
        <w:tc>
          <w:tcPr>
            <w:tcW w:w="1167" w:type="dxa"/>
            <w:tcBorders>
              <w:top w:val="nil"/>
              <w:left w:val="nil"/>
              <w:bottom w:val="single" w:sz="4" w:space="0" w:color="auto"/>
              <w:right w:val="single" w:sz="4" w:space="0" w:color="auto"/>
            </w:tcBorders>
            <w:vAlign w:val="bottom"/>
            <w:hideMark/>
          </w:tcPr>
          <w:p w14:paraId="5176485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34130.00</w:t>
            </w:r>
          </w:p>
        </w:tc>
        <w:tc>
          <w:tcPr>
            <w:tcW w:w="1980" w:type="dxa"/>
            <w:tcBorders>
              <w:top w:val="nil"/>
              <w:left w:val="nil"/>
              <w:bottom w:val="single" w:sz="4" w:space="0" w:color="auto"/>
              <w:right w:val="single" w:sz="4" w:space="0" w:color="auto"/>
            </w:tcBorders>
            <w:vAlign w:val="bottom"/>
            <w:hideMark/>
          </w:tcPr>
          <w:p w14:paraId="41C2F47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286,692.00 </w:t>
            </w:r>
          </w:p>
        </w:tc>
        <w:tc>
          <w:tcPr>
            <w:tcW w:w="222" w:type="dxa"/>
            <w:gridSpan w:val="2"/>
            <w:vAlign w:val="center"/>
            <w:hideMark/>
          </w:tcPr>
          <w:p w14:paraId="6F2993E1" w14:textId="77777777" w:rsidR="000D75FB" w:rsidRPr="000D75FB" w:rsidRDefault="000D75FB" w:rsidP="000D75FB">
            <w:pPr>
              <w:rPr>
                <w:sz w:val="20"/>
                <w:szCs w:val="20"/>
                <w:lang w:val="en-US" w:eastAsia="en-US" w:bidi="ar-SA"/>
              </w:rPr>
            </w:pPr>
          </w:p>
        </w:tc>
      </w:tr>
      <w:tr w:rsidR="000D75FB" w:rsidRPr="000D75FB" w14:paraId="54A23F9C"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0FF4DB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3F95CA3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деформационных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швов</w:t>
            </w:r>
          </w:p>
        </w:tc>
        <w:tc>
          <w:tcPr>
            <w:tcW w:w="715" w:type="dxa"/>
            <w:tcBorders>
              <w:top w:val="nil"/>
              <w:left w:val="nil"/>
              <w:bottom w:val="single" w:sz="4" w:space="0" w:color="auto"/>
              <w:right w:val="single" w:sz="4" w:space="0" w:color="auto"/>
            </w:tcBorders>
            <w:noWrap/>
            <w:vAlign w:val="bottom"/>
            <w:hideMark/>
          </w:tcPr>
          <w:p w14:paraId="707B7E7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4CAF76F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50.600</w:t>
            </w:r>
          </w:p>
        </w:tc>
        <w:tc>
          <w:tcPr>
            <w:tcW w:w="1167" w:type="dxa"/>
            <w:tcBorders>
              <w:top w:val="nil"/>
              <w:left w:val="nil"/>
              <w:bottom w:val="single" w:sz="4" w:space="0" w:color="auto"/>
              <w:right w:val="single" w:sz="4" w:space="0" w:color="auto"/>
            </w:tcBorders>
            <w:vAlign w:val="bottom"/>
            <w:hideMark/>
          </w:tcPr>
          <w:p w14:paraId="0272E1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4459.00</w:t>
            </w:r>
          </w:p>
        </w:tc>
        <w:tc>
          <w:tcPr>
            <w:tcW w:w="1980" w:type="dxa"/>
            <w:tcBorders>
              <w:top w:val="nil"/>
              <w:left w:val="nil"/>
              <w:bottom w:val="single" w:sz="4" w:space="0" w:color="auto"/>
              <w:right w:val="single" w:sz="4" w:space="0" w:color="auto"/>
            </w:tcBorders>
            <w:vAlign w:val="bottom"/>
            <w:hideMark/>
          </w:tcPr>
          <w:p w14:paraId="0C54194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225,625.40 </w:t>
            </w:r>
          </w:p>
        </w:tc>
        <w:tc>
          <w:tcPr>
            <w:tcW w:w="222" w:type="dxa"/>
            <w:gridSpan w:val="2"/>
            <w:vAlign w:val="center"/>
            <w:hideMark/>
          </w:tcPr>
          <w:p w14:paraId="115A6A07" w14:textId="77777777" w:rsidR="000D75FB" w:rsidRPr="000D75FB" w:rsidRDefault="000D75FB" w:rsidP="000D75FB">
            <w:pPr>
              <w:rPr>
                <w:sz w:val="20"/>
                <w:szCs w:val="20"/>
                <w:lang w:val="en-US" w:eastAsia="en-US" w:bidi="ar-SA"/>
              </w:rPr>
            </w:pPr>
          </w:p>
        </w:tc>
      </w:tr>
      <w:tr w:rsidR="000D75FB" w:rsidRPr="000D75FB" w14:paraId="26CB8102" w14:textId="77777777" w:rsidTr="000D75FB">
        <w:trPr>
          <w:gridAfter w:val="1"/>
          <w:wAfter w:w="8" w:type="dxa"/>
          <w:trHeight w:val="1005"/>
        </w:trPr>
        <w:tc>
          <w:tcPr>
            <w:tcW w:w="517" w:type="dxa"/>
            <w:tcBorders>
              <w:top w:val="nil"/>
              <w:left w:val="single" w:sz="4" w:space="0" w:color="auto"/>
              <w:bottom w:val="single" w:sz="4" w:space="0" w:color="auto"/>
              <w:right w:val="single" w:sz="4" w:space="0" w:color="auto"/>
            </w:tcBorders>
            <w:vAlign w:val="center"/>
            <w:hideMark/>
          </w:tcPr>
          <w:p w14:paraId="6F6F33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181D661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непригодных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металлических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ригелей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деформационных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швов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single" w:sz="4" w:space="0" w:color="auto"/>
              <w:right w:val="single" w:sz="4" w:space="0" w:color="auto"/>
            </w:tcBorders>
            <w:noWrap/>
            <w:vAlign w:val="bottom"/>
            <w:hideMark/>
          </w:tcPr>
          <w:p w14:paraId="3AE21A5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F19F00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8.400</w:t>
            </w:r>
          </w:p>
        </w:tc>
        <w:tc>
          <w:tcPr>
            <w:tcW w:w="1167" w:type="dxa"/>
            <w:tcBorders>
              <w:top w:val="nil"/>
              <w:left w:val="nil"/>
              <w:bottom w:val="single" w:sz="4" w:space="0" w:color="auto"/>
              <w:right w:val="single" w:sz="4" w:space="0" w:color="auto"/>
            </w:tcBorders>
            <w:vAlign w:val="bottom"/>
            <w:hideMark/>
          </w:tcPr>
          <w:p w14:paraId="7119DD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13390.00</w:t>
            </w:r>
          </w:p>
        </w:tc>
        <w:tc>
          <w:tcPr>
            <w:tcW w:w="1980" w:type="dxa"/>
            <w:tcBorders>
              <w:top w:val="nil"/>
              <w:left w:val="nil"/>
              <w:bottom w:val="single" w:sz="4" w:space="0" w:color="auto"/>
              <w:right w:val="single" w:sz="4" w:space="0" w:color="auto"/>
            </w:tcBorders>
            <w:vAlign w:val="bottom"/>
            <w:hideMark/>
          </w:tcPr>
          <w:p w14:paraId="084B21D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112,476.00 </w:t>
            </w:r>
          </w:p>
        </w:tc>
        <w:tc>
          <w:tcPr>
            <w:tcW w:w="222" w:type="dxa"/>
            <w:gridSpan w:val="2"/>
            <w:vAlign w:val="center"/>
            <w:hideMark/>
          </w:tcPr>
          <w:p w14:paraId="455D4922" w14:textId="77777777" w:rsidR="000D75FB" w:rsidRPr="000D75FB" w:rsidRDefault="000D75FB" w:rsidP="000D75FB">
            <w:pPr>
              <w:rPr>
                <w:sz w:val="20"/>
                <w:szCs w:val="20"/>
                <w:lang w:val="en-US" w:eastAsia="en-US" w:bidi="ar-SA"/>
              </w:rPr>
            </w:pPr>
          </w:p>
        </w:tc>
      </w:tr>
      <w:tr w:rsidR="000D75FB" w:rsidRPr="000D75FB" w14:paraId="5724A9C1"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6820F3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532B7F0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слоев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nil"/>
              <w:left w:val="nil"/>
              <w:bottom w:val="single" w:sz="4" w:space="0" w:color="auto"/>
              <w:right w:val="single" w:sz="4" w:space="0" w:color="auto"/>
            </w:tcBorders>
            <w:vAlign w:val="bottom"/>
            <w:hideMark/>
          </w:tcPr>
          <w:p w14:paraId="46B4E2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4538A0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17.900</w:t>
            </w:r>
          </w:p>
        </w:tc>
        <w:tc>
          <w:tcPr>
            <w:tcW w:w="1167" w:type="dxa"/>
            <w:tcBorders>
              <w:top w:val="nil"/>
              <w:left w:val="nil"/>
              <w:bottom w:val="single" w:sz="4" w:space="0" w:color="auto"/>
              <w:right w:val="single" w:sz="4" w:space="0" w:color="auto"/>
            </w:tcBorders>
            <w:vAlign w:val="bottom"/>
            <w:hideMark/>
          </w:tcPr>
          <w:p w14:paraId="33E386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3A9CD0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240,361.20 </w:t>
            </w:r>
          </w:p>
        </w:tc>
        <w:tc>
          <w:tcPr>
            <w:tcW w:w="222" w:type="dxa"/>
            <w:gridSpan w:val="2"/>
            <w:vAlign w:val="center"/>
            <w:hideMark/>
          </w:tcPr>
          <w:p w14:paraId="2CEE905A" w14:textId="77777777" w:rsidR="000D75FB" w:rsidRPr="000D75FB" w:rsidRDefault="000D75FB" w:rsidP="000D75FB">
            <w:pPr>
              <w:rPr>
                <w:sz w:val="20"/>
                <w:szCs w:val="20"/>
                <w:lang w:val="en-US" w:eastAsia="en-US" w:bidi="ar-SA"/>
              </w:rPr>
            </w:pPr>
          </w:p>
        </w:tc>
      </w:tr>
      <w:tr w:rsidR="000D75FB" w:rsidRPr="000D75FB" w14:paraId="3CD6B1E4"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349141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43993CB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68BBFCF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EE5906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34.050</w:t>
            </w:r>
          </w:p>
        </w:tc>
        <w:tc>
          <w:tcPr>
            <w:tcW w:w="1167" w:type="dxa"/>
            <w:tcBorders>
              <w:top w:val="nil"/>
              <w:left w:val="nil"/>
              <w:bottom w:val="single" w:sz="4" w:space="0" w:color="auto"/>
              <w:right w:val="single" w:sz="4" w:space="0" w:color="auto"/>
            </w:tcBorders>
            <w:vAlign w:val="bottom"/>
            <w:hideMark/>
          </w:tcPr>
          <w:p w14:paraId="17E1FA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535FE2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19,680.90 </w:t>
            </w:r>
          </w:p>
        </w:tc>
        <w:tc>
          <w:tcPr>
            <w:tcW w:w="222" w:type="dxa"/>
            <w:gridSpan w:val="2"/>
            <w:vAlign w:val="center"/>
            <w:hideMark/>
          </w:tcPr>
          <w:p w14:paraId="20782957" w14:textId="77777777" w:rsidR="000D75FB" w:rsidRPr="000D75FB" w:rsidRDefault="000D75FB" w:rsidP="000D75FB">
            <w:pPr>
              <w:rPr>
                <w:sz w:val="20"/>
                <w:szCs w:val="20"/>
                <w:lang w:val="en-US" w:eastAsia="en-US" w:bidi="ar-SA"/>
              </w:rPr>
            </w:pPr>
          </w:p>
        </w:tc>
      </w:tr>
      <w:tr w:rsidR="000D75FB" w:rsidRPr="000D75FB" w14:paraId="77763DFA"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137356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4AB7974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nil"/>
              <w:right w:val="nil"/>
            </w:tcBorders>
            <w:noWrap/>
            <w:vAlign w:val="bottom"/>
            <w:hideMark/>
          </w:tcPr>
          <w:p w14:paraId="0033E8C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627697B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34.050</w:t>
            </w:r>
          </w:p>
        </w:tc>
        <w:tc>
          <w:tcPr>
            <w:tcW w:w="1167" w:type="dxa"/>
            <w:tcBorders>
              <w:top w:val="nil"/>
              <w:left w:val="nil"/>
              <w:bottom w:val="single" w:sz="4" w:space="0" w:color="auto"/>
              <w:right w:val="single" w:sz="4" w:space="0" w:color="auto"/>
            </w:tcBorders>
            <w:vAlign w:val="bottom"/>
            <w:hideMark/>
          </w:tcPr>
          <w:p w14:paraId="7AA693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637D5B4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116,382.90 </w:t>
            </w:r>
          </w:p>
        </w:tc>
        <w:tc>
          <w:tcPr>
            <w:tcW w:w="222" w:type="dxa"/>
            <w:gridSpan w:val="2"/>
            <w:vAlign w:val="center"/>
            <w:hideMark/>
          </w:tcPr>
          <w:p w14:paraId="5B236212" w14:textId="77777777" w:rsidR="000D75FB" w:rsidRPr="000D75FB" w:rsidRDefault="000D75FB" w:rsidP="000D75FB">
            <w:pPr>
              <w:rPr>
                <w:sz w:val="20"/>
                <w:szCs w:val="20"/>
                <w:lang w:val="en-US" w:eastAsia="en-US" w:bidi="ar-SA"/>
              </w:rPr>
            </w:pPr>
          </w:p>
        </w:tc>
      </w:tr>
      <w:tr w:rsidR="000D75FB" w:rsidRPr="000D75FB" w14:paraId="4BD741E6"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0E34A0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13F197A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треугольного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участка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 xml:space="preserve">15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примыкающих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местах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single" w:sz="4" w:space="0" w:color="auto"/>
              <w:left w:val="nil"/>
              <w:bottom w:val="single" w:sz="4" w:space="0" w:color="auto"/>
              <w:right w:val="single" w:sz="4" w:space="0" w:color="auto"/>
            </w:tcBorders>
            <w:vAlign w:val="bottom"/>
            <w:hideMark/>
          </w:tcPr>
          <w:p w14:paraId="365453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C0A16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39.300</w:t>
            </w:r>
          </w:p>
        </w:tc>
        <w:tc>
          <w:tcPr>
            <w:tcW w:w="1167" w:type="dxa"/>
            <w:tcBorders>
              <w:top w:val="nil"/>
              <w:left w:val="nil"/>
              <w:bottom w:val="single" w:sz="4" w:space="0" w:color="auto"/>
              <w:right w:val="single" w:sz="4" w:space="0" w:color="auto"/>
            </w:tcBorders>
            <w:vAlign w:val="bottom"/>
            <w:hideMark/>
          </w:tcPr>
          <w:p w14:paraId="09FB5C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0B19DFB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527,720.40 </w:t>
            </w:r>
          </w:p>
        </w:tc>
        <w:tc>
          <w:tcPr>
            <w:tcW w:w="222" w:type="dxa"/>
            <w:gridSpan w:val="2"/>
            <w:vAlign w:val="center"/>
            <w:hideMark/>
          </w:tcPr>
          <w:p w14:paraId="7AA94C0B" w14:textId="77777777" w:rsidR="000D75FB" w:rsidRPr="000D75FB" w:rsidRDefault="000D75FB" w:rsidP="000D75FB">
            <w:pPr>
              <w:rPr>
                <w:sz w:val="20"/>
                <w:szCs w:val="20"/>
                <w:lang w:val="en-US" w:eastAsia="en-US" w:bidi="ar-SA"/>
              </w:rPr>
            </w:pPr>
          </w:p>
        </w:tc>
      </w:tr>
      <w:tr w:rsidR="000D75FB" w:rsidRPr="000D75FB" w14:paraId="61413B78"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1C07F0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77AD6639"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523787A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75CD22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86.500</w:t>
            </w:r>
          </w:p>
        </w:tc>
        <w:tc>
          <w:tcPr>
            <w:tcW w:w="1167" w:type="dxa"/>
            <w:tcBorders>
              <w:top w:val="nil"/>
              <w:left w:val="nil"/>
              <w:bottom w:val="single" w:sz="4" w:space="0" w:color="auto"/>
              <w:right w:val="single" w:sz="4" w:space="0" w:color="auto"/>
            </w:tcBorders>
            <w:vAlign w:val="bottom"/>
            <w:hideMark/>
          </w:tcPr>
          <w:p w14:paraId="7EF65D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4C7A9B6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49,997.00 </w:t>
            </w:r>
          </w:p>
        </w:tc>
        <w:tc>
          <w:tcPr>
            <w:tcW w:w="222" w:type="dxa"/>
            <w:gridSpan w:val="2"/>
            <w:vAlign w:val="center"/>
            <w:hideMark/>
          </w:tcPr>
          <w:p w14:paraId="16A8B555" w14:textId="77777777" w:rsidR="000D75FB" w:rsidRPr="000D75FB" w:rsidRDefault="000D75FB" w:rsidP="000D75FB">
            <w:pPr>
              <w:rPr>
                <w:sz w:val="20"/>
                <w:szCs w:val="20"/>
                <w:lang w:val="en-US" w:eastAsia="en-US" w:bidi="ar-SA"/>
              </w:rPr>
            </w:pPr>
          </w:p>
        </w:tc>
      </w:tr>
      <w:tr w:rsidR="000D75FB" w:rsidRPr="000D75FB" w14:paraId="204FC55D"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1E9350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147B539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5A4195C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11AC9C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86.500</w:t>
            </w:r>
          </w:p>
        </w:tc>
        <w:tc>
          <w:tcPr>
            <w:tcW w:w="1167" w:type="dxa"/>
            <w:tcBorders>
              <w:top w:val="nil"/>
              <w:left w:val="nil"/>
              <w:bottom w:val="single" w:sz="4" w:space="0" w:color="auto"/>
              <w:right w:val="single" w:sz="4" w:space="0" w:color="auto"/>
            </w:tcBorders>
            <w:vAlign w:val="bottom"/>
            <w:hideMark/>
          </w:tcPr>
          <w:p w14:paraId="1BBCC2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33831EF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295,657.00 </w:t>
            </w:r>
          </w:p>
        </w:tc>
        <w:tc>
          <w:tcPr>
            <w:tcW w:w="222" w:type="dxa"/>
            <w:gridSpan w:val="2"/>
            <w:vAlign w:val="center"/>
            <w:hideMark/>
          </w:tcPr>
          <w:p w14:paraId="48487F7D" w14:textId="77777777" w:rsidR="000D75FB" w:rsidRPr="000D75FB" w:rsidRDefault="000D75FB" w:rsidP="000D75FB">
            <w:pPr>
              <w:rPr>
                <w:sz w:val="20"/>
                <w:szCs w:val="20"/>
                <w:lang w:val="en-US" w:eastAsia="en-US" w:bidi="ar-SA"/>
              </w:rPr>
            </w:pPr>
          </w:p>
        </w:tc>
      </w:tr>
      <w:tr w:rsidR="000D75FB" w:rsidRPr="000D75FB" w14:paraId="7964BB5E"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2F534A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2955D9F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бордюрных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камней</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5D98A85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47EB48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2.970</w:t>
            </w:r>
          </w:p>
        </w:tc>
        <w:tc>
          <w:tcPr>
            <w:tcW w:w="1167" w:type="dxa"/>
            <w:tcBorders>
              <w:top w:val="nil"/>
              <w:left w:val="nil"/>
              <w:bottom w:val="single" w:sz="4" w:space="0" w:color="auto"/>
              <w:right w:val="single" w:sz="4" w:space="0" w:color="auto"/>
            </w:tcBorders>
            <w:vAlign w:val="bottom"/>
            <w:hideMark/>
          </w:tcPr>
          <w:p w14:paraId="4BE044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18620.00</w:t>
            </w:r>
          </w:p>
        </w:tc>
        <w:tc>
          <w:tcPr>
            <w:tcW w:w="1980" w:type="dxa"/>
            <w:tcBorders>
              <w:top w:val="nil"/>
              <w:left w:val="nil"/>
              <w:bottom w:val="single" w:sz="4" w:space="0" w:color="auto"/>
              <w:right w:val="single" w:sz="4" w:space="0" w:color="auto"/>
            </w:tcBorders>
            <w:vAlign w:val="bottom"/>
            <w:hideMark/>
          </w:tcPr>
          <w:p w14:paraId="75BF618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55,301.40 </w:t>
            </w:r>
          </w:p>
        </w:tc>
        <w:tc>
          <w:tcPr>
            <w:tcW w:w="222" w:type="dxa"/>
            <w:gridSpan w:val="2"/>
            <w:vAlign w:val="center"/>
            <w:hideMark/>
          </w:tcPr>
          <w:p w14:paraId="4A0D4033" w14:textId="77777777" w:rsidR="000D75FB" w:rsidRPr="000D75FB" w:rsidRDefault="000D75FB" w:rsidP="000D75FB">
            <w:pPr>
              <w:rPr>
                <w:sz w:val="20"/>
                <w:szCs w:val="20"/>
                <w:lang w:val="en-US" w:eastAsia="en-US" w:bidi="ar-SA"/>
              </w:rPr>
            </w:pPr>
          </w:p>
        </w:tc>
      </w:tr>
      <w:tr w:rsidR="000D75FB" w:rsidRPr="000D75FB" w14:paraId="7F5965F0" w14:textId="77777777" w:rsidTr="000D75FB">
        <w:trPr>
          <w:gridAfter w:val="1"/>
          <w:wAfter w:w="8" w:type="dxa"/>
          <w:trHeight w:val="1005"/>
        </w:trPr>
        <w:tc>
          <w:tcPr>
            <w:tcW w:w="517" w:type="dxa"/>
            <w:tcBorders>
              <w:top w:val="nil"/>
              <w:left w:val="single" w:sz="4" w:space="0" w:color="auto"/>
              <w:bottom w:val="single" w:sz="4" w:space="0" w:color="auto"/>
              <w:right w:val="single" w:sz="4" w:space="0" w:color="auto"/>
            </w:tcBorders>
            <w:vAlign w:val="center"/>
            <w:hideMark/>
          </w:tcPr>
          <w:p w14:paraId="2874F2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299ADF34"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отбойников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моста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35719B1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6256B87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5.950</w:t>
            </w:r>
          </w:p>
        </w:tc>
        <w:tc>
          <w:tcPr>
            <w:tcW w:w="1167" w:type="dxa"/>
            <w:tcBorders>
              <w:top w:val="nil"/>
              <w:left w:val="nil"/>
              <w:bottom w:val="single" w:sz="4" w:space="0" w:color="auto"/>
              <w:right w:val="single" w:sz="4" w:space="0" w:color="auto"/>
            </w:tcBorders>
            <w:vAlign w:val="bottom"/>
            <w:hideMark/>
          </w:tcPr>
          <w:p w14:paraId="33EF66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022FA7F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57,417.50 </w:t>
            </w:r>
          </w:p>
        </w:tc>
        <w:tc>
          <w:tcPr>
            <w:tcW w:w="222" w:type="dxa"/>
            <w:gridSpan w:val="2"/>
            <w:vAlign w:val="center"/>
            <w:hideMark/>
          </w:tcPr>
          <w:p w14:paraId="794C4E01" w14:textId="77777777" w:rsidR="000D75FB" w:rsidRPr="000D75FB" w:rsidRDefault="000D75FB" w:rsidP="000D75FB">
            <w:pPr>
              <w:rPr>
                <w:sz w:val="20"/>
                <w:szCs w:val="20"/>
                <w:lang w:val="en-US" w:eastAsia="en-US" w:bidi="ar-SA"/>
              </w:rPr>
            </w:pPr>
          </w:p>
        </w:tc>
      </w:tr>
      <w:tr w:rsidR="000D75FB" w:rsidRPr="000D75FB" w14:paraId="251F7C38" w14:textId="77777777" w:rsidTr="000D75FB">
        <w:trPr>
          <w:gridAfter w:val="1"/>
          <w:wAfter w:w="8" w:type="dxa"/>
          <w:trHeight w:val="885"/>
        </w:trPr>
        <w:tc>
          <w:tcPr>
            <w:tcW w:w="517" w:type="dxa"/>
            <w:tcBorders>
              <w:top w:val="nil"/>
              <w:left w:val="single" w:sz="4" w:space="0" w:color="auto"/>
              <w:bottom w:val="single" w:sz="4" w:space="0" w:color="auto"/>
              <w:right w:val="single" w:sz="4" w:space="0" w:color="auto"/>
            </w:tcBorders>
            <w:vAlign w:val="center"/>
            <w:hideMark/>
          </w:tcPr>
          <w:p w14:paraId="23A896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159EF51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гравийной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насыпи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пролётного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строения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примыкающих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участков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м</w:t>
            </w:r>
          </w:p>
        </w:tc>
        <w:tc>
          <w:tcPr>
            <w:tcW w:w="715" w:type="dxa"/>
            <w:tcBorders>
              <w:top w:val="single" w:sz="4" w:space="0" w:color="auto"/>
              <w:left w:val="nil"/>
              <w:bottom w:val="single" w:sz="4" w:space="0" w:color="auto"/>
              <w:right w:val="single" w:sz="4" w:space="0" w:color="auto"/>
            </w:tcBorders>
            <w:vAlign w:val="bottom"/>
            <w:hideMark/>
          </w:tcPr>
          <w:p w14:paraId="0E2E31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D2DDEC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w:t>
            </w:r>
          </w:p>
        </w:tc>
        <w:tc>
          <w:tcPr>
            <w:tcW w:w="1167" w:type="dxa"/>
            <w:tcBorders>
              <w:top w:val="nil"/>
              <w:left w:val="nil"/>
              <w:bottom w:val="single" w:sz="4" w:space="0" w:color="auto"/>
              <w:right w:val="single" w:sz="4" w:space="0" w:color="auto"/>
            </w:tcBorders>
            <w:vAlign w:val="bottom"/>
            <w:hideMark/>
          </w:tcPr>
          <w:p w14:paraId="03C86B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3AE3676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5,150.00 </w:t>
            </w:r>
          </w:p>
        </w:tc>
        <w:tc>
          <w:tcPr>
            <w:tcW w:w="222" w:type="dxa"/>
            <w:gridSpan w:val="2"/>
            <w:vAlign w:val="center"/>
            <w:hideMark/>
          </w:tcPr>
          <w:p w14:paraId="4102D7D9" w14:textId="77777777" w:rsidR="000D75FB" w:rsidRPr="000D75FB" w:rsidRDefault="000D75FB" w:rsidP="000D75FB">
            <w:pPr>
              <w:rPr>
                <w:sz w:val="20"/>
                <w:szCs w:val="20"/>
                <w:lang w:val="en-US" w:eastAsia="en-US" w:bidi="ar-SA"/>
              </w:rPr>
            </w:pPr>
          </w:p>
        </w:tc>
      </w:tr>
      <w:tr w:rsidR="000D75FB" w:rsidRPr="000D75FB" w14:paraId="31D67E3A" w14:textId="77777777" w:rsidTr="000D75FB">
        <w:trPr>
          <w:gridAfter w:val="1"/>
          <w:wAfter w:w="8" w:type="dxa"/>
          <w:trHeight w:val="705"/>
        </w:trPr>
        <w:tc>
          <w:tcPr>
            <w:tcW w:w="517" w:type="dxa"/>
            <w:tcBorders>
              <w:top w:val="nil"/>
              <w:left w:val="single" w:sz="4" w:space="0" w:color="auto"/>
              <w:bottom w:val="single" w:sz="4" w:space="0" w:color="auto"/>
              <w:right w:val="single" w:sz="4" w:space="0" w:color="auto"/>
            </w:tcBorders>
            <w:vAlign w:val="center"/>
            <w:hideMark/>
          </w:tcPr>
          <w:p w14:paraId="43ED48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010D213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гравийного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0,4</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vAlign w:val="bottom"/>
            <w:hideMark/>
          </w:tcPr>
          <w:p w14:paraId="6FBFA2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5D772A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w:t>
            </w:r>
          </w:p>
        </w:tc>
        <w:tc>
          <w:tcPr>
            <w:tcW w:w="1167" w:type="dxa"/>
            <w:tcBorders>
              <w:top w:val="nil"/>
              <w:left w:val="nil"/>
              <w:bottom w:val="single" w:sz="4" w:space="0" w:color="auto"/>
              <w:right w:val="single" w:sz="4" w:space="0" w:color="auto"/>
            </w:tcBorders>
            <w:vAlign w:val="bottom"/>
            <w:hideMark/>
          </w:tcPr>
          <w:p w14:paraId="5556D7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835.00</w:t>
            </w:r>
          </w:p>
        </w:tc>
        <w:tc>
          <w:tcPr>
            <w:tcW w:w="1980" w:type="dxa"/>
            <w:tcBorders>
              <w:top w:val="nil"/>
              <w:left w:val="nil"/>
              <w:bottom w:val="single" w:sz="4" w:space="0" w:color="auto"/>
              <w:right w:val="single" w:sz="4" w:space="0" w:color="auto"/>
            </w:tcBorders>
            <w:vAlign w:val="bottom"/>
            <w:hideMark/>
          </w:tcPr>
          <w:p w14:paraId="7F9CBB3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20,875.00 </w:t>
            </w:r>
          </w:p>
        </w:tc>
        <w:tc>
          <w:tcPr>
            <w:tcW w:w="222" w:type="dxa"/>
            <w:gridSpan w:val="2"/>
            <w:vAlign w:val="center"/>
            <w:hideMark/>
          </w:tcPr>
          <w:p w14:paraId="3AC850F4" w14:textId="77777777" w:rsidR="000D75FB" w:rsidRPr="000D75FB" w:rsidRDefault="000D75FB" w:rsidP="000D75FB">
            <w:pPr>
              <w:rPr>
                <w:sz w:val="20"/>
                <w:szCs w:val="20"/>
                <w:lang w:val="en-US" w:eastAsia="en-US" w:bidi="ar-SA"/>
              </w:rPr>
            </w:pPr>
          </w:p>
        </w:tc>
      </w:tr>
      <w:tr w:rsidR="000D75FB" w:rsidRPr="000D75FB" w14:paraId="792D75D1" w14:textId="77777777" w:rsidTr="000D75FB">
        <w:trPr>
          <w:gridAfter w:val="1"/>
          <w:wAfter w:w="8" w:type="dxa"/>
          <w:trHeight w:val="810"/>
        </w:trPr>
        <w:tc>
          <w:tcPr>
            <w:tcW w:w="517" w:type="dxa"/>
            <w:tcBorders>
              <w:top w:val="nil"/>
              <w:left w:val="single" w:sz="4" w:space="0" w:color="auto"/>
              <w:bottom w:val="single" w:sz="4" w:space="0" w:color="auto"/>
              <w:right w:val="single" w:sz="4" w:space="0" w:color="auto"/>
            </w:tcBorders>
            <w:vAlign w:val="center"/>
            <w:hideMark/>
          </w:tcPr>
          <w:p w14:paraId="0CB54B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222D34F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песчано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гравийного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r w:rsidRPr="000D75FB">
              <w:rPr>
                <w:rFonts w:ascii="Arial Armenian" w:hAnsi="Arial Armenian" w:cs="Arial"/>
                <w:sz w:val="18"/>
                <w:szCs w:val="18"/>
                <w:lang w:eastAsia="en-US" w:bidi="ar-SA"/>
              </w:rPr>
              <w:t xml:space="preserve"> </w:t>
            </w:r>
          </w:p>
        </w:tc>
        <w:tc>
          <w:tcPr>
            <w:tcW w:w="715" w:type="dxa"/>
            <w:tcBorders>
              <w:top w:val="nil"/>
              <w:left w:val="nil"/>
              <w:bottom w:val="nil"/>
              <w:right w:val="nil"/>
            </w:tcBorders>
            <w:noWrap/>
            <w:vAlign w:val="bottom"/>
            <w:hideMark/>
          </w:tcPr>
          <w:p w14:paraId="3B56622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BFFDA9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45.000</w:t>
            </w:r>
          </w:p>
        </w:tc>
        <w:tc>
          <w:tcPr>
            <w:tcW w:w="1167" w:type="dxa"/>
            <w:tcBorders>
              <w:top w:val="nil"/>
              <w:left w:val="nil"/>
              <w:bottom w:val="single" w:sz="4" w:space="0" w:color="auto"/>
              <w:right w:val="single" w:sz="4" w:space="0" w:color="auto"/>
            </w:tcBorders>
            <w:vAlign w:val="bottom"/>
            <w:hideMark/>
          </w:tcPr>
          <w:p w14:paraId="2170BE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7D3D75F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153,810.00 </w:t>
            </w:r>
          </w:p>
        </w:tc>
        <w:tc>
          <w:tcPr>
            <w:tcW w:w="222" w:type="dxa"/>
            <w:gridSpan w:val="2"/>
            <w:vAlign w:val="center"/>
            <w:hideMark/>
          </w:tcPr>
          <w:p w14:paraId="39E3F4A7" w14:textId="77777777" w:rsidR="000D75FB" w:rsidRPr="000D75FB" w:rsidRDefault="000D75FB" w:rsidP="000D75FB">
            <w:pPr>
              <w:rPr>
                <w:sz w:val="20"/>
                <w:szCs w:val="20"/>
                <w:lang w:val="en-US" w:eastAsia="en-US" w:bidi="ar-SA"/>
              </w:rPr>
            </w:pPr>
          </w:p>
        </w:tc>
      </w:tr>
      <w:tr w:rsidR="000D75FB" w:rsidRPr="000D75FB" w14:paraId="29B45A1E"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600DDA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0E7A7E8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водопроводных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диаметром</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D</w:t>
            </w:r>
            <w:r w:rsidRPr="000D75FB">
              <w:rPr>
                <w:rFonts w:ascii="Calibri" w:hAnsi="Calibri" w:cs="Calibri"/>
                <w:sz w:val="18"/>
                <w:szCs w:val="18"/>
                <w:lang w:eastAsia="en-US" w:bidi="ar-SA"/>
              </w:rPr>
              <w:t>у</w:t>
            </w:r>
            <w:r w:rsidRPr="000D75FB">
              <w:rPr>
                <w:rFonts w:ascii="Arial Armenian" w:hAnsi="Arial Armenian" w:cs="Arial"/>
                <w:sz w:val="18"/>
                <w:szCs w:val="18"/>
                <w:lang w:eastAsia="en-US" w:bidi="ar-SA"/>
              </w:rPr>
              <w:t xml:space="preserve">=500 </w:t>
            </w:r>
            <w:r w:rsidRPr="000D75FB">
              <w:rPr>
                <w:rFonts w:ascii="Calibri" w:hAnsi="Calibri" w:cs="Calibri"/>
                <w:sz w:val="18"/>
                <w:szCs w:val="18"/>
                <w:lang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0C54BA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975BA4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33.000</w:t>
            </w:r>
          </w:p>
        </w:tc>
        <w:tc>
          <w:tcPr>
            <w:tcW w:w="1167" w:type="dxa"/>
            <w:tcBorders>
              <w:top w:val="nil"/>
              <w:left w:val="nil"/>
              <w:bottom w:val="single" w:sz="4" w:space="0" w:color="auto"/>
              <w:right w:val="single" w:sz="4" w:space="0" w:color="auto"/>
            </w:tcBorders>
            <w:vAlign w:val="bottom"/>
            <w:hideMark/>
          </w:tcPr>
          <w:p w14:paraId="247880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2827.00</w:t>
            </w:r>
          </w:p>
        </w:tc>
        <w:tc>
          <w:tcPr>
            <w:tcW w:w="1980" w:type="dxa"/>
            <w:tcBorders>
              <w:top w:val="nil"/>
              <w:left w:val="nil"/>
              <w:bottom w:val="single" w:sz="4" w:space="0" w:color="auto"/>
              <w:right w:val="single" w:sz="4" w:space="0" w:color="auto"/>
            </w:tcBorders>
            <w:vAlign w:val="bottom"/>
            <w:hideMark/>
          </w:tcPr>
          <w:p w14:paraId="3DD7296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93,291.00 </w:t>
            </w:r>
          </w:p>
        </w:tc>
        <w:tc>
          <w:tcPr>
            <w:tcW w:w="222" w:type="dxa"/>
            <w:gridSpan w:val="2"/>
            <w:vAlign w:val="center"/>
            <w:hideMark/>
          </w:tcPr>
          <w:p w14:paraId="025C4AF5" w14:textId="77777777" w:rsidR="000D75FB" w:rsidRPr="000D75FB" w:rsidRDefault="000D75FB" w:rsidP="000D75FB">
            <w:pPr>
              <w:rPr>
                <w:sz w:val="20"/>
                <w:szCs w:val="20"/>
                <w:lang w:val="en-US" w:eastAsia="en-US" w:bidi="ar-SA"/>
              </w:rPr>
            </w:pPr>
          </w:p>
        </w:tc>
      </w:tr>
      <w:tr w:rsidR="000D75FB" w:rsidRPr="000D75FB" w14:paraId="326082A9"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06F204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0DAFC78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водопроводных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диаметром</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D</w:t>
            </w:r>
            <w:r w:rsidRPr="000D75FB">
              <w:rPr>
                <w:rFonts w:ascii="Calibri" w:hAnsi="Calibri" w:cs="Calibri"/>
                <w:sz w:val="18"/>
                <w:szCs w:val="18"/>
                <w:lang w:eastAsia="en-US" w:bidi="ar-SA"/>
              </w:rPr>
              <w:t>у</w:t>
            </w:r>
            <w:r w:rsidRPr="000D75FB">
              <w:rPr>
                <w:rFonts w:ascii="Arial Armenian" w:hAnsi="Arial Armenian" w:cs="Arial"/>
                <w:sz w:val="18"/>
                <w:szCs w:val="18"/>
                <w:lang w:eastAsia="en-US" w:bidi="ar-SA"/>
              </w:rPr>
              <w:t xml:space="preserve">=400 </w:t>
            </w:r>
            <w:r w:rsidRPr="000D75FB">
              <w:rPr>
                <w:rFonts w:ascii="Calibri" w:hAnsi="Calibri" w:cs="Calibri"/>
                <w:sz w:val="18"/>
                <w:szCs w:val="18"/>
                <w:lang w:eastAsia="en-US" w:bidi="ar-SA"/>
              </w:rPr>
              <w:t>мм</w:t>
            </w:r>
          </w:p>
        </w:tc>
        <w:tc>
          <w:tcPr>
            <w:tcW w:w="715" w:type="dxa"/>
            <w:tcBorders>
              <w:top w:val="nil"/>
              <w:left w:val="nil"/>
              <w:bottom w:val="single" w:sz="4" w:space="0" w:color="auto"/>
              <w:right w:val="single" w:sz="4" w:space="0" w:color="auto"/>
            </w:tcBorders>
            <w:vAlign w:val="bottom"/>
            <w:hideMark/>
          </w:tcPr>
          <w:p w14:paraId="2B874F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0F655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33.000</w:t>
            </w:r>
          </w:p>
        </w:tc>
        <w:tc>
          <w:tcPr>
            <w:tcW w:w="1167" w:type="dxa"/>
            <w:tcBorders>
              <w:top w:val="nil"/>
              <w:left w:val="nil"/>
              <w:bottom w:val="single" w:sz="4" w:space="0" w:color="auto"/>
              <w:right w:val="single" w:sz="4" w:space="0" w:color="auto"/>
            </w:tcBorders>
            <w:vAlign w:val="bottom"/>
            <w:hideMark/>
          </w:tcPr>
          <w:p w14:paraId="0542D6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1928.00</w:t>
            </w:r>
          </w:p>
        </w:tc>
        <w:tc>
          <w:tcPr>
            <w:tcW w:w="1980" w:type="dxa"/>
            <w:tcBorders>
              <w:top w:val="nil"/>
              <w:left w:val="nil"/>
              <w:bottom w:val="single" w:sz="4" w:space="0" w:color="auto"/>
              <w:right w:val="single" w:sz="4" w:space="0" w:color="auto"/>
            </w:tcBorders>
            <w:vAlign w:val="bottom"/>
            <w:hideMark/>
          </w:tcPr>
          <w:p w14:paraId="701C52A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63,624.00 </w:t>
            </w:r>
          </w:p>
        </w:tc>
        <w:tc>
          <w:tcPr>
            <w:tcW w:w="222" w:type="dxa"/>
            <w:gridSpan w:val="2"/>
            <w:vAlign w:val="center"/>
            <w:hideMark/>
          </w:tcPr>
          <w:p w14:paraId="099BA047" w14:textId="77777777" w:rsidR="000D75FB" w:rsidRPr="000D75FB" w:rsidRDefault="000D75FB" w:rsidP="000D75FB">
            <w:pPr>
              <w:rPr>
                <w:sz w:val="20"/>
                <w:szCs w:val="20"/>
                <w:lang w:val="en-US" w:eastAsia="en-US" w:bidi="ar-SA"/>
              </w:rPr>
            </w:pPr>
          </w:p>
        </w:tc>
      </w:tr>
      <w:tr w:rsidR="000D75FB" w:rsidRPr="000D75FB" w14:paraId="4A805009" w14:textId="77777777" w:rsidTr="000D75FB">
        <w:trPr>
          <w:gridAfter w:val="1"/>
          <w:wAfter w:w="8" w:type="dxa"/>
          <w:trHeight w:val="870"/>
        </w:trPr>
        <w:tc>
          <w:tcPr>
            <w:tcW w:w="517" w:type="dxa"/>
            <w:tcBorders>
              <w:top w:val="nil"/>
              <w:left w:val="single" w:sz="4" w:space="0" w:color="auto"/>
              <w:bottom w:val="single" w:sz="4" w:space="0" w:color="auto"/>
              <w:right w:val="single" w:sz="4" w:space="0" w:color="auto"/>
            </w:tcBorders>
            <w:vAlign w:val="center"/>
            <w:hideMark/>
          </w:tcPr>
          <w:p w14:paraId="3B8150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6AEA026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водопроводных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2E6C16C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03B251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3.080</w:t>
            </w:r>
          </w:p>
        </w:tc>
        <w:tc>
          <w:tcPr>
            <w:tcW w:w="1167" w:type="dxa"/>
            <w:tcBorders>
              <w:top w:val="nil"/>
              <w:left w:val="nil"/>
              <w:bottom w:val="single" w:sz="4" w:space="0" w:color="auto"/>
              <w:right w:val="single" w:sz="4" w:space="0" w:color="auto"/>
            </w:tcBorders>
            <w:vAlign w:val="bottom"/>
            <w:hideMark/>
          </w:tcPr>
          <w:p w14:paraId="6ADEC5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10409.00</w:t>
            </w:r>
          </w:p>
        </w:tc>
        <w:tc>
          <w:tcPr>
            <w:tcW w:w="1980" w:type="dxa"/>
            <w:tcBorders>
              <w:top w:val="nil"/>
              <w:left w:val="nil"/>
              <w:bottom w:val="single" w:sz="4" w:space="0" w:color="auto"/>
              <w:right w:val="single" w:sz="4" w:space="0" w:color="auto"/>
            </w:tcBorders>
            <w:vAlign w:val="bottom"/>
            <w:hideMark/>
          </w:tcPr>
          <w:p w14:paraId="7F51D57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32,059.72 </w:t>
            </w:r>
          </w:p>
        </w:tc>
        <w:tc>
          <w:tcPr>
            <w:tcW w:w="222" w:type="dxa"/>
            <w:gridSpan w:val="2"/>
            <w:vAlign w:val="center"/>
            <w:hideMark/>
          </w:tcPr>
          <w:p w14:paraId="0176ED75" w14:textId="77777777" w:rsidR="000D75FB" w:rsidRPr="000D75FB" w:rsidRDefault="000D75FB" w:rsidP="000D75FB">
            <w:pPr>
              <w:rPr>
                <w:sz w:val="20"/>
                <w:szCs w:val="20"/>
                <w:lang w:val="en-US" w:eastAsia="en-US" w:bidi="ar-SA"/>
              </w:rPr>
            </w:pPr>
          </w:p>
        </w:tc>
      </w:tr>
      <w:tr w:rsidR="000D75FB" w:rsidRPr="000D75FB" w14:paraId="2B584268"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378B3B6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737253A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пролётного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строения</w:t>
            </w:r>
          </w:p>
        </w:tc>
        <w:tc>
          <w:tcPr>
            <w:tcW w:w="715" w:type="dxa"/>
            <w:tcBorders>
              <w:top w:val="nil"/>
              <w:left w:val="nil"/>
              <w:bottom w:val="single" w:sz="4" w:space="0" w:color="auto"/>
              <w:right w:val="single" w:sz="4" w:space="0" w:color="auto"/>
            </w:tcBorders>
            <w:noWrap/>
            <w:vAlign w:val="bottom"/>
            <w:hideMark/>
          </w:tcPr>
          <w:p w14:paraId="03FF1B5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CC86F9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w:t>
            </w:r>
          </w:p>
        </w:tc>
        <w:tc>
          <w:tcPr>
            <w:tcW w:w="1167" w:type="dxa"/>
            <w:tcBorders>
              <w:top w:val="nil"/>
              <w:left w:val="nil"/>
              <w:bottom w:val="single" w:sz="4" w:space="0" w:color="auto"/>
              <w:right w:val="single" w:sz="4" w:space="0" w:color="auto"/>
            </w:tcBorders>
            <w:vAlign w:val="bottom"/>
            <w:hideMark/>
          </w:tcPr>
          <w:p w14:paraId="606E84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53430.00</w:t>
            </w:r>
          </w:p>
        </w:tc>
        <w:tc>
          <w:tcPr>
            <w:tcW w:w="1980" w:type="dxa"/>
            <w:tcBorders>
              <w:top w:val="nil"/>
              <w:left w:val="nil"/>
              <w:bottom w:val="single" w:sz="4" w:space="0" w:color="auto"/>
              <w:right w:val="single" w:sz="4" w:space="0" w:color="auto"/>
            </w:tcBorders>
            <w:vAlign w:val="bottom"/>
            <w:hideMark/>
          </w:tcPr>
          <w:p w14:paraId="0ADBDC1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1,442,610.00 </w:t>
            </w:r>
          </w:p>
        </w:tc>
        <w:tc>
          <w:tcPr>
            <w:tcW w:w="222" w:type="dxa"/>
            <w:gridSpan w:val="2"/>
            <w:vAlign w:val="center"/>
            <w:hideMark/>
          </w:tcPr>
          <w:p w14:paraId="2F9612B4" w14:textId="77777777" w:rsidR="000D75FB" w:rsidRPr="000D75FB" w:rsidRDefault="000D75FB" w:rsidP="000D75FB">
            <w:pPr>
              <w:rPr>
                <w:sz w:val="20"/>
                <w:szCs w:val="20"/>
                <w:lang w:val="en-US" w:eastAsia="en-US" w:bidi="ar-SA"/>
              </w:rPr>
            </w:pPr>
          </w:p>
        </w:tc>
      </w:tr>
      <w:tr w:rsidR="000D75FB" w:rsidRPr="000D75FB" w14:paraId="044715D1" w14:textId="77777777" w:rsidTr="000D75FB">
        <w:trPr>
          <w:gridAfter w:val="1"/>
          <w:wAfter w:w="8" w:type="dxa"/>
          <w:trHeight w:val="1005"/>
        </w:trPr>
        <w:tc>
          <w:tcPr>
            <w:tcW w:w="517" w:type="dxa"/>
            <w:tcBorders>
              <w:top w:val="nil"/>
              <w:left w:val="single" w:sz="4" w:space="0" w:color="auto"/>
              <w:bottom w:val="single" w:sz="4" w:space="0" w:color="auto"/>
              <w:right w:val="single" w:sz="4" w:space="0" w:color="auto"/>
            </w:tcBorders>
            <w:vAlign w:val="center"/>
            <w:hideMark/>
          </w:tcPr>
          <w:p w14:paraId="73F860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1A973A5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пролётного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строения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36A5FD3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8F0DAA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216.000</w:t>
            </w:r>
          </w:p>
        </w:tc>
        <w:tc>
          <w:tcPr>
            <w:tcW w:w="1167" w:type="dxa"/>
            <w:tcBorders>
              <w:top w:val="nil"/>
              <w:left w:val="nil"/>
              <w:bottom w:val="single" w:sz="4" w:space="0" w:color="auto"/>
              <w:right w:val="single" w:sz="4" w:space="0" w:color="auto"/>
            </w:tcBorders>
            <w:vAlign w:val="bottom"/>
            <w:hideMark/>
          </w:tcPr>
          <w:p w14:paraId="6B0072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8648.00</w:t>
            </w:r>
          </w:p>
        </w:tc>
        <w:tc>
          <w:tcPr>
            <w:tcW w:w="1980" w:type="dxa"/>
            <w:tcBorders>
              <w:top w:val="nil"/>
              <w:left w:val="nil"/>
              <w:bottom w:val="single" w:sz="4" w:space="0" w:color="auto"/>
              <w:right w:val="single" w:sz="4" w:space="0" w:color="auto"/>
            </w:tcBorders>
            <w:vAlign w:val="bottom"/>
            <w:hideMark/>
          </w:tcPr>
          <w:p w14:paraId="0B22ABE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1,867,968.00 </w:t>
            </w:r>
          </w:p>
        </w:tc>
        <w:tc>
          <w:tcPr>
            <w:tcW w:w="222" w:type="dxa"/>
            <w:gridSpan w:val="2"/>
            <w:vAlign w:val="center"/>
            <w:hideMark/>
          </w:tcPr>
          <w:p w14:paraId="4C2A0D25" w14:textId="77777777" w:rsidR="000D75FB" w:rsidRPr="000D75FB" w:rsidRDefault="000D75FB" w:rsidP="000D75FB">
            <w:pPr>
              <w:rPr>
                <w:sz w:val="20"/>
                <w:szCs w:val="20"/>
                <w:lang w:val="en-US" w:eastAsia="en-US" w:bidi="ar-SA"/>
              </w:rPr>
            </w:pPr>
          </w:p>
        </w:tc>
      </w:tr>
      <w:tr w:rsidR="000D75FB" w:rsidRPr="000D75FB" w14:paraId="0CA16A51"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361CB0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26</w:t>
            </w:r>
          </w:p>
        </w:tc>
        <w:tc>
          <w:tcPr>
            <w:tcW w:w="4248" w:type="dxa"/>
            <w:tcBorders>
              <w:top w:val="nil"/>
              <w:left w:val="nil"/>
              <w:bottom w:val="single" w:sz="4" w:space="0" w:color="auto"/>
              <w:right w:val="single" w:sz="4" w:space="0" w:color="auto"/>
            </w:tcBorders>
            <w:vAlign w:val="center"/>
            <w:hideMark/>
          </w:tcPr>
          <w:p w14:paraId="05A9BDC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p>
        </w:tc>
        <w:tc>
          <w:tcPr>
            <w:tcW w:w="715" w:type="dxa"/>
            <w:tcBorders>
              <w:top w:val="single" w:sz="4" w:space="0" w:color="auto"/>
              <w:left w:val="nil"/>
              <w:bottom w:val="single" w:sz="4" w:space="0" w:color="auto"/>
              <w:right w:val="single" w:sz="4" w:space="0" w:color="auto"/>
            </w:tcBorders>
            <w:vAlign w:val="bottom"/>
            <w:hideMark/>
          </w:tcPr>
          <w:p w14:paraId="5BE1AC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B93EEC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44.200</w:t>
            </w:r>
          </w:p>
        </w:tc>
        <w:tc>
          <w:tcPr>
            <w:tcW w:w="1167" w:type="dxa"/>
            <w:tcBorders>
              <w:top w:val="nil"/>
              <w:left w:val="nil"/>
              <w:bottom w:val="single" w:sz="4" w:space="0" w:color="auto"/>
              <w:right w:val="single" w:sz="4" w:space="0" w:color="auto"/>
            </w:tcBorders>
            <w:vAlign w:val="bottom"/>
            <w:hideMark/>
          </w:tcPr>
          <w:p w14:paraId="753C55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18812.00</w:t>
            </w:r>
          </w:p>
        </w:tc>
        <w:tc>
          <w:tcPr>
            <w:tcW w:w="1980" w:type="dxa"/>
            <w:tcBorders>
              <w:top w:val="nil"/>
              <w:left w:val="nil"/>
              <w:bottom w:val="single" w:sz="4" w:space="0" w:color="auto"/>
              <w:right w:val="single" w:sz="4" w:space="0" w:color="auto"/>
            </w:tcBorders>
            <w:vAlign w:val="bottom"/>
            <w:hideMark/>
          </w:tcPr>
          <w:p w14:paraId="269EABE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831,490.40 </w:t>
            </w:r>
          </w:p>
        </w:tc>
        <w:tc>
          <w:tcPr>
            <w:tcW w:w="222" w:type="dxa"/>
            <w:gridSpan w:val="2"/>
            <w:vAlign w:val="center"/>
            <w:hideMark/>
          </w:tcPr>
          <w:p w14:paraId="30356CF3" w14:textId="77777777" w:rsidR="000D75FB" w:rsidRPr="000D75FB" w:rsidRDefault="000D75FB" w:rsidP="000D75FB">
            <w:pPr>
              <w:rPr>
                <w:sz w:val="20"/>
                <w:szCs w:val="20"/>
                <w:lang w:val="en-US" w:eastAsia="en-US" w:bidi="ar-SA"/>
              </w:rPr>
            </w:pPr>
          </w:p>
        </w:tc>
      </w:tr>
      <w:tr w:rsidR="000D75FB" w:rsidRPr="000D75FB" w14:paraId="5CFB6C8E"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2778563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4E8FEC3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0267012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4A528D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110.000</w:t>
            </w:r>
          </w:p>
        </w:tc>
        <w:tc>
          <w:tcPr>
            <w:tcW w:w="1167" w:type="dxa"/>
            <w:tcBorders>
              <w:top w:val="nil"/>
              <w:left w:val="nil"/>
              <w:bottom w:val="single" w:sz="4" w:space="0" w:color="auto"/>
              <w:right w:val="single" w:sz="4" w:space="0" w:color="auto"/>
            </w:tcBorders>
            <w:vAlign w:val="bottom"/>
            <w:hideMark/>
          </w:tcPr>
          <w:p w14:paraId="0F1B8B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2EB0953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1,061,500.00 </w:t>
            </w:r>
          </w:p>
        </w:tc>
        <w:tc>
          <w:tcPr>
            <w:tcW w:w="222" w:type="dxa"/>
            <w:gridSpan w:val="2"/>
            <w:vAlign w:val="center"/>
            <w:hideMark/>
          </w:tcPr>
          <w:p w14:paraId="4759D98A" w14:textId="77777777" w:rsidR="000D75FB" w:rsidRPr="000D75FB" w:rsidRDefault="000D75FB" w:rsidP="000D75FB">
            <w:pPr>
              <w:rPr>
                <w:sz w:val="20"/>
                <w:szCs w:val="20"/>
                <w:lang w:val="en-US" w:eastAsia="en-US" w:bidi="ar-SA"/>
              </w:rPr>
            </w:pPr>
          </w:p>
        </w:tc>
      </w:tr>
      <w:tr w:rsidR="000D75FB" w:rsidRPr="000D75FB" w14:paraId="7B2A16CF"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348073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3ED16AA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настилов</w:t>
            </w:r>
          </w:p>
        </w:tc>
        <w:tc>
          <w:tcPr>
            <w:tcW w:w="715" w:type="dxa"/>
            <w:tcBorders>
              <w:top w:val="single" w:sz="4" w:space="0" w:color="auto"/>
              <w:left w:val="nil"/>
              <w:bottom w:val="single" w:sz="4" w:space="0" w:color="auto"/>
              <w:right w:val="single" w:sz="4" w:space="0" w:color="auto"/>
            </w:tcBorders>
            <w:vAlign w:val="bottom"/>
            <w:hideMark/>
          </w:tcPr>
          <w:p w14:paraId="02F4BE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24261B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8.460</w:t>
            </w:r>
          </w:p>
        </w:tc>
        <w:tc>
          <w:tcPr>
            <w:tcW w:w="1167" w:type="dxa"/>
            <w:tcBorders>
              <w:top w:val="nil"/>
              <w:left w:val="nil"/>
              <w:bottom w:val="single" w:sz="4" w:space="0" w:color="auto"/>
              <w:right w:val="single" w:sz="4" w:space="0" w:color="auto"/>
            </w:tcBorders>
            <w:vAlign w:val="bottom"/>
            <w:hideMark/>
          </w:tcPr>
          <w:p w14:paraId="47AC40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18812.00</w:t>
            </w:r>
          </w:p>
        </w:tc>
        <w:tc>
          <w:tcPr>
            <w:tcW w:w="1980" w:type="dxa"/>
            <w:tcBorders>
              <w:top w:val="nil"/>
              <w:left w:val="nil"/>
              <w:bottom w:val="single" w:sz="4" w:space="0" w:color="auto"/>
              <w:right w:val="single" w:sz="4" w:space="0" w:color="auto"/>
            </w:tcBorders>
            <w:vAlign w:val="bottom"/>
            <w:hideMark/>
          </w:tcPr>
          <w:p w14:paraId="3622A3B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159,149.52 </w:t>
            </w:r>
          </w:p>
        </w:tc>
        <w:tc>
          <w:tcPr>
            <w:tcW w:w="222" w:type="dxa"/>
            <w:gridSpan w:val="2"/>
            <w:vAlign w:val="center"/>
            <w:hideMark/>
          </w:tcPr>
          <w:p w14:paraId="69EE6F20" w14:textId="77777777" w:rsidR="000D75FB" w:rsidRPr="000D75FB" w:rsidRDefault="000D75FB" w:rsidP="000D75FB">
            <w:pPr>
              <w:rPr>
                <w:sz w:val="20"/>
                <w:szCs w:val="20"/>
                <w:lang w:val="en-US" w:eastAsia="en-US" w:bidi="ar-SA"/>
              </w:rPr>
            </w:pPr>
          </w:p>
        </w:tc>
      </w:tr>
      <w:tr w:rsidR="000D75FB" w:rsidRPr="000D75FB" w14:paraId="1D7FBBB1"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18B9EA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2F67031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настилов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w:t>
            </w:r>
          </w:p>
        </w:tc>
        <w:tc>
          <w:tcPr>
            <w:tcW w:w="715" w:type="dxa"/>
            <w:tcBorders>
              <w:top w:val="nil"/>
              <w:left w:val="nil"/>
              <w:bottom w:val="nil"/>
              <w:right w:val="nil"/>
            </w:tcBorders>
            <w:noWrap/>
            <w:vAlign w:val="bottom"/>
            <w:hideMark/>
          </w:tcPr>
          <w:p w14:paraId="1DEECFE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6DAB2B2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21.120</w:t>
            </w:r>
          </w:p>
        </w:tc>
        <w:tc>
          <w:tcPr>
            <w:tcW w:w="1167" w:type="dxa"/>
            <w:tcBorders>
              <w:top w:val="nil"/>
              <w:left w:val="nil"/>
              <w:bottom w:val="single" w:sz="4" w:space="0" w:color="auto"/>
              <w:right w:val="single" w:sz="4" w:space="0" w:color="auto"/>
            </w:tcBorders>
            <w:vAlign w:val="bottom"/>
            <w:hideMark/>
          </w:tcPr>
          <w:p w14:paraId="5AA488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7514D1C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203,808.00 </w:t>
            </w:r>
          </w:p>
        </w:tc>
        <w:tc>
          <w:tcPr>
            <w:tcW w:w="222" w:type="dxa"/>
            <w:gridSpan w:val="2"/>
            <w:vAlign w:val="center"/>
            <w:hideMark/>
          </w:tcPr>
          <w:p w14:paraId="3AC11CEE" w14:textId="77777777" w:rsidR="000D75FB" w:rsidRPr="000D75FB" w:rsidRDefault="000D75FB" w:rsidP="000D75FB">
            <w:pPr>
              <w:rPr>
                <w:sz w:val="20"/>
                <w:szCs w:val="20"/>
                <w:lang w:val="en-US" w:eastAsia="en-US" w:bidi="ar-SA"/>
              </w:rPr>
            </w:pPr>
          </w:p>
        </w:tc>
      </w:tr>
      <w:tr w:rsidR="000D75FB" w:rsidRPr="000D75FB" w14:paraId="2993E1E7"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485037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4880B1B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кубов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p>
        </w:tc>
        <w:tc>
          <w:tcPr>
            <w:tcW w:w="715" w:type="dxa"/>
            <w:tcBorders>
              <w:top w:val="single" w:sz="4" w:space="0" w:color="auto"/>
              <w:left w:val="nil"/>
              <w:bottom w:val="single" w:sz="4" w:space="0" w:color="auto"/>
              <w:right w:val="single" w:sz="4" w:space="0" w:color="auto"/>
            </w:tcBorders>
            <w:vAlign w:val="bottom"/>
            <w:hideMark/>
          </w:tcPr>
          <w:p w14:paraId="0C2E73E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D2218A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200.000</w:t>
            </w:r>
          </w:p>
        </w:tc>
        <w:tc>
          <w:tcPr>
            <w:tcW w:w="1167" w:type="dxa"/>
            <w:tcBorders>
              <w:top w:val="nil"/>
              <w:left w:val="nil"/>
              <w:bottom w:val="single" w:sz="4" w:space="0" w:color="auto"/>
              <w:right w:val="single" w:sz="4" w:space="0" w:color="auto"/>
            </w:tcBorders>
            <w:vAlign w:val="bottom"/>
            <w:hideMark/>
          </w:tcPr>
          <w:p w14:paraId="501872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18812.00</w:t>
            </w:r>
          </w:p>
        </w:tc>
        <w:tc>
          <w:tcPr>
            <w:tcW w:w="1980" w:type="dxa"/>
            <w:tcBorders>
              <w:top w:val="nil"/>
              <w:left w:val="nil"/>
              <w:bottom w:val="single" w:sz="4" w:space="0" w:color="auto"/>
              <w:right w:val="single" w:sz="4" w:space="0" w:color="auto"/>
            </w:tcBorders>
            <w:vAlign w:val="bottom"/>
            <w:hideMark/>
          </w:tcPr>
          <w:p w14:paraId="54DCE76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3,762,400.00 </w:t>
            </w:r>
          </w:p>
        </w:tc>
        <w:tc>
          <w:tcPr>
            <w:tcW w:w="222" w:type="dxa"/>
            <w:gridSpan w:val="2"/>
            <w:vAlign w:val="center"/>
            <w:hideMark/>
          </w:tcPr>
          <w:p w14:paraId="39A5D2C7" w14:textId="77777777" w:rsidR="000D75FB" w:rsidRPr="000D75FB" w:rsidRDefault="000D75FB" w:rsidP="000D75FB">
            <w:pPr>
              <w:rPr>
                <w:sz w:val="20"/>
                <w:szCs w:val="20"/>
                <w:lang w:val="en-US" w:eastAsia="en-US" w:bidi="ar-SA"/>
              </w:rPr>
            </w:pPr>
          </w:p>
        </w:tc>
      </w:tr>
      <w:tr w:rsidR="000D75FB" w:rsidRPr="000D75FB" w14:paraId="699CE264" w14:textId="77777777" w:rsidTr="000D75FB">
        <w:trPr>
          <w:gridAfter w:val="1"/>
          <w:wAfter w:w="8" w:type="dxa"/>
          <w:trHeight w:val="855"/>
        </w:trPr>
        <w:tc>
          <w:tcPr>
            <w:tcW w:w="517" w:type="dxa"/>
            <w:tcBorders>
              <w:top w:val="nil"/>
              <w:left w:val="single" w:sz="4" w:space="0" w:color="auto"/>
              <w:bottom w:val="single" w:sz="4" w:space="0" w:color="auto"/>
              <w:right w:val="single" w:sz="4" w:space="0" w:color="auto"/>
            </w:tcBorders>
            <w:vAlign w:val="center"/>
            <w:hideMark/>
          </w:tcPr>
          <w:p w14:paraId="294E2A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single" w:sz="4" w:space="0" w:color="auto"/>
              <w:right w:val="single" w:sz="4" w:space="0" w:color="auto"/>
            </w:tcBorders>
            <w:vAlign w:val="center"/>
            <w:hideMark/>
          </w:tcPr>
          <w:p w14:paraId="36D2391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кубов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39E5038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1C4C8D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500.000</w:t>
            </w:r>
          </w:p>
        </w:tc>
        <w:tc>
          <w:tcPr>
            <w:tcW w:w="1167" w:type="dxa"/>
            <w:tcBorders>
              <w:top w:val="nil"/>
              <w:left w:val="nil"/>
              <w:bottom w:val="single" w:sz="4" w:space="0" w:color="auto"/>
              <w:right w:val="single" w:sz="4" w:space="0" w:color="auto"/>
            </w:tcBorders>
            <w:vAlign w:val="bottom"/>
            <w:hideMark/>
          </w:tcPr>
          <w:p w14:paraId="155939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1B0907D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4,825,000.00 </w:t>
            </w:r>
          </w:p>
        </w:tc>
        <w:tc>
          <w:tcPr>
            <w:tcW w:w="222" w:type="dxa"/>
            <w:gridSpan w:val="2"/>
            <w:vAlign w:val="center"/>
            <w:hideMark/>
          </w:tcPr>
          <w:p w14:paraId="447F7AF5" w14:textId="77777777" w:rsidR="000D75FB" w:rsidRPr="000D75FB" w:rsidRDefault="000D75FB" w:rsidP="000D75FB">
            <w:pPr>
              <w:rPr>
                <w:sz w:val="20"/>
                <w:szCs w:val="20"/>
                <w:lang w:val="en-US" w:eastAsia="en-US" w:bidi="ar-SA"/>
              </w:rPr>
            </w:pPr>
          </w:p>
        </w:tc>
      </w:tr>
      <w:tr w:rsidR="000D75FB" w:rsidRPr="000D75FB" w14:paraId="3C944A6C"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42A60A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nil"/>
              <w:left w:val="nil"/>
              <w:bottom w:val="single" w:sz="4" w:space="0" w:color="auto"/>
              <w:right w:val="single" w:sz="4" w:space="0" w:color="auto"/>
            </w:tcBorders>
            <w:vAlign w:val="center"/>
            <w:hideMark/>
          </w:tcPr>
          <w:p w14:paraId="76FDA51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одноосных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участков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15</w:t>
            </w:r>
          </w:p>
        </w:tc>
        <w:tc>
          <w:tcPr>
            <w:tcW w:w="715" w:type="dxa"/>
            <w:tcBorders>
              <w:top w:val="single" w:sz="4" w:space="0" w:color="auto"/>
              <w:left w:val="nil"/>
              <w:bottom w:val="single" w:sz="4" w:space="0" w:color="auto"/>
              <w:right w:val="single" w:sz="4" w:space="0" w:color="auto"/>
            </w:tcBorders>
            <w:vAlign w:val="bottom"/>
            <w:hideMark/>
          </w:tcPr>
          <w:p w14:paraId="7BB488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7E95CF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114.000</w:t>
            </w:r>
          </w:p>
        </w:tc>
        <w:tc>
          <w:tcPr>
            <w:tcW w:w="1167" w:type="dxa"/>
            <w:tcBorders>
              <w:top w:val="nil"/>
              <w:left w:val="nil"/>
              <w:bottom w:val="single" w:sz="4" w:space="0" w:color="auto"/>
              <w:right w:val="single" w:sz="4" w:space="0" w:color="auto"/>
            </w:tcBorders>
            <w:vAlign w:val="bottom"/>
            <w:hideMark/>
          </w:tcPr>
          <w:p w14:paraId="2EA0C55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68BFE21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1,530,792.00 </w:t>
            </w:r>
          </w:p>
        </w:tc>
        <w:tc>
          <w:tcPr>
            <w:tcW w:w="222" w:type="dxa"/>
            <w:gridSpan w:val="2"/>
            <w:vAlign w:val="center"/>
            <w:hideMark/>
          </w:tcPr>
          <w:p w14:paraId="24506DE2" w14:textId="77777777" w:rsidR="000D75FB" w:rsidRPr="000D75FB" w:rsidRDefault="000D75FB" w:rsidP="000D75FB">
            <w:pPr>
              <w:rPr>
                <w:sz w:val="20"/>
                <w:szCs w:val="20"/>
                <w:lang w:val="en-US" w:eastAsia="en-US" w:bidi="ar-SA"/>
              </w:rPr>
            </w:pPr>
          </w:p>
        </w:tc>
      </w:tr>
      <w:tr w:rsidR="000D75FB" w:rsidRPr="000D75FB" w14:paraId="36D9AB52"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1FF7EA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nil"/>
              <w:left w:val="nil"/>
              <w:bottom w:val="single" w:sz="4" w:space="0" w:color="auto"/>
              <w:right w:val="single" w:sz="4" w:space="0" w:color="auto"/>
            </w:tcBorders>
            <w:vAlign w:val="center"/>
            <w:hideMark/>
          </w:tcPr>
          <w:p w14:paraId="04EB0A9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объемом</w:t>
            </w:r>
            <w:r w:rsidRPr="000D75FB">
              <w:rPr>
                <w:rFonts w:ascii="Arial Armenian" w:hAnsi="Arial Armenian" w:cs="Arial"/>
                <w:sz w:val="18"/>
                <w:szCs w:val="18"/>
                <w:lang w:eastAsia="en-US" w:bidi="ar-SA"/>
              </w:rPr>
              <w:t xml:space="preserve"> 0,5 </w:t>
            </w:r>
            <w:r w:rsidRPr="000D75FB">
              <w:rPr>
                <w:rFonts w:ascii="Calibri" w:hAnsi="Calibri" w:cs="Calibri"/>
                <w:sz w:val="18"/>
                <w:szCs w:val="18"/>
                <w:lang w:eastAsia="en-US" w:bidi="ar-SA"/>
              </w:rPr>
              <w:t>м</w:t>
            </w:r>
            <w:r w:rsidRPr="000D75FB">
              <w:rPr>
                <w:rFonts w:ascii="Arial Armenian" w:hAnsi="Arial Armenian" w:cs="Arial Armenian"/>
                <w:sz w:val="18"/>
                <w:szCs w:val="18"/>
                <w:lang w:eastAsia="en-US" w:bidi="ar-SA"/>
              </w:rPr>
              <w:t>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vAlign w:val="bottom"/>
            <w:hideMark/>
          </w:tcPr>
          <w:p w14:paraId="4802D6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FF2295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114.000</w:t>
            </w:r>
          </w:p>
        </w:tc>
        <w:tc>
          <w:tcPr>
            <w:tcW w:w="1167" w:type="dxa"/>
            <w:tcBorders>
              <w:top w:val="nil"/>
              <w:left w:val="nil"/>
              <w:bottom w:val="single" w:sz="4" w:space="0" w:color="auto"/>
              <w:right w:val="single" w:sz="4" w:space="0" w:color="auto"/>
            </w:tcBorders>
            <w:vAlign w:val="bottom"/>
            <w:hideMark/>
          </w:tcPr>
          <w:p w14:paraId="782923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1259.00</w:t>
            </w:r>
          </w:p>
        </w:tc>
        <w:tc>
          <w:tcPr>
            <w:tcW w:w="1980" w:type="dxa"/>
            <w:tcBorders>
              <w:top w:val="nil"/>
              <w:left w:val="nil"/>
              <w:bottom w:val="single" w:sz="4" w:space="0" w:color="auto"/>
              <w:right w:val="single" w:sz="4" w:space="0" w:color="auto"/>
            </w:tcBorders>
            <w:vAlign w:val="bottom"/>
            <w:hideMark/>
          </w:tcPr>
          <w:p w14:paraId="5D3A725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143,526.00 </w:t>
            </w:r>
          </w:p>
        </w:tc>
        <w:tc>
          <w:tcPr>
            <w:tcW w:w="222" w:type="dxa"/>
            <w:gridSpan w:val="2"/>
            <w:vAlign w:val="center"/>
            <w:hideMark/>
          </w:tcPr>
          <w:p w14:paraId="26416C04" w14:textId="77777777" w:rsidR="000D75FB" w:rsidRPr="000D75FB" w:rsidRDefault="000D75FB" w:rsidP="000D75FB">
            <w:pPr>
              <w:rPr>
                <w:sz w:val="20"/>
                <w:szCs w:val="20"/>
                <w:lang w:val="en-US" w:eastAsia="en-US" w:bidi="ar-SA"/>
              </w:rPr>
            </w:pPr>
          </w:p>
        </w:tc>
      </w:tr>
      <w:tr w:rsidR="000D75FB" w:rsidRPr="000D75FB" w14:paraId="13B0B74F"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578E48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w:t>
            </w:r>
          </w:p>
        </w:tc>
        <w:tc>
          <w:tcPr>
            <w:tcW w:w="4248" w:type="dxa"/>
            <w:tcBorders>
              <w:top w:val="nil"/>
              <w:left w:val="nil"/>
              <w:bottom w:val="single" w:sz="4" w:space="0" w:color="auto"/>
              <w:right w:val="single" w:sz="4" w:space="0" w:color="auto"/>
            </w:tcBorders>
            <w:vAlign w:val="center"/>
            <w:hideMark/>
          </w:tcPr>
          <w:p w14:paraId="088AA18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r w:rsidRPr="000D75FB">
              <w:rPr>
                <w:rFonts w:ascii="Arial Armenian" w:hAnsi="Arial Armenian" w:cs="Arial"/>
                <w:sz w:val="18"/>
                <w:szCs w:val="18"/>
                <w:lang w:eastAsia="en-US" w:bidi="ar-SA"/>
              </w:rPr>
              <w:t xml:space="preserve"> </w:t>
            </w:r>
          </w:p>
        </w:tc>
        <w:tc>
          <w:tcPr>
            <w:tcW w:w="715" w:type="dxa"/>
            <w:tcBorders>
              <w:top w:val="nil"/>
              <w:left w:val="nil"/>
              <w:bottom w:val="nil"/>
              <w:right w:val="nil"/>
            </w:tcBorders>
            <w:noWrap/>
            <w:vAlign w:val="bottom"/>
            <w:hideMark/>
          </w:tcPr>
          <w:p w14:paraId="4964A55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527015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228.000</w:t>
            </w:r>
          </w:p>
        </w:tc>
        <w:tc>
          <w:tcPr>
            <w:tcW w:w="1167" w:type="dxa"/>
            <w:tcBorders>
              <w:top w:val="nil"/>
              <w:left w:val="nil"/>
              <w:bottom w:val="single" w:sz="4" w:space="0" w:color="auto"/>
              <w:right w:val="single" w:sz="4" w:space="0" w:color="auto"/>
            </w:tcBorders>
            <w:vAlign w:val="bottom"/>
            <w:hideMark/>
          </w:tcPr>
          <w:p w14:paraId="346C77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402D4E6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779,304.00 </w:t>
            </w:r>
          </w:p>
        </w:tc>
        <w:tc>
          <w:tcPr>
            <w:tcW w:w="222" w:type="dxa"/>
            <w:gridSpan w:val="2"/>
            <w:vAlign w:val="center"/>
            <w:hideMark/>
          </w:tcPr>
          <w:p w14:paraId="2524E6A3" w14:textId="77777777" w:rsidR="000D75FB" w:rsidRPr="000D75FB" w:rsidRDefault="000D75FB" w:rsidP="000D75FB">
            <w:pPr>
              <w:rPr>
                <w:sz w:val="20"/>
                <w:szCs w:val="20"/>
                <w:lang w:val="en-US" w:eastAsia="en-US" w:bidi="ar-SA"/>
              </w:rPr>
            </w:pPr>
          </w:p>
        </w:tc>
      </w:tr>
      <w:tr w:rsidR="000D75FB" w:rsidRPr="000D75FB" w14:paraId="7FD2347D"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7D751F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w:t>
            </w:r>
          </w:p>
        </w:tc>
        <w:tc>
          <w:tcPr>
            <w:tcW w:w="4248" w:type="dxa"/>
            <w:tcBorders>
              <w:top w:val="nil"/>
              <w:left w:val="nil"/>
              <w:bottom w:val="single" w:sz="4" w:space="0" w:color="auto"/>
              <w:right w:val="single" w:sz="4" w:space="0" w:color="auto"/>
            </w:tcBorders>
            <w:vAlign w:val="center"/>
            <w:hideMark/>
          </w:tcPr>
          <w:p w14:paraId="1136F44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кубов</w:t>
            </w:r>
          </w:p>
        </w:tc>
        <w:tc>
          <w:tcPr>
            <w:tcW w:w="715" w:type="dxa"/>
            <w:tcBorders>
              <w:top w:val="single" w:sz="4" w:space="0" w:color="auto"/>
              <w:left w:val="nil"/>
              <w:bottom w:val="single" w:sz="4" w:space="0" w:color="auto"/>
              <w:right w:val="single" w:sz="4" w:space="0" w:color="auto"/>
            </w:tcBorders>
            <w:vAlign w:val="bottom"/>
            <w:hideMark/>
          </w:tcPr>
          <w:p w14:paraId="0445F4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ABCE3A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54.000</w:t>
            </w:r>
          </w:p>
        </w:tc>
        <w:tc>
          <w:tcPr>
            <w:tcW w:w="1167" w:type="dxa"/>
            <w:tcBorders>
              <w:top w:val="nil"/>
              <w:left w:val="nil"/>
              <w:bottom w:val="single" w:sz="4" w:space="0" w:color="auto"/>
              <w:right w:val="single" w:sz="4" w:space="0" w:color="auto"/>
            </w:tcBorders>
            <w:vAlign w:val="bottom"/>
            <w:hideMark/>
          </w:tcPr>
          <w:p w14:paraId="0B75B9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18812.00</w:t>
            </w:r>
          </w:p>
        </w:tc>
        <w:tc>
          <w:tcPr>
            <w:tcW w:w="1980" w:type="dxa"/>
            <w:tcBorders>
              <w:top w:val="nil"/>
              <w:left w:val="nil"/>
              <w:bottom w:val="single" w:sz="4" w:space="0" w:color="auto"/>
              <w:right w:val="single" w:sz="4" w:space="0" w:color="auto"/>
            </w:tcBorders>
            <w:vAlign w:val="bottom"/>
            <w:hideMark/>
          </w:tcPr>
          <w:p w14:paraId="3E4B394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1,015,848.00 </w:t>
            </w:r>
          </w:p>
        </w:tc>
        <w:tc>
          <w:tcPr>
            <w:tcW w:w="222" w:type="dxa"/>
            <w:gridSpan w:val="2"/>
            <w:vAlign w:val="center"/>
            <w:hideMark/>
          </w:tcPr>
          <w:p w14:paraId="66E1CF15" w14:textId="77777777" w:rsidR="000D75FB" w:rsidRPr="000D75FB" w:rsidRDefault="000D75FB" w:rsidP="000D75FB">
            <w:pPr>
              <w:rPr>
                <w:sz w:val="20"/>
                <w:szCs w:val="20"/>
                <w:lang w:val="en-US" w:eastAsia="en-US" w:bidi="ar-SA"/>
              </w:rPr>
            </w:pPr>
          </w:p>
        </w:tc>
      </w:tr>
      <w:tr w:rsidR="000D75FB" w:rsidRPr="000D75FB" w14:paraId="2F38369A"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3E3493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w:t>
            </w:r>
          </w:p>
        </w:tc>
        <w:tc>
          <w:tcPr>
            <w:tcW w:w="4248" w:type="dxa"/>
            <w:tcBorders>
              <w:top w:val="nil"/>
              <w:left w:val="nil"/>
              <w:bottom w:val="single" w:sz="4" w:space="0" w:color="auto"/>
              <w:right w:val="single" w:sz="4" w:space="0" w:color="auto"/>
            </w:tcBorders>
            <w:vAlign w:val="center"/>
            <w:hideMark/>
          </w:tcPr>
          <w:p w14:paraId="0215F03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кубов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разгрузка</w:t>
            </w:r>
          </w:p>
        </w:tc>
        <w:tc>
          <w:tcPr>
            <w:tcW w:w="715" w:type="dxa"/>
            <w:tcBorders>
              <w:top w:val="nil"/>
              <w:left w:val="nil"/>
              <w:bottom w:val="nil"/>
              <w:right w:val="nil"/>
            </w:tcBorders>
            <w:noWrap/>
            <w:vAlign w:val="bottom"/>
            <w:hideMark/>
          </w:tcPr>
          <w:p w14:paraId="1EAD4D4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97AEB8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135.000</w:t>
            </w:r>
          </w:p>
        </w:tc>
        <w:tc>
          <w:tcPr>
            <w:tcW w:w="1167" w:type="dxa"/>
            <w:tcBorders>
              <w:top w:val="nil"/>
              <w:left w:val="nil"/>
              <w:bottom w:val="single" w:sz="4" w:space="0" w:color="auto"/>
              <w:right w:val="single" w:sz="4" w:space="0" w:color="auto"/>
            </w:tcBorders>
            <w:vAlign w:val="bottom"/>
            <w:hideMark/>
          </w:tcPr>
          <w:p w14:paraId="7BAA43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4DF709E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1,302,750.00 </w:t>
            </w:r>
          </w:p>
        </w:tc>
        <w:tc>
          <w:tcPr>
            <w:tcW w:w="222" w:type="dxa"/>
            <w:gridSpan w:val="2"/>
            <w:vAlign w:val="center"/>
            <w:hideMark/>
          </w:tcPr>
          <w:p w14:paraId="1942B576" w14:textId="77777777" w:rsidR="000D75FB" w:rsidRPr="000D75FB" w:rsidRDefault="000D75FB" w:rsidP="000D75FB">
            <w:pPr>
              <w:rPr>
                <w:sz w:val="20"/>
                <w:szCs w:val="20"/>
                <w:lang w:val="en-US" w:eastAsia="en-US" w:bidi="ar-SA"/>
              </w:rPr>
            </w:pPr>
          </w:p>
        </w:tc>
      </w:tr>
      <w:tr w:rsidR="000D75FB" w:rsidRPr="000D75FB" w14:paraId="6505F0E2"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hideMark/>
          </w:tcPr>
          <w:p w14:paraId="1A9377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265892DF"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2.1</w:t>
            </w:r>
          </w:p>
        </w:tc>
        <w:tc>
          <w:tcPr>
            <w:tcW w:w="715" w:type="dxa"/>
            <w:tcBorders>
              <w:top w:val="single" w:sz="4" w:space="0" w:color="auto"/>
              <w:left w:val="nil"/>
              <w:bottom w:val="single" w:sz="4" w:space="0" w:color="auto"/>
              <w:right w:val="single" w:sz="4" w:space="0" w:color="auto"/>
            </w:tcBorders>
            <w:vAlign w:val="bottom"/>
            <w:hideMark/>
          </w:tcPr>
          <w:p w14:paraId="2F0730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1D9C76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5AC2786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192E38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22,825,296.46 </w:t>
            </w:r>
          </w:p>
        </w:tc>
        <w:tc>
          <w:tcPr>
            <w:tcW w:w="222" w:type="dxa"/>
            <w:gridSpan w:val="2"/>
            <w:vAlign w:val="center"/>
            <w:hideMark/>
          </w:tcPr>
          <w:p w14:paraId="2B2FD4DD" w14:textId="77777777" w:rsidR="000D75FB" w:rsidRPr="000D75FB" w:rsidRDefault="000D75FB" w:rsidP="000D75FB">
            <w:pPr>
              <w:rPr>
                <w:sz w:val="20"/>
                <w:szCs w:val="20"/>
                <w:lang w:val="en-US" w:eastAsia="en-US" w:bidi="ar-SA"/>
              </w:rPr>
            </w:pPr>
          </w:p>
        </w:tc>
      </w:tr>
      <w:tr w:rsidR="000D75FB" w:rsidRPr="000D75FB" w14:paraId="5BED29CF"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2FF6FCB2"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2.2 </w:t>
            </w:r>
            <w:r w:rsidRPr="000D75FB">
              <w:rPr>
                <w:rFonts w:ascii="Calibri" w:hAnsi="Calibri" w:cs="Calibri"/>
                <w:b/>
                <w:bCs/>
                <w:sz w:val="18"/>
                <w:szCs w:val="18"/>
                <w:lang w:val="en-US" w:eastAsia="en-US" w:bidi="ar-SA"/>
              </w:rPr>
              <w:t>Строительство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опор</w:t>
            </w:r>
            <w:r w:rsidRPr="000D75FB">
              <w:rPr>
                <w:rFonts w:ascii="Arial Armenian" w:hAnsi="Arial Armenian" w:cs="Arial"/>
                <w:b/>
                <w:bCs/>
                <w:sz w:val="18"/>
                <w:szCs w:val="18"/>
                <w:lang w:val="en-US" w:eastAsia="en-US" w:bidi="ar-SA"/>
              </w:rPr>
              <w:t xml:space="preserve"> </w:t>
            </w:r>
            <w:r w:rsidRPr="000D75FB">
              <w:rPr>
                <w:rFonts w:ascii="Cambria Math" w:hAnsi="Cambria Math" w:cs="Cambria Math"/>
                <w:b/>
                <w:bCs/>
                <w:sz w:val="18"/>
                <w:szCs w:val="18"/>
                <w:lang w:val="en-US" w:eastAsia="en-US" w:bidi="ar-SA"/>
              </w:rPr>
              <w:t>№</w:t>
            </w:r>
            <w:r w:rsidRPr="000D75FB">
              <w:rPr>
                <w:rFonts w:ascii="Arial Armenian" w:hAnsi="Arial Armenian" w:cs="Arial"/>
                <w:b/>
                <w:bCs/>
                <w:sz w:val="18"/>
                <w:szCs w:val="18"/>
                <w:lang w:val="en-US" w:eastAsia="en-US" w:bidi="ar-SA"/>
              </w:rPr>
              <w:t>1/</w:t>
            </w:r>
            <w:r w:rsidRPr="000D75FB">
              <w:rPr>
                <w:rFonts w:ascii="Cambria Math" w:hAnsi="Cambria Math" w:cs="Cambria Math"/>
                <w:b/>
                <w:bCs/>
                <w:sz w:val="18"/>
                <w:szCs w:val="18"/>
                <w:lang w:val="en-US" w:eastAsia="en-US" w:bidi="ar-SA"/>
              </w:rPr>
              <w:t>№</w:t>
            </w:r>
            <w:r w:rsidRPr="000D75FB">
              <w:rPr>
                <w:rFonts w:ascii="Arial Armenian" w:hAnsi="Arial Armenian" w:cs="Arial"/>
                <w:b/>
                <w:bCs/>
                <w:sz w:val="18"/>
                <w:szCs w:val="18"/>
                <w:lang w:val="en-US" w:eastAsia="en-US" w:bidi="ar-SA"/>
              </w:rPr>
              <w:t>2</w:t>
            </w:r>
          </w:p>
        </w:tc>
        <w:tc>
          <w:tcPr>
            <w:tcW w:w="222" w:type="dxa"/>
            <w:gridSpan w:val="2"/>
            <w:vAlign w:val="center"/>
            <w:hideMark/>
          </w:tcPr>
          <w:p w14:paraId="31491667" w14:textId="77777777" w:rsidR="000D75FB" w:rsidRPr="000D75FB" w:rsidRDefault="000D75FB" w:rsidP="000D75FB">
            <w:pPr>
              <w:rPr>
                <w:sz w:val="20"/>
                <w:szCs w:val="20"/>
                <w:lang w:val="en-US" w:eastAsia="en-US" w:bidi="ar-SA"/>
              </w:rPr>
            </w:pPr>
          </w:p>
        </w:tc>
      </w:tr>
      <w:tr w:rsidR="000D75FB" w:rsidRPr="000D75FB" w14:paraId="4FB97E63" w14:textId="77777777" w:rsidTr="000D75FB">
        <w:trPr>
          <w:gridAfter w:val="1"/>
          <w:wAfter w:w="8" w:type="dxa"/>
          <w:trHeight w:val="915"/>
        </w:trPr>
        <w:tc>
          <w:tcPr>
            <w:tcW w:w="517" w:type="dxa"/>
            <w:tcBorders>
              <w:top w:val="nil"/>
              <w:left w:val="single" w:sz="4" w:space="0" w:color="auto"/>
              <w:bottom w:val="single" w:sz="4" w:space="0" w:color="auto"/>
              <w:right w:val="single" w:sz="4" w:space="0" w:color="auto"/>
            </w:tcBorders>
            <w:vAlign w:val="center"/>
            <w:hideMark/>
          </w:tcPr>
          <w:p w14:paraId="3469D3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5AE2AAA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w:t>
            </w:r>
            <w:r w:rsidRPr="000D75FB">
              <w:rPr>
                <w:rFonts w:ascii="Arial Armenian" w:hAnsi="Arial Armenian" w:cs="Arial"/>
                <w:sz w:val="18"/>
                <w:szCs w:val="18"/>
                <w:lang w:eastAsia="en-US" w:bidi="ar-SA"/>
              </w:rPr>
              <w:t xml:space="preserve"> </w:t>
            </w:r>
            <w:r w:rsidRPr="000D75FB">
              <w:rPr>
                <w:rFonts w:ascii="Cambria Math" w:hAnsi="Cambria Math" w:cs="Cambria Math"/>
                <w:sz w:val="18"/>
                <w:szCs w:val="18"/>
                <w:lang w:eastAsia="en-US" w:bidi="ar-SA"/>
              </w:rPr>
              <w:t>№</w:t>
            </w:r>
            <w:r w:rsidRPr="000D75FB">
              <w:rPr>
                <w:rFonts w:ascii="Arial Armenian" w:hAnsi="Arial Armenian" w:cs="Arial"/>
                <w:sz w:val="18"/>
                <w:szCs w:val="18"/>
                <w:lang w:eastAsia="en-US" w:bidi="ar-SA"/>
              </w:rPr>
              <w:t xml:space="preserve">1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mbria Math" w:hAnsi="Cambria Math" w:cs="Cambria Math"/>
                <w:sz w:val="18"/>
                <w:szCs w:val="18"/>
                <w:lang w:eastAsia="en-US" w:bidi="ar-SA"/>
              </w:rPr>
              <w:t>№</w:t>
            </w:r>
            <w:r w:rsidRPr="000D75FB">
              <w:rPr>
                <w:rFonts w:ascii="Arial Armenian" w:hAnsi="Arial Armenian" w:cs="Arial"/>
                <w:sz w:val="18"/>
                <w:szCs w:val="18"/>
                <w:lang w:eastAsia="en-US" w:bidi="ar-SA"/>
              </w:rPr>
              <w:t xml:space="preserve">2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0,4 </w:t>
            </w:r>
            <w:r w:rsidRPr="000D75FB">
              <w:rPr>
                <w:rFonts w:ascii="Calibri" w:hAnsi="Calibri" w:cs="Calibri"/>
                <w:sz w:val="18"/>
                <w:szCs w:val="18"/>
                <w:lang w:eastAsia="en-US" w:bidi="ar-SA"/>
              </w:rPr>
              <w:t>м</w:t>
            </w:r>
            <w:r w:rsidRPr="000D75FB">
              <w:rPr>
                <w:rFonts w:ascii="Arial Armenian" w:hAnsi="Arial Armenian" w:cs="Arial Armenian"/>
                <w:sz w:val="18"/>
                <w:szCs w:val="18"/>
                <w:lang w:eastAsia="en-US" w:bidi="ar-SA"/>
              </w:rPr>
              <w:t>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накоплением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краю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для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обратной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засыпки</w:t>
            </w:r>
          </w:p>
        </w:tc>
        <w:tc>
          <w:tcPr>
            <w:tcW w:w="715" w:type="dxa"/>
            <w:tcBorders>
              <w:top w:val="nil"/>
              <w:left w:val="nil"/>
              <w:bottom w:val="single" w:sz="4" w:space="0" w:color="auto"/>
              <w:right w:val="single" w:sz="4" w:space="0" w:color="auto"/>
            </w:tcBorders>
            <w:vAlign w:val="bottom"/>
            <w:hideMark/>
          </w:tcPr>
          <w:p w14:paraId="44BA10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10C69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1715.000</w:t>
            </w:r>
          </w:p>
        </w:tc>
        <w:tc>
          <w:tcPr>
            <w:tcW w:w="1167" w:type="dxa"/>
            <w:tcBorders>
              <w:top w:val="nil"/>
              <w:left w:val="nil"/>
              <w:bottom w:val="single" w:sz="4" w:space="0" w:color="auto"/>
              <w:right w:val="single" w:sz="4" w:space="0" w:color="auto"/>
            </w:tcBorders>
            <w:vAlign w:val="bottom"/>
            <w:hideMark/>
          </w:tcPr>
          <w:p w14:paraId="443AAE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835.00</w:t>
            </w:r>
          </w:p>
        </w:tc>
        <w:tc>
          <w:tcPr>
            <w:tcW w:w="1980" w:type="dxa"/>
            <w:tcBorders>
              <w:top w:val="nil"/>
              <w:left w:val="nil"/>
              <w:bottom w:val="single" w:sz="4" w:space="0" w:color="auto"/>
              <w:right w:val="single" w:sz="4" w:space="0" w:color="auto"/>
            </w:tcBorders>
            <w:vAlign w:val="bottom"/>
            <w:hideMark/>
          </w:tcPr>
          <w:p w14:paraId="1A53A0F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1,432,025.00 </w:t>
            </w:r>
          </w:p>
        </w:tc>
        <w:tc>
          <w:tcPr>
            <w:tcW w:w="222" w:type="dxa"/>
            <w:gridSpan w:val="2"/>
            <w:vAlign w:val="center"/>
            <w:hideMark/>
          </w:tcPr>
          <w:p w14:paraId="1553ED0B" w14:textId="77777777" w:rsidR="000D75FB" w:rsidRPr="000D75FB" w:rsidRDefault="000D75FB" w:rsidP="000D75FB">
            <w:pPr>
              <w:rPr>
                <w:sz w:val="20"/>
                <w:szCs w:val="20"/>
                <w:lang w:val="en-US" w:eastAsia="en-US" w:bidi="ar-SA"/>
              </w:rPr>
            </w:pPr>
          </w:p>
        </w:tc>
      </w:tr>
      <w:tr w:rsidR="000D75FB" w:rsidRPr="000D75FB" w14:paraId="1F059474"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1A3269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1AF5877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w:t>
            </w:r>
            <w:r w:rsidRPr="000D75FB">
              <w:rPr>
                <w:rFonts w:ascii="Arial Armenian" w:hAnsi="Arial Armenian" w:cs="Arial"/>
                <w:sz w:val="18"/>
                <w:szCs w:val="18"/>
                <w:lang w:eastAsia="en-US" w:bidi="ar-SA"/>
              </w:rPr>
              <w:t xml:space="preserve"> </w:t>
            </w:r>
            <w:r w:rsidRPr="000D75FB">
              <w:rPr>
                <w:rFonts w:ascii="Cambria Math" w:hAnsi="Cambria Math" w:cs="Cambria Math"/>
                <w:sz w:val="18"/>
                <w:szCs w:val="18"/>
                <w:lang w:eastAsia="en-US" w:bidi="ar-SA"/>
              </w:rPr>
              <w:t>№</w:t>
            </w:r>
            <w:r w:rsidRPr="000D75FB">
              <w:rPr>
                <w:rFonts w:ascii="Arial Armenian" w:hAnsi="Arial Armenian" w:cs="Arial"/>
                <w:sz w:val="18"/>
                <w:szCs w:val="18"/>
                <w:lang w:eastAsia="en-US" w:bidi="ar-SA"/>
              </w:rPr>
              <w:t xml:space="preserve">1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mbria Math" w:hAnsi="Cambria Math" w:cs="Cambria Math"/>
                <w:sz w:val="18"/>
                <w:szCs w:val="18"/>
                <w:lang w:eastAsia="en-US" w:bidi="ar-SA"/>
              </w:rPr>
              <w:t>№</w:t>
            </w:r>
            <w:r w:rsidRPr="000D75FB">
              <w:rPr>
                <w:rFonts w:ascii="Arial Armenian" w:hAnsi="Arial Armenian" w:cs="Arial"/>
                <w:sz w:val="18"/>
                <w:szCs w:val="18"/>
                <w:lang w:eastAsia="en-US" w:bidi="ar-SA"/>
              </w:rPr>
              <w:t xml:space="preserve">2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0,4 </w:t>
            </w:r>
            <w:r w:rsidRPr="000D75FB">
              <w:rPr>
                <w:rFonts w:ascii="Calibri" w:hAnsi="Calibri" w:cs="Calibri"/>
                <w:sz w:val="18"/>
                <w:szCs w:val="18"/>
                <w:lang w:eastAsia="en-US" w:bidi="ar-SA"/>
              </w:rPr>
              <w:t>м</w:t>
            </w:r>
            <w:r w:rsidRPr="000D75FB">
              <w:rPr>
                <w:rFonts w:ascii="Arial Armenian" w:hAnsi="Arial Armenian" w:cs="Arial Armenian"/>
                <w:sz w:val="18"/>
                <w:szCs w:val="18"/>
                <w:lang w:eastAsia="en-US" w:bidi="ar-SA"/>
              </w:rPr>
              <w:t>³</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установки</w:t>
            </w:r>
          </w:p>
        </w:tc>
        <w:tc>
          <w:tcPr>
            <w:tcW w:w="715" w:type="dxa"/>
            <w:tcBorders>
              <w:top w:val="nil"/>
              <w:left w:val="nil"/>
              <w:bottom w:val="single" w:sz="4" w:space="0" w:color="auto"/>
              <w:right w:val="single" w:sz="4" w:space="0" w:color="auto"/>
            </w:tcBorders>
            <w:vAlign w:val="bottom"/>
            <w:hideMark/>
          </w:tcPr>
          <w:p w14:paraId="585BD0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54F36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435.000</w:t>
            </w:r>
          </w:p>
        </w:tc>
        <w:tc>
          <w:tcPr>
            <w:tcW w:w="1167" w:type="dxa"/>
            <w:tcBorders>
              <w:top w:val="nil"/>
              <w:left w:val="nil"/>
              <w:bottom w:val="single" w:sz="4" w:space="0" w:color="auto"/>
              <w:right w:val="single" w:sz="4" w:space="0" w:color="auto"/>
            </w:tcBorders>
            <w:vAlign w:val="bottom"/>
            <w:hideMark/>
          </w:tcPr>
          <w:p w14:paraId="5ADD59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835.00</w:t>
            </w:r>
          </w:p>
        </w:tc>
        <w:tc>
          <w:tcPr>
            <w:tcW w:w="1980" w:type="dxa"/>
            <w:tcBorders>
              <w:top w:val="nil"/>
              <w:left w:val="nil"/>
              <w:bottom w:val="single" w:sz="4" w:space="0" w:color="auto"/>
              <w:right w:val="single" w:sz="4" w:space="0" w:color="auto"/>
            </w:tcBorders>
            <w:vAlign w:val="bottom"/>
            <w:hideMark/>
          </w:tcPr>
          <w:p w14:paraId="78B1DE9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363,225.00 </w:t>
            </w:r>
          </w:p>
        </w:tc>
        <w:tc>
          <w:tcPr>
            <w:tcW w:w="222" w:type="dxa"/>
            <w:gridSpan w:val="2"/>
            <w:vAlign w:val="center"/>
            <w:hideMark/>
          </w:tcPr>
          <w:p w14:paraId="5AB64F1B" w14:textId="77777777" w:rsidR="000D75FB" w:rsidRPr="000D75FB" w:rsidRDefault="000D75FB" w:rsidP="000D75FB">
            <w:pPr>
              <w:rPr>
                <w:sz w:val="20"/>
                <w:szCs w:val="20"/>
                <w:lang w:val="en-US" w:eastAsia="en-US" w:bidi="ar-SA"/>
              </w:rPr>
            </w:pPr>
          </w:p>
        </w:tc>
      </w:tr>
      <w:tr w:rsidR="000D75FB" w:rsidRPr="000D75FB" w14:paraId="00BF9026"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341CF1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w:t>
            </w:r>
          </w:p>
        </w:tc>
        <w:tc>
          <w:tcPr>
            <w:tcW w:w="4248" w:type="dxa"/>
            <w:tcBorders>
              <w:top w:val="nil"/>
              <w:left w:val="nil"/>
              <w:bottom w:val="single" w:sz="4" w:space="0" w:color="auto"/>
              <w:right w:val="single" w:sz="4" w:space="0" w:color="auto"/>
            </w:tcBorders>
            <w:vAlign w:val="center"/>
            <w:hideMark/>
          </w:tcPr>
          <w:p w14:paraId="555ECB5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Уплотнение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дне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вбивкой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щебенки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слоем</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уплотнённый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w:t>
            </w:r>
          </w:p>
        </w:tc>
        <w:tc>
          <w:tcPr>
            <w:tcW w:w="715" w:type="dxa"/>
            <w:tcBorders>
              <w:top w:val="nil"/>
              <w:left w:val="nil"/>
              <w:bottom w:val="single" w:sz="4" w:space="0" w:color="auto"/>
              <w:right w:val="single" w:sz="4" w:space="0" w:color="auto"/>
            </w:tcBorders>
            <w:vAlign w:val="bottom"/>
            <w:hideMark/>
          </w:tcPr>
          <w:p w14:paraId="30AB5B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8E19B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254.000</w:t>
            </w:r>
          </w:p>
        </w:tc>
        <w:tc>
          <w:tcPr>
            <w:tcW w:w="1167" w:type="dxa"/>
            <w:tcBorders>
              <w:top w:val="nil"/>
              <w:left w:val="nil"/>
              <w:bottom w:val="single" w:sz="4" w:space="0" w:color="auto"/>
              <w:right w:val="single" w:sz="4" w:space="0" w:color="auto"/>
            </w:tcBorders>
            <w:vAlign w:val="bottom"/>
            <w:hideMark/>
          </w:tcPr>
          <w:p w14:paraId="42198B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6919C7C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3,596,894.00 </w:t>
            </w:r>
          </w:p>
        </w:tc>
        <w:tc>
          <w:tcPr>
            <w:tcW w:w="222" w:type="dxa"/>
            <w:gridSpan w:val="2"/>
            <w:vAlign w:val="center"/>
            <w:hideMark/>
          </w:tcPr>
          <w:p w14:paraId="1D131955" w14:textId="77777777" w:rsidR="000D75FB" w:rsidRPr="000D75FB" w:rsidRDefault="000D75FB" w:rsidP="000D75FB">
            <w:pPr>
              <w:rPr>
                <w:sz w:val="20"/>
                <w:szCs w:val="20"/>
                <w:lang w:val="en-US" w:eastAsia="en-US" w:bidi="ar-SA"/>
              </w:rPr>
            </w:pPr>
          </w:p>
        </w:tc>
      </w:tr>
      <w:tr w:rsidR="000D75FB" w:rsidRPr="000D75FB" w14:paraId="1875A6AA" w14:textId="77777777" w:rsidTr="000D75FB">
        <w:trPr>
          <w:gridAfter w:val="1"/>
          <w:wAfter w:w="8" w:type="dxa"/>
          <w:trHeight w:val="885"/>
        </w:trPr>
        <w:tc>
          <w:tcPr>
            <w:tcW w:w="517" w:type="dxa"/>
            <w:tcBorders>
              <w:top w:val="nil"/>
              <w:left w:val="single" w:sz="4" w:space="0" w:color="auto"/>
              <w:bottom w:val="single" w:sz="4" w:space="0" w:color="auto"/>
              <w:right w:val="single" w:sz="4" w:space="0" w:color="auto"/>
            </w:tcBorders>
            <w:vAlign w:val="center"/>
            <w:hideMark/>
          </w:tcPr>
          <w:p w14:paraId="5009B3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w:t>
            </w:r>
          </w:p>
        </w:tc>
        <w:tc>
          <w:tcPr>
            <w:tcW w:w="4248" w:type="dxa"/>
            <w:tcBorders>
              <w:top w:val="nil"/>
              <w:left w:val="nil"/>
              <w:bottom w:val="single" w:sz="4" w:space="0" w:color="auto"/>
              <w:right w:val="single" w:sz="4" w:space="0" w:color="auto"/>
            </w:tcBorders>
            <w:vAlign w:val="center"/>
            <w:hideMark/>
          </w:tcPr>
          <w:p w14:paraId="1F29009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уплотнение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сортированного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средней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vAlign w:val="bottom"/>
            <w:hideMark/>
          </w:tcPr>
          <w:p w14:paraId="0308170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868BC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32.800</w:t>
            </w:r>
          </w:p>
        </w:tc>
        <w:tc>
          <w:tcPr>
            <w:tcW w:w="1167" w:type="dxa"/>
            <w:tcBorders>
              <w:top w:val="nil"/>
              <w:left w:val="nil"/>
              <w:bottom w:val="single" w:sz="4" w:space="0" w:color="auto"/>
              <w:right w:val="single" w:sz="4" w:space="0" w:color="auto"/>
            </w:tcBorders>
            <w:vAlign w:val="bottom"/>
            <w:hideMark/>
          </w:tcPr>
          <w:p w14:paraId="150E2A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5B701A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464,480.80 </w:t>
            </w:r>
          </w:p>
        </w:tc>
        <w:tc>
          <w:tcPr>
            <w:tcW w:w="222" w:type="dxa"/>
            <w:gridSpan w:val="2"/>
            <w:vAlign w:val="center"/>
            <w:hideMark/>
          </w:tcPr>
          <w:p w14:paraId="76B1A78C" w14:textId="77777777" w:rsidR="000D75FB" w:rsidRPr="000D75FB" w:rsidRDefault="000D75FB" w:rsidP="000D75FB">
            <w:pPr>
              <w:rPr>
                <w:sz w:val="20"/>
                <w:szCs w:val="20"/>
                <w:lang w:val="en-US" w:eastAsia="en-US" w:bidi="ar-SA"/>
              </w:rPr>
            </w:pPr>
          </w:p>
        </w:tc>
      </w:tr>
      <w:tr w:rsidR="000D75FB" w:rsidRPr="000D75FB" w14:paraId="4CC25F5E"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748784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w:t>
            </w:r>
          </w:p>
        </w:tc>
        <w:tc>
          <w:tcPr>
            <w:tcW w:w="4248" w:type="dxa"/>
            <w:tcBorders>
              <w:top w:val="nil"/>
              <w:left w:val="nil"/>
              <w:bottom w:val="single" w:sz="4" w:space="0" w:color="auto"/>
              <w:right w:val="single" w:sz="4" w:space="0" w:color="auto"/>
            </w:tcBorders>
            <w:vAlign w:val="center"/>
            <w:hideMark/>
          </w:tcPr>
          <w:p w14:paraId="0DF3EE7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тяжёлого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 xml:space="preserve">10 </w:t>
            </w:r>
            <w:r w:rsidRPr="000D75FB">
              <w:rPr>
                <w:rFonts w:ascii="Calibri" w:hAnsi="Calibri" w:cs="Calibri"/>
                <w:sz w:val="18"/>
                <w:szCs w:val="18"/>
                <w:lang w:eastAsia="en-US" w:bidi="ar-SA"/>
              </w:rPr>
              <w:t>средней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подготовительном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щебёночном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слое</w:t>
            </w:r>
          </w:p>
        </w:tc>
        <w:tc>
          <w:tcPr>
            <w:tcW w:w="715" w:type="dxa"/>
            <w:tcBorders>
              <w:top w:val="nil"/>
              <w:left w:val="nil"/>
              <w:bottom w:val="single" w:sz="4" w:space="0" w:color="auto"/>
              <w:right w:val="single" w:sz="4" w:space="0" w:color="auto"/>
            </w:tcBorders>
            <w:vAlign w:val="bottom"/>
            <w:hideMark/>
          </w:tcPr>
          <w:p w14:paraId="620EE5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08A1C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19.400</w:t>
            </w:r>
          </w:p>
        </w:tc>
        <w:tc>
          <w:tcPr>
            <w:tcW w:w="1167" w:type="dxa"/>
            <w:tcBorders>
              <w:top w:val="nil"/>
              <w:left w:val="nil"/>
              <w:bottom w:val="single" w:sz="4" w:space="0" w:color="auto"/>
              <w:right w:val="single" w:sz="4" w:space="0" w:color="auto"/>
            </w:tcBorders>
            <w:vAlign w:val="bottom"/>
            <w:hideMark/>
          </w:tcPr>
          <w:p w14:paraId="7D7A34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40310.00</w:t>
            </w:r>
          </w:p>
        </w:tc>
        <w:tc>
          <w:tcPr>
            <w:tcW w:w="1980" w:type="dxa"/>
            <w:tcBorders>
              <w:top w:val="nil"/>
              <w:left w:val="nil"/>
              <w:bottom w:val="single" w:sz="4" w:space="0" w:color="auto"/>
              <w:right w:val="single" w:sz="4" w:space="0" w:color="auto"/>
            </w:tcBorders>
            <w:vAlign w:val="bottom"/>
            <w:hideMark/>
          </w:tcPr>
          <w:p w14:paraId="5432246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782,014.00 </w:t>
            </w:r>
          </w:p>
        </w:tc>
        <w:tc>
          <w:tcPr>
            <w:tcW w:w="222" w:type="dxa"/>
            <w:gridSpan w:val="2"/>
            <w:vAlign w:val="center"/>
            <w:hideMark/>
          </w:tcPr>
          <w:p w14:paraId="22AC72F1" w14:textId="77777777" w:rsidR="000D75FB" w:rsidRPr="000D75FB" w:rsidRDefault="000D75FB" w:rsidP="000D75FB">
            <w:pPr>
              <w:rPr>
                <w:sz w:val="20"/>
                <w:szCs w:val="20"/>
                <w:lang w:val="en-US" w:eastAsia="en-US" w:bidi="ar-SA"/>
              </w:rPr>
            </w:pPr>
          </w:p>
        </w:tc>
      </w:tr>
      <w:tr w:rsidR="000D75FB" w:rsidRPr="000D75FB" w14:paraId="1C6E27C7" w14:textId="77777777" w:rsidTr="000D75FB">
        <w:trPr>
          <w:gridAfter w:val="1"/>
          <w:wAfter w:w="8" w:type="dxa"/>
          <w:trHeight w:val="900"/>
        </w:trPr>
        <w:tc>
          <w:tcPr>
            <w:tcW w:w="517" w:type="dxa"/>
            <w:tcBorders>
              <w:top w:val="nil"/>
              <w:left w:val="single" w:sz="4" w:space="0" w:color="auto"/>
              <w:bottom w:val="single" w:sz="4" w:space="0" w:color="auto"/>
              <w:right w:val="single" w:sz="4" w:space="0" w:color="auto"/>
            </w:tcBorders>
            <w:vAlign w:val="center"/>
            <w:hideMark/>
          </w:tcPr>
          <w:p w14:paraId="57D16E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w:t>
            </w:r>
          </w:p>
        </w:tc>
        <w:tc>
          <w:tcPr>
            <w:tcW w:w="4248" w:type="dxa"/>
            <w:tcBorders>
              <w:top w:val="nil"/>
              <w:left w:val="nil"/>
              <w:bottom w:val="single" w:sz="4" w:space="0" w:color="auto"/>
              <w:right w:val="single" w:sz="4" w:space="0" w:color="auto"/>
            </w:tcBorders>
            <w:vAlign w:val="center"/>
            <w:hideMark/>
          </w:tcPr>
          <w:p w14:paraId="1888AD5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арматуры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фундаментов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коробов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ферм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поперечных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стержней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витой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арматуры</w:t>
            </w:r>
          </w:p>
        </w:tc>
        <w:tc>
          <w:tcPr>
            <w:tcW w:w="715" w:type="dxa"/>
            <w:tcBorders>
              <w:top w:val="nil"/>
              <w:left w:val="nil"/>
              <w:bottom w:val="single" w:sz="4" w:space="0" w:color="auto"/>
              <w:right w:val="single" w:sz="4" w:space="0" w:color="auto"/>
            </w:tcBorders>
            <w:noWrap/>
            <w:vAlign w:val="bottom"/>
            <w:hideMark/>
          </w:tcPr>
          <w:p w14:paraId="4E6ECD1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BBE56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16.960</w:t>
            </w:r>
          </w:p>
        </w:tc>
        <w:tc>
          <w:tcPr>
            <w:tcW w:w="1167" w:type="dxa"/>
            <w:tcBorders>
              <w:top w:val="nil"/>
              <w:left w:val="nil"/>
              <w:bottom w:val="single" w:sz="4" w:space="0" w:color="auto"/>
              <w:right w:val="single" w:sz="4" w:space="0" w:color="auto"/>
            </w:tcBorders>
            <w:vAlign w:val="bottom"/>
            <w:hideMark/>
          </w:tcPr>
          <w:p w14:paraId="200480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240167.00</w:t>
            </w:r>
          </w:p>
        </w:tc>
        <w:tc>
          <w:tcPr>
            <w:tcW w:w="1980" w:type="dxa"/>
            <w:tcBorders>
              <w:top w:val="nil"/>
              <w:left w:val="nil"/>
              <w:bottom w:val="single" w:sz="4" w:space="0" w:color="auto"/>
              <w:right w:val="single" w:sz="4" w:space="0" w:color="auto"/>
            </w:tcBorders>
            <w:vAlign w:val="bottom"/>
            <w:hideMark/>
          </w:tcPr>
          <w:p w14:paraId="67B386D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4,073,232.32 </w:t>
            </w:r>
          </w:p>
        </w:tc>
        <w:tc>
          <w:tcPr>
            <w:tcW w:w="222" w:type="dxa"/>
            <w:gridSpan w:val="2"/>
            <w:vAlign w:val="center"/>
            <w:hideMark/>
          </w:tcPr>
          <w:p w14:paraId="6D48C9AF" w14:textId="77777777" w:rsidR="000D75FB" w:rsidRPr="000D75FB" w:rsidRDefault="000D75FB" w:rsidP="000D75FB">
            <w:pPr>
              <w:rPr>
                <w:sz w:val="20"/>
                <w:szCs w:val="20"/>
                <w:lang w:val="en-US" w:eastAsia="en-US" w:bidi="ar-SA"/>
              </w:rPr>
            </w:pPr>
          </w:p>
        </w:tc>
      </w:tr>
      <w:tr w:rsidR="000D75FB" w:rsidRPr="000D75FB" w14:paraId="091F93A6" w14:textId="77777777" w:rsidTr="000D75FB">
        <w:trPr>
          <w:gridAfter w:val="1"/>
          <w:wAfter w:w="8" w:type="dxa"/>
          <w:trHeight w:val="435"/>
        </w:trPr>
        <w:tc>
          <w:tcPr>
            <w:tcW w:w="517" w:type="dxa"/>
            <w:tcBorders>
              <w:top w:val="nil"/>
              <w:left w:val="single" w:sz="4" w:space="0" w:color="auto"/>
              <w:bottom w:val="single" w:sz="4" w:space="0" w:color="auto"/>
              <w:right w:val="single" w:sz="4" w:space="0" w:color="auto"/>
            </w:tcBorders>
            <w:vAlign w:val="center"/>
            <w:hideMark/>
          </w:tcPr>
          <w:p w14:paraId="48F8B1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w:t>
            </w:r>
          </w:p>
        </w:tc>
        <w:tc>
          <w:tcPr>
            <w:tcW w:w="4248" w:type="dxa"/>
            <w:tcBorders>
              <w:top w:val="nil"/>
              <w:left w:val="nil"/>
              <w:bottom w:val="single" w:sz="4" w:space="0" w:color="auto"/>
              <w:right w:val="single" w:sz="4" w:space="0" w:color="auto"/>
            </w:tcBorders>
            <w:vAlign w:val="center"/>
            <w:hideMark/>
          </w:tcPr>
          <w:p w14:paraId="07C4C5B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w:t>
            </w:r>
          </w:p>
        </w:tc>
        <w:tc>
          <w:tcPr>
            <w:tcW w:w="715" w:type="dxa"/>
            <w:tcBorders>
              <w:top w:val="nil"/>
              <w:left w:val="nil"/>
              <w:bottom w:val="single" w:sz="4" w:space="0" w:color="auto"/>
              <w:right w:val="single" w:sz="4" w:space="0" w:color="auto"/>
            </w:tcBorders>
            <w:noWrap/>
            <w:vAlign w:val="bottom"/>
            <w:hideMark/>
          </w:tcPr>
          <w:p w14:paraId="22E0BF3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31559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16.499</w:t>
            </w:r>
          </w:p>
        </w:tc>
        <w:tc>
          <w:tcPr>
            <w:tcW w:w="1167" w:type="dxa"/>
            <w:tcBorders>
              <w:top w:val="nil"/>
              <w:left w:val="nil"/>
              <w:bottom w:val="single" w:sz="4" w:space="0" w:color="auto"/>
              <w:right w:val="single" w:sz="4" w:space="0" w:color="auto"/>
            </w:tcBorders>
            <w:vAlign w:val="bottom"/>
            <w:hideMark/>
          </w:tcPr>
          <w:p w14:paraId="0525FA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1D196A4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6,782,276.93 </w:t>
            </w:r>
          </w:p>
        </w:tc>
        <w:tc>
          <w:tcPr>
            <w:tcW w:w="222" w:type="dxa"/>
            <w:gridSpan w:val="2"/>
            <w:vAlign w:val="center"/>
            <w:hideMark/>
          </w:tcPr>
          <w:p w14:paraId="730E5D56" w14:textId="77777777" w:rsidR="000D75FB" w:rsidRPr="000D75FB" w:rsidRDefault="000D75FB" w:rsidP="000D75FB">
            <w:pPr>
              <w:rPr>
                <w:sz w:val="20"/>
                <w:szCs w:val="20"/>
                <w:lang w:val="en-US" w:eastAsia="en-US" w:bidi="ar-SA"/>
              </w:rPr>
            </w:pPr>
          </w:p>
        </w:tc>
      </w:tr>
      <w:tr w:rsidR="000D75FB" w:rsidRPr="000D75FB" w14:paraId="25FB490A"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1B6FED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w:t>
            </w:r>
          </w:p>
        </w:tc>
        <w:tc>
          <w:tcPr>
            <w:tcW w:w="4248" w:type="dxa"/>
            <w:tcBorders>
              <w:top w:val="nil"/>
              <w:left w:val="nil"/>
              <w:bottom w:val="single" w:sz="4" w:space="0" w:color="auto"/>
              <w:right w:val="single" w:sz="4" w:space="0" w:color="auto"/>
            </w:tcBorders>
            <w:vAlign w:val="center"/>
            <w:hideMark/>
          </w:tcPr>
          <w:p w14:paraId="3006329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w:t>
            </w:r>
          </w:p>
        </w:tc>
        <w:tc>
          <w:tcPr>
            <w:tcW w:w="715" w:type="dxa"/>
            <w:tcBorders>
              <w:top w:val="nil"/>
              <w:left w:val="nil"/>
              <w:bottom w:val="nil"/>
              <w:right w:val="nil"/>
            </w:tcBorders>
            <w:noWrap/>
            <w:vAlign w:val="bottom"/>
            <w:hideMark/>
          </w:tcPr>
          <w:p w14:paraId="78CEF6B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6DB7E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0.461</w:t>
            </w:r>
          </w:p>
        </w:tc>
        <w:tc>
          <w:tcPr>
            <w:tcW w:w="1167" w:type="dxa"/>
            <w:tcBorders>
              <w:top w:val="nil"/>
              <w:left w:val="nil"/>
              <w:bottom w:val="single" w:sz="4" w:space="0" w:color="auto"/>
              <w:right w:val="single" w:sz="4" w:space="0" w:color="auto"/>
            </w:tcBorders>
            <w:vAlign w:val="bottom"/>
            <w:hideMark/>
          </w:tcPr>
          <w:p w14:paraId="1D95D0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176D0C4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148,096.25 </w:t>
            </w:r>
          </w:p>
        </w:tc>
        <w:tc>
          <w:tcPr>
            <w:tcW w:w="222" w:type="dxa"/>
            <w:gridSpan w:val="2"/>
            <w:vAlign w:val="center"/>
            <w:hideMark/>
          </w:tcPr>
          <w:p w14:paraId="4D7BEB36" w14:textId="77777777" w:rsidR="000D75FB" w:rsidRPr="000D75FB" w:rsidRDefault="000D75FB" w:rsidP="000D75FB">
            <w:pPr>
              <w:rPr>
                <w:sz w:val="20"/>
                <w:szCs w:val="20"/>
                <w:lang w:val="en-US" w:eastAsia="en-US" w:bidi="ar-SA"/>
              </w:rPr>
            </w:pPr>
          </w:p>
        </w:tc>
      </w:tr>
      <w:tr w:rsidR="000D75FB" w:rsidRPr="000D75FB" w14:paraId="030481CA" w14:textId="77777777" w:rsidTr="000D75FB">
        <w:trPr>
          <w:gridAfter w:val="1"/>
          <w:wAfter w:w="8" w:type="dxa"/>
          <w:trHeight w:val="585"/>
        </w:trPr>
        <w:tc>
          <w:tcPr>
            <w:tcW w:w="517" w:type="dxa"/>
            <w:tcBorders>
              <w:top w:val="nil"/>
              <w:left w:val="single" w:sz="4" w:space="0" w:color="auto"/>
              <w:bottom w:val="nil"/>
              <w:right w:val="single" w:sz="4" w:space="0" w:color="auto"/>
            </w:tcBorders>
            <w:vAlign w:val="center"/>
            <w:hideMark/>
          </w:tcPr>
          <w:p w14:paraId="342DD6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45</w:t>
            </w:r>
          </w:p>
        </w:tc>
        <w:tc>
          <w:tcPr>
            <w:tcW w:w="4248" w:type="dxa"/>
            <w:tcBorders>
              <w:top w:val="nil"/>
              <w:left w:val="nil"/>
              <w:bottom w:val="nil"/>
              <w:right w:val="single" w:sz="4" w:space="0" w:color="auto"/>
            </w:tcBorders>
            <w:vAlign w:val="center"/>
            <w:hideMark/>
          </w:tcPr>
          <w:p w14:paraId="5D9D268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Бетонирование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фундаментов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тяжёлым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гидротехническим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25</w:t>
            </w:r>
          </w:p>
        </w:tc>
        <w:tc>
          <w:tcPr>
            <w:tcW w:w="715" w:type="dxa"/>
            <w:tcBorders>
              <w:top w:val="single" w:sz="4" w:space="0" w:color="auto"/>
              <w:left w:val="nil"/>
              <w:bottom w:val="single" w:sz="4" w:space="0" w:color="auto"/>
              <w:right w:val="single" w:sz="4" w:space="0" w:color="auto"/>
            </w:tcBorders>
            <w:vAlign w:val="bottom"/>
            <w:hideMark/>
          </w:tcPr>
          <w:p w14:paraId="70DD31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70CCC7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286.600</w:t>
            </w:r>
          </w:p>
        </w:tc>
        <w:tc>
          <w:tcPr>
            <w:tcW w:w="1167" w:type="dxa"/>
            <w:tcBorders>
              <w:top w:val="nil"/>
              <w:left w:val="nil"/>
              <w:bottom w:val="single" w:sz="4" w:space="0" w:color="auto"/>
              <w:right w:val="single" w:sz="4" w:space="0" w:color="auto"/>
            </w:tcBorders>
            <w:vAlign w:val="bottom"/>
            <w:hideMark/>
          </w:tcPr>
          <w:p w14:paraId="7B157D9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115689.00</w:t>
            </w:r>
          </w:p>
        </w:tc>
        <w:tc>
          <w:tcPr>
            <w:tcW w:w="1980" w:type="dxa"/>
            <w:tcBorders>
              <w:top w:val="nil"/>
              <w:left w:val="nil"/>
              <w:bottom w:val="single" w:sz="4" w:space="0" w:color="auto"/>
              <w:right w:val="single" w:sz="4" w:space="0" w:color="auto"/>
            </w:tcBorders>
            <w:vAlign w:val="bottom"/>
            <w:hideMark/>
          </w:tcPr>
          <w:p w14:paraId="027FA47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33,156,467.40 </w:t>
            </w:r>
          </w:p>
        </w:tc>
        <w:tc>
          <w:tcPr>
            <w:tcW w:w="222" w:type="dxa"/>
            <w:gridSpan w:val="2"/>
            <w:vAlign w:val="center"/>
            <w:hideMark/>
          </w:tcPr>
          <w:p w14:paraId="75D4E28F" w14:textId="77777777" w:rsidR="000D75FB" w:rsidRPr="000D75FB" w:rsidRDefault="000D75FB" w:rsidP="000D75FB">
            <w:pPr>
              <w:rPr>
                <w:sz w:val="20"/>
                <w:szCs w:val="20"/>
                <w:lang w:val="en-US" w:eastAsia="en-US" w:bidi="ar-SA"/>
              </w:rPr>
            </w:pPr>
          </w:p>
        </w:tc>
      </w:tr>
      <w:tr w:rsidR="000D75FB" w:rsidRPr="000D75FB" w14:paraId="3FFA48BB" w14:textId="77777777" w:rsidTr="000D75FB">
        <w:trPr>
          <w:gridAfter w:val="1"/>
          <w:wAfter w:w="8" w:type="dxa"/>
          <w:trHeight w:val="480"/>
        </w:trPr>
        <w:tc>
          <w:tcPr>
            <w:tcW w:w="517" w:type="dxa"/>
            <w:tcBorders>
              <w:top w:val="single" w:sz="4" w:space="0" w:color="auto"/>
              <w:left w:val="single" w:sz="4" w:space="0" w:color="auto"/>
              <w:bottom w:val="single" w:sz="4" w:space="0" w:color="auto"/>
              <w:right w:val="single" w:sz="4" w:space="0" w:color="auto"/>
            </w:tcBorders>
            <w:vAlign w:val="center"/>
            <w:hideMark/>
          </w:tcPr>
          <w:p w14:paraId="5EF3D3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w:t>
            </w:r>
          </w:p>
        </w:tc>
        <w:tc>
          <w:tcPr>
            <w:tcW w:w="4248" w:type="dxa"/>
            <w:tcBorders>
              <w:top w:val="single" w:sz="4" w:space="0" w:color="auto"/>
              <w:left w:val="nil"/>
              <w:bottom w:val="single" w:sz="4" w:space="0" w:color="auto"/>
              <w:right w:val="single" w:sz="4" w:space="0" w:color="auto"/>
            </w:tcBorders>
            <w:vAlign w:val="center"/>
            <w:hideMark/>
          </w:tcPr>
          <w:p w14:paraId="4B156DF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Гидроизоляция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участков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контактирующих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двухслойным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горячим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битумным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мастичным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покрытием</w:t>
            </w:r>
          </w:p>
        </w:tc>
        <w:tc>
          <w:tcPr>
            <w:tcW w:w="715" w:type="dxa"/>
            <w:tcBorders>
              <w:top w:val="nil"/>
              <w:left w:val="nil"/>
              <w:bottom w:val="single" w:sz="4" w:space="0" w:color="auto"/>
              <w:right w:val="single" w:sz="4" w:space="0" w:color="auto"/>
            </w:tcBorders>
            <w:vAlign w:val="bottom"/>
            <w:hideMark/>
          </w:tcPr>
          <w:p w14:paraId="102838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720A9B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654.000</w:t>
            </w:r>
          </w:p>
        </w:tc>
        <w:tc>
          <w:tcPr>
            <w:tcW w:w="1167" w:type="dxa"/>
            <w:tcBorders>
              <w:top w:val="nil"/>
              <w:left w:val="nil"/>
              <w:bottom w:val="single" w:sz="4" w:space="0" w:color="auto"/>
              <w:right w:val="single" w:sz="4" w:space="0" w:color="auto"/>
            </w:tcBorders>
            <w:vAlign w:val="bottom"/>
            <w:hideMark/>
          </w:tcPr>
          <w:p w14:paraId="1C0C88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1092.00</w:t>
            </w:r>
          </w:p>
        </w:tc>
        <w:tc>
          <w:tcPr>
            <w:tcW w:w="1980" w:type="dxa"/>
            <w:tcBorders>
              <w:top w:val="nil"/>
              <w:left w:val="nil"/>
              <w:bottom w:val="single" w:sz="4" w:space="0" w:color="auto"/>
              <w:right w:val="single" w:sz="4" w:space="0" w:color="auto"/>
            </w:tcBorders>
            <w:vAlign w:val="bottom"/>
            <w:hideMark/>
          </w:tcPr>
          <w:p w14:paraId="27CFE45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714,168.00 </w:t>
            </w:r>
          </w:p>
        </w:tc>
        <w:tc>
          <w:tcPr>
            <w:tcW w:w="222" w:type="dxa"/>
            <w:gridSpan w:val="2"/>
            <w:vAlign w:val="center"/>
            <w:hideMark/>
          </w:tcPr>
          <w:p w14:paraId="6D786CFE" w14:textId="77777777" w:rsidR="000D75FB" w:rsidRPr="000D75FB" w:rsidRDefault="000D75FB" w:rsidP="000D75FB">
            <w:pPr>
              <w:rPr>
                <w:sz w:val="20"/>
                <w:szCs w:val="20"/>
                <w:lang w:val="en-US" w:eastAsia="en-US" w:bidi="ar-SA"/>
              </w:rPr>
            </w:pPr>
          </w:p>
        </w:tc>
      </w:tr>
      <w:tr w:rsidR="000D75FB" w:rsidRPr="000D75FB" w14:paraId="40509842" w14:textId="77777777" w:rsidTr="000D75FB">
        <w:trPr>
          <w:gridAfter w:val="1"/>
          <w:wAfter w:w="8" w:type="dxa"/>
          <w:trHeight w:val="630"/>
        </w:trPr>
        <w:tc>
          <w:tcPr>
            <w:tcW w:w="517" w:type="dxa"/>
            <w:tcBorders>
              <w:top w:val="nil"/>
              <w:left w:val="single" w:sz="4" w:space="0" w:color="auto"/>
              <w:bottom w:val="nil"/>
              <w:right w:val="single" w:sz="4" w:space="0" w:color="auto"/>
            </w:tcBorders>
            <w:vAlign w:val="center"/>
            <w:hideMark/>
          </w:tcPr>
          <w:p w14:paraId="7FC4FC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w:t>
            </w:r>
          </w:p>
        </w:tc>
        <w:tc>
          <w:tcPr>
            <w:tcW w:w="4248" w:type="dxa"/>
            <w:tcBorders>
              <w:top w:val="nil"/>
              <w:left w:val="nil"/>
              <w:bottom w:val="nil"/>
              <w:right w:val="single" w:sz="4" w:space="0" w:color="auto"/>
            </w:tcBorders>
            <w:vAlign w:val="center"/>
            <w:hideMark/>
          </w:tcPr>
          <w:p w14:paraId="4318DC0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защитного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гидроизоляции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гидроизолированных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поверхностях</w:t>
            </w:r>
          </w:p>
        </w:tc>
        <w:tc>
          <w:tcPr>
            <w:tcW w:w="715" w:type="dxa"/>
            <w:tcBorders>
              <w:top w:val="nil"/>
              <w:left w:val="nil"/>
              <w:bottom w:val="single" w:sz="4" w:space="0" w:color="auto"/>
              <w:right w:val="single" w:sz="4" w:space="0" w:color="auto"/>
            </w:tcBorders>
            <w:vAlign w:val="bottom"/>
            <w:hideMark/>
          </w:tcPr>
          <w:p w14:paraId="2BBCC9B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049414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654.000</w:t>
            </w:r>
          </w:p>
        </w:tc>
        <w:tc>
          <w:tcPr>
            <w:tcW w:w="1167" w:type="dxa"/>
            <w:tcBorders>
              <w:top w:val="nil"/>
              <w:left w:val="nil"/>
              <w:bottom w:val="single" w:sz="4" w:space="0" w:color="auto"/>
              <w:right w:val="single" w:sz="4" w:space="0" w:color="auto"/>
            </w:tcBorders>
            <w:vAlign w:val="bottom"/>
            <w:hideMark/>
          </w:tcPr>
          <w:p w14:paraId="3FD21F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7B225B5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3,411,918.00 </w:t>
            </w:r>
          </w:p>
        </w:tc>
        <w:tc>
          <w:tcPr>
            <w:tcW w:w="222" w:type="dxa"/>
            <w:gridSpan w:val="2"/>
            <w:vAlign w:val="center"/>
            <w:hideMark/>
          </w:tcPr>
          <w:p w14:paraId="70171369" w14:textId="77777777" w:rsidR="000D75FB" w:rsidRPr="000D75FB" w:rsidRDefault="000D75FB" w:rsidP="000D75FB">
            <w:pPr>
              <w:rPr>
                <w:sz w:val="20"/>
                <w:szCs w:val="20"/>
                <w:lang w:val="en-US" w:eastAsia="en-US" w:bidi="ar-SA"/>
              </w:rPr>
            </w:pPr>
          </w:p>
        </w:tc>
      </w:tr>
      <w:tr w:rsidR="000D75FB" w:rsidRPr="000D75FB" w14:paraId="48459076" w14:textId="77777777" w:rsidTr="000D75FB">
        <w:trPr>
          <w:gridAfter w:val="1"/>
          <w:wAfter w:w="8" w:type="dxa"/>
          <w:trHeight w:val="495"/>
        </w:trPr>
        <w:tc>
          <w:tcPr>
            <w:tcW w:w="517" w:type="dxa"/>
            <w:tcBorders>
              <w:top w:val="single" w:sz="4" w:space="0" w:color="auto"/>
              <w:left w:val="single" w:sz="4" w:space="0" w:color="auto"/>
              <w:bottom w:val="single" w:sz="4" w:space="0" w:color="auto"/>
              <w:right w:val="single" w:sz="4" w:space="0" w:color="auto"/>
            </w:tcBorders>
            <w:vAlign w:val="center"/>
            <w:hideMark/>
          </w:tcPr>
          <w:p w14:paraId="6EEDF2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w:t>
            </w:r>
          </w:p>
        </w:tc>
        <w:tc>
          <w:tcPr>
            <w:tcW w:w="4248" w:type="dxa"/>
            <w:tcBorders>
              <w:top w:val="single" w:sz="4" w:space="0" w:color="auto"/>
              <w:left w:val="nil"/>
              <w:bottom w:val="single" w:sz="4" w:space="0" w:color="auto"/>
              <w:right w:val="single" w:sz="4" w:space="0" w:color="auto"/>
            </w:tcBorders>
            <w:vAlign w:val="center"/>
            <w:hideMark/>
          </w:tcPr>
          <w:p w14:paraId="39722AC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Обратная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уплотнением</w:t>
            </w:r>
          </w:p>
        </w:tc>
        <w:tc>
          <w:tcPr>
            <w:tcW w:w="715" w:type="dxa"/>
            <w:tcBorders>
              <w:top w:val="nil"/>
              <w:left w:val="nil"/>
              <w:bottom w:val="single" w:sz="4" w:space="0" w:color="auto"/>
              <w:right w:val="single" w:sz="4" w:space="0" w:color="auto"/>
            </w:tcBorders>
            <w:vAlign w:val="bottom"/>
            <w:hideMark/>
          </w:tcPr>
          <w:p w14:paraId="6BE100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31D806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2150.000</w:t>
            </w:r>
          </w:p>
        </w:tc>
        <w:tc>
          <w:tcPr>
            <w:tcW w:w="1167" w:type="dxa"/>
            <w:tcBorders>
              <w:top w:val="nil"/>
              <w:left w:val="nil"/>
              <w:bottom w:val="single" w:sz="4" w:space="0" w:color="auto"/>
              <w:right w:val="single" w:sz="4" w:space="0" w:color="auto"/>
            </w:tcBorders>
            <w:vAlign w:val="bottom"/>
            <w:hideMark/>
          </w:tcPr>
          <w:p w14:paraId="4785878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129.00</w:t>
            </w:r>
          </w:p>
        </w:tc>
        <w:tc>
          <w:tcPr>
            <w:tcW w:w="1980" w:type="dxa"/>
            <w:tcBorders>
              <w:top w:val="nil"/>
              <w:left w:val="nil"/>
              <w:bottom w:val="single" w:sz="4" w:space="0" w:color="auto"/>
              <w:right w:val="single" w:sz="4" w:space="0" w:color="auto"/>
            </w:tcBorders>
            <w:vAlign w:val="bottom"/>
            <w:hideMark/>
          </w:tcPr>
          <w:p w14:paraId="68ADD82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277,350.00 </w:t>
            </w:r>
          </w:p>
        </w:tc>
        <w:tc>
          <w:tcPr>
            <w:tcW w:w="222" w:type="dxa"/>
            <w:gridSpan w:val="2"/>
            <w:vAlign w:val="center"/>
            <w:hideMark/>
          </w:tcPr>
          <w:p w14:paraId="704954C2" w14:textId="77777777" w:rsidR="000D75FB" w:rsidRPr="000D75FB" w:rsidRDefault="000D75FB" w:rsidP="000D75FB">
            <w:pPr>
              <w:rPr>
                <w:sz w:val="20"/>
                <w:szCs w:val="20"/>
                <w:lang w:val="en-US" w:eastAsia="en-US" w:bidi="ar-SA"/>
              </w:rPr>
            </w:pPr>
          </w:p>
        </w:tc>
      </w:tr>
      <w:tr w:rsidR="000D75FB" w:rsidRPr="000D75FB" w14:paraId="159A2066"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hideMark/>
          </w:tcPr>
          <w:p w14:paraId="2FC3CD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05B3FC92"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2.2 </w:t>
            </w:r>
          </w:p>
        </w:tc>
        <w:tc>
          <w:tcPr>
            <w:tcW w:w="715" w:type="dxa"/>
            <w:tcBorders>
              <w:top w:val="nil"/>
              <w:left w:val="nil"/>
              <w:bottom w:val="single" w:sz="4" w:space="0" w:color="auto"/>
              <w:right w:val="single" w:sz="4" w:space="0" w:color="auto"/>
            </w:tcBorders>
            <w:vAlign w:val="bottom"/>
            <w:hideMark/>
          </w:tcPr>
          <w:p w14:paraId="64ED1C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75E81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F8C8A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4DB7D27E"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55,202,147.70 </w:t>
            </w:r>
          </w:p>
        </w:tc>
        <w:tc>
          <w:tcPr>
            <w:tcW w:w="222" w:type="dxa"/>
            <w:gridSpan w:val="2"/>
            <w:vAlign w:val="center"/>
            <w:hideMark/>
          </w:tcPr>
          <w:p w14:paraId="20130B02" w14:textId="77777777" w:rsidR="000D75FB" w:rsidRPr="000D75FB" w:rsidRDefault="000D75FB" w:rsidP="000D75FB">
            <w:pPr>
              <w:rPr>
                <w:sz w:val="20"/>
                <w:szCs w:val="20"/>
                <w:lang w:val="en-US" w:eastAsia="en-US" w:bidi="ar-SA"/>
              </w:rPr>
            </w:pPr>
          </w:p>
        </w:tc>
      </w:tr>
      <w:tr w:rsidR="000D75FB" w:rsidRPr="000D75FB" w14:paraId="0E7AA172" w14:textId="77777777" w:rsidTr="000D75FB">
        <w:trPr>
          <w:trHeight w:val="30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54D9A645" w14:textId="77777777" w:rsidR="000D75FB" w:rsidRPr="000D75FB" w:rsidRDefault="000D75FB" w:rsidP="000D75FB">
            <w:pPr>
              <w:jc w:val="center"/>
              <w:rPr>
                <w:rFonts w:ascii="Arial Armenian" w:hAnsi="Arial Armenian" w:cs="Arial"/>
                <w:b/>
                <w:bCs/>
                <w:sz w:val="18"/>
                <w:szCs w:val="18"/>
                <w:lang w:eastAsia="en-US" w:bidi="ar-SA"/>
              </w:rPr>
            </w:pPr>
            <w:r w:rsidRPr="000D75FB">
              <w:rPr>
                <w:rFonts w:ascii="Calibri" w:hAnsi="Calibri" w:cs="Calibri"/>
                <w:b/>
                <w:bCs/>
                <w:sz w:val="18"/>
                <w:szCs w:val="18"/>
                <w:lang w:eastAsia="en-US" w:bidi="ar-SA"/>
              </w:rPr>
              <w:t>Соединение</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опор</w:t>
            </w:r>
            <w:r w:rsidRPr="000D75FB">
              <w:rPr>
                <w:rFonts w:ascii="Arial Armenian" w:hAnsi="Arial Armenian" w:cs="Arial"/>
                <w:b/>
                <w:bCs/>
                <w:sz w:val="18"/>
                <w:szCs w:val="18"/>
                <w:lang w:eastAsia="en-US" w:bidi="ar-SA"/>
              </w:rPr>
              <w:t xml:space="preserve"> </w:t>
            </w:r>
            <w:r w:rsidRPr="000D75FB">
              <w:rPr>
                <w:rFonts w:ascii="Cambria Math" w:hAnsi="Cambria Math" w:cs="Cambria Math"/>
                <w:b/>
                <w:bCs/>
                <w:sz w:val="18"/>
                <w:szCs w:val="18"/>
                <w:lang w:eastAsia="en-US" w:bidi="ar-SA"/>
              </w:rPr>
              <w:t>№</w:t>
            </w:r>
            <w:r w:rsidRPr="000D75FB">
              <w:rPr>
                <w:rFonts w:ascii="Arial Armenian" w:hAnsi="Arial Armenian" w:cs="Arial"/>
                <w:b/>
                <w:bCs/>
                <w:sz w:val="18"/>
                <w:szCs w:val="18"/>
                <w:lang w:eastAsia="en-US" w:bidi="ar-SA"/>
              </w:rPr>
              <w:t xml:space="preserve">1 </w:t>
            </w:r>
            <w:r w:rsidRPr="000D75FB">
              <w:rPr>
                <w:rFonts w:ascii="Calibri" w:hAnsi="Calibri" w:cs="Calibri"/>
                <w:b/>
                <w:bCs/>
                <w:sz w:val="18"/>
                <w:szCs w:val="18"/>
                <w:lang w:eastAsia="en-US" w:bidi="ar-SA"/>
              </w:rPr>
              <w:t>и</w:t>
            </w:r>
            <w:r w:rsidRPr="000D75FB">
              <w:rPr>
                <w:rFonts w:ascii="Arial Armenian" w:hAnsi="Arial Armenian" w:cs="Arial"/>
                <w:b/>
                <w:bCs/>
                <w:sz w:val="18"/>
                <w:szCs w:val="18"/>
                <w:lang w:eastAsia="en-US" w:bidi="ar-SA"/>
              </w:rPr>
              <w:t xml:space="preserve"> </w:t>
            </w:r>
            <w:r w:rsidRPr="000D75FB">
              <w:rPr>
                <w:rFonts w:ascii="Cambria Math" w:hAnsi="Cambria Math" w:cs="Cambria Math"/>
                <w:b/>
                <w:bCs/>
                <w:sz w:val="18"/>
                <w:szCs w:val="18"/>
                <w:lang w:eastAsia="en-US" w:bidi="ar-SA"/>
              </w:rPr>
              <w:t>№</w:t>
            </w:r>
            <w:r w:rsidRPr="000D75FB">
              <w:rPr>
                <w:rFonts w:ascii="Arial Armenian" w:hAnsi="Arial Armenian" w:cs="Arial"/>
                <w:b/>
                <w:bCs/>
                <w:sz w:val="18"/>
                <w:szCs w:val="18"/>
                <w:lang w:eastAsia="en-US" w:bidi="ar-SA"/>
              </w:rPr>
              <w:t xml:space="preserve">2 </w:t>
            </w:r>
            <w:r w:rsidRPr="000D75FB">
              <w:rPr>
                <w:rFonts w:ascii="Calibri" w:hAnsi="Calibri" w:cs="Calibri"/>
                <w:b/>
                <w:bCs/>
                <w:sz w:val="18"/>
                <w:szCs w:val="18"/>
                <w:lang w:eastAsia="en-US" w:bidi="ar-SA"/>
              </w:rPr>
              <w:t>с</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дорогой</w:t>
            </w:r>
            <w:r w:rsidRPr="000D75FB">
              <w:rPr>
                <w:rFonts w:ascii="Arial Armenian" w:hAnsi="Arial Armenian" w:cs="Arial"/>
                <w:b/>
                <w:bCs/>
                <w:sz w:val="18"/>
                <w:szCs w:val="18"/>
                <w:lang w:eastAsia="en-US" w:bidi="ar-SA"/>
              </w:rPr>
              <w:t xml:space="preserve"> </w:t>
            </w:r>
            <w:r w:rsidRPr="000D75FB">
              <w:rPr>
                <w:rFonts w:ascii="Calibri" w:hAnsi="Calibri" w:cs="Calibri"/>
                <w:b/>
                <w:bCs/>
                <w:sz w:val="18"/>
                <w:szCs w:val="18"/>
                <w:lang w:eastAsia="en-US" w:bidi="ar-SA"/>
              </w:rPr>
              <w:t>примыкания</w:t>
            </w:r>
          </w:p>
        </w:tc>
        <w:tc>
          <w:tcPr>
            <w:tcW w:w="222" w:type="dxa"/>
            <w:gridSpan w:val="2"/>
            <w:vAlign w:val="center"/>
            <w:hideMark/>
          </w:tcPr>
          <w:p w14:paraId="3CCC8E44" w14:textId="77777777" w:rsidR="000D75FB" w:rsidRPr="000D75FB" w:rsidRDefault="000D75FB" w:rsidP="000D75FB">
            <w:pPr>
              <w:rPr>
                <w:sz w:val="20"/>
                <w:szCs w:val="20"/>
                <w:lang w:eastAsia="en-US" w:bidi="ar-SA"/>
              </w:rPr>
            </w:pPr>
          </w:p>
        </w:tc>
      </w:tr>
      <w:tr w:rsidR="000D75FB" w:rsidRPr="000D75FB" w14:paraId="26D99D33"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119044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49</w:t>
            </w:r>
          </w:p>
        </w:tc>
        <w:tc>
          <w:tcPr>
            <w:tcW w:w="4248" w:type="dxa"/>
            <w:tcBorders>
              <w:top w:val="nil"/>
              <w:left w:val="nil"/>
              <w:bottom w:val="single" w:sz="4" w:space="0" w:color="auto"/>
              <w:right w:val="single" w:sz="4" w:space="0" w:color="auto"/>
            </w:tcBorders>
            <w:vAlign w:val="center"/>
            <w:hideMark/>
          </w:tcPr>
          <w:p w14:paraId="66A52FB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Обработка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для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установки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15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vAlign w:val="bottom"/>
            <w:hideMark/>
          </w:tcPr>
          <w:p w14:paraId="6A23B8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773659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260.000</w:t>
            </w:r>
          </w:p>
        </w:tc>
        <w:tc>
          <w:tcPr>
            <w:tcW w:w="1167" w:type="dxa"/>
            <w:tcBorders>
              <w:top w:val="nil"/>
              <w:left w:val="nil"/>
              <w:bottom w:val="single" w:sz="4" w:space="0" w:color="auto"/>
              <w:right w:val="single" w:sz="4" w:space="0" w:color="auto"/>
            </w:tcBorders>
            <w:vAlign w:val="bottom"/>
            <w:hideMark/>
          </w:tcPr>
          <w:p w14:paraId="210DCC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296DA7D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53,560.00 </w:t>
            </w:r>
          </w:p>
        </w:tc>
        <w:tc>
          <w:tcPr>
            <w:tcW w:w="222" w:type="dxa"/>
            <w:gridSpan w:val="2"/>
            <w:vAlign w:val="center"/>
            <w:hideMark/>
          </w:tcPr>
          <w:p w14:paraId="6ECC18A0" w14:textId="77777777" w:rsidR="000D75FB" w:rsidRPr="000D75FB" w:rsidRDefault="000D75FB" w:rsidP="000D75FB">
            <w:pPr>
              <w:rPr>
                <w:sz w:val="20"/>
                <w:szCs w:val="20"/>
                <w:lang w:val="en-US" w:eastAsia="en-US" w:bidi="ar-SA"/>
              </w:rPr>
            </w:pPr>
          </w:p>
        </w:tc>
      </w:tr>
      <w:tr w:rsidR="000D75FB" w:rsidRPr="000D75FB" w14:paraId="199FD616"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057076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w:t>
            </w:r>
          </w:p>
        </w:tc>
        <w:tc>
          <w:tcPr>
            <w:tcW w:w="4248" w:type="dxa"/>
            <w:tcBorders>
              <w:top w:val="nil"/>
              <w:left w:val="nil"/>
              <w:bottom w:val="single" w:sz="4" w:space="0" w:color="auto"/>
              <w:right w:val="single" w:sz="4" w:space="0" w:color="auto"/>
            </w:tcBorders>
            <w:vAlign w:val="center"/>
            <w:hideMark/>
          </w:tcPr>
          <w:p w14:paraId="4687CF8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633167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96DC36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w:t>
            </w:r>
          </w:p>
        </w:tc>
        <w:tc>
          <w:tcPr>
            <w:tcW w:w="1167" w:type="dxa"/>
            <w:tcBorders>
              <w:top w:val="nil"/>
              <w:left w:val="nil"/>
              <w:bottom w:val="single" w:sz="4" w:space="0" w:color="auto"/>
              <w:right w:val="single" w:sz="4" w:space="0" w:color="auto"/>
            </w:tcBorders>
            <w:vAlign w:val="bottom"/>
            <w:hideMark/>
          </w:tcPr>
          <w:p w14:paraId="02EEE0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212849E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87,375.00 </w:t>
            </w:r>
          </w:p>
        </w:tc>
        <w:tc>
          <w:tcPr>
            <w:tcW w:w="222" w:type="dxa"/>
            <w:gridSpan w:val="2"/>
            <w:vAlign w:val="center"/>
            <w:hideMark/>
          </w:tcPr>
          <w:p w14:paraId="21A6DE03" w14:textId="77777777" w:rsidR="000D75FB" w:rsidRPr="000D75FB" w:rsidRDefault="000D75FB" w:rsidP="000D75FB">
            <w:pPr>
              <w:rPr>
                <w:sz w:val="20"/>
                <w:szCs w:val="20"/>
                <w:lang w:val="en-US" w:eastAsia="en-US" w:bidi="ar-SA"/>
              </w:rPr>
            </w:pPr>
          </w:p>
        </w:tc>
      </w:tr>
      <w:tr w:rsidR="000D75FB" w:rsidRPr="000D75FB" w14:paraId="23A3C3F1"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23E4B7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w:t>
            </w:r>
          </w:p>
        </w:tc>
        <w:tc>
          <w:tcPr>
            <w:tcW w:w="4248" w:type="dxa"/>
            <w:tcBorders>
              <w:top w:val="nil"/>
              <w:left w:val="nil"/>
              <w:bottom w:val="single" w:sz="4" w:space="0" w:color="auto"/>
              <w:right w:val="single" w:sz="4" w:space="0" w:color="auto"/>
            </w:tcBorders>
            <w:vAlign w:val="center"/>
            <w:hideMark/>
          </w:tcPr>
          <w:p w14:paraId="1870BFD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Выравнивание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установки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p>
        </w:tc>
        <w:tc>
          <w:tcPr>
            <w:tcW w:w="715" w:type="dxa"/>
            <w:tcBorders>
              <w:top w:val="nil"/>
              <w:left w:val="nil"/>
              <w:bottom w:val="single" w:sz="4" w:space="0" w:color="auto"/>
              <w:right w:val="single" w:sz="4" w:space="0" w:color="auto"/>
            </w:tcBorders>
            <w:vAlign w:val="bottom"/>
            <w:hideMark/>
          </w:tcPr>
          <w:p w14:paraId="387C4C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13837F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230.000</w:t>
            </w:r>
          </w:p>
        </w:tc>
        <w:tc>
          <w:tcPr>
            <w:tcW w:w="1167" w:type="dxa"/>
            <w:tcBorders>
              <w:top w:val="nil"/>
              <w:left w:val="nil"/>
              <w:bottom w:val="single" w:sz="4" w:space="0" w:color="auto"/>
              <w:right w:val="single" w:sz="4" w:space="0" w:color="auto"/>
            </w:tcBorders>
            <w:vAlign w:val="bottom"/>
            <w:hideMark/>
          </w:tcPr>
          <w:p w14:paraId="36D0045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321.00</w:t>
            </w:r>
          </w:p>
        </w:tc>
        <w:tc>
          <w:tcPr>
            <w:tcW w:w="1980" w:type="dxa"/>
            <w:tcBorders>
              <w:top w:val="nil"/>
              <w:left w:val="nil"/>
              <w:bottom w:val="single" w:sz="4" w:space="0" w:color="auto"/>
              <w:right w:val="single" w:sz="4" w:space="0" w:color="auto"/>
            </w:tcBorders>
            <w:vAlign w:val="bottom"/>
            <w:hideMark/>
          </w:tcPr>
          <w:p w14:paraId="6544260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73,830.00 </w:t>
            </w:r>
          </w:p>
        </w:tc>
        <w:tc>
          <w:tcPr>
            <w:tcW w:w="222" w:type="dxa"/>
            <w:gridSpan w:val="2"/>
            <w:vAlign w:val="center"/>
            <w:hideMark/>
          </w:tcPr>
          <w:p w14:paraId="02737D8A" w14:textId="77777777" w:rsidR="000D75FB" w:rsidRPr="000D75FB" w:rsidRDefault="000D75FB" w:rsidP="000D75FB">
            <w:pPr>
              <w:rPr>
                <w:sz w:val="20"/>
                <w:szCs w:val="20"/>
                <w:lang w:val="en-US" w:eastAsia="en-US" w:bidi="ar-SA"/>
              </w:rPr>
            </w:pPr>
          </w:p>
        </w:tc>
      </w:tr>
      <w:tr w:rsidR="000D75FB" w:rsidRPr="000D75FB" w14:paraId="00D35C19" w14:textId="77777777" w:rsidTr="000D75FB">
        <w:trPr>
          <w:gridAfter w:val="1"/>
          <w:wAfter w:w="8" w:type="dxa"/>
          <w:trHeight w:val="1110"/>
        </w:trPr>
        <w:tc>
          <w:tcPr>
            <w:tcW w:w="517" w:type="dxa"/>
            <w:tcBorders>
              <w:top w:val="nil"/>
              <w:left w:val="single" w:sz="4" w:space="0" w:color="auto"/>
              <w:bottom w:val="single" w:sz="4" w:space="0" w:color="auto"/>
              <w:right w:val="single" w:sz="4" w:space="0" w:color="auto"/>
            </w:tcBorders>
            <w:vAlign w:val="center"/>
            <w:hideMark/>
          </w:tcPr>
          <w:p w14:paraId="5CA0BF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w:t>
            </w:r>
          </w:p>
        </w:tc>
        <w:tc>
          <w:tcPr>
            <w:tcW w:w="4248" w:type="dxa"/>
            <w:tcBorders>
              <w:top w:val="nil"/>
              <w:left w:val="nil"/>
              <w:bottom w:val="single" w:sz="4" w:space="0" w:color="auto"/>
              <w:right w:val="single" w:sz="4" w:space="0" w:color="auto"/>
            </w:tcBorders>
            <w:vAlign w:val="center"/>
            <w:hideMark/>
          </w:tcPr>
          <w:p w14:paraId="1DED141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Вбивка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базальтового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уплотнённый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сортированного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p>
        </w:tc>
        <w:tc>
          <w:tcPr>
            <w:tcW w:w="715" w:type="dxa"/>
            <w:tcBorders>
              <w:top w:val="nil"/>
              <w:left w:val="nil"/>
              <w:bottom w:val="single" w:sz="4" w:space="0" w:color="auto"/>
              <w:right w:val="single" w:sz="4" w:space="0" w:color="auto"/>
            </w:tcBorders>
            <w:vAlign w:val="bottom"/>
            <w:hideMark/>
          </w:tcPr>
          <w:p w14:paraId="2B28A6E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19798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11.100</w:t>
            </w:r>
          </w:p>
        </w:tc>
        <w:tc>
          <w:tcPr>
            <w:tcW w:w="1167" w:type="dxa"/>
            <w:tcBorders>
              <w:top w:val="nil"/>
              <w:left w:val="nil"/>
              <w:bottom w:val="single" w:sz="4" w:space="0" w:color="auto"/>
              <w:right w:val="single" w:sz="4" w:space="0" w:color="auto"/>
            </w:tcBorders>
            <w:vAlign w:val="bottom"/>
            <w:hideMark/>
          </w:tcPr>
          <w:p w14:paraId="3FC803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77280A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157,187.10 </w:t>
            </w:r>
          </w:p>
        </w:tc>
        <w:tc>
          <w:tcPr>
            <w:tcW w:w="222" w:type="dxa"/>
            <w:gridSpan w:val="2"/>
            <w:vAlign w:val="center"/>
            <w:hideMark/>
          </w:tcPr>
          <w:p w14:paraId="56150E53" w14:textId="77777777" w:rsidR="000D75FB" w:rsidRPr="000D75FB" w:rsidRDefault="000D75FB" w:rsidP="000D75FB">
            <w:pPr>
              <w:rPr>
                <w:sz w:val="20"/>
                <w:szCs w:val="20"/>
                <w:lang w:val="en-US" w:eastAsia="en-US" w:bidi="ar-SA"/>
              </w:rPr>
            </w:pPr>
          </w:p>
        </w:tc>
      </w:tr>
      <w:tr w:rsidR="000D75FB" w:rsidRPr="000D75FB" w14:paraId="3F85C25D"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4780EB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w:t>
            </w:r>
          </w:p>
        </w:tc>
        <w:tc>
          <w:tcPr>
            <w:tcW w:w="4248" w:type="dxa"/>
            <w:tcBorders>
              <w:top w:val="nil"/>
              <w:left w:val="nil"/>
              <w:bottom w:val="nil"/>
              <w:right w:val="single" w:sz="4" w:space="0" w:color="auto"/>
            </w:tcBorders>
            <w:vAlign w:val="center"/>
            <w:hideMark/>
          </w:tcPr>
          <w:p w14:paraId="37DDEEF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геотекстиля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щебёночный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p>
        </w:tc>
        <w:tc>
          <w:tcPr>
            <w:tcW w:w="715" w:type="dxa"/>
            <w:tcBorders>
              <w:top w:val="nil"/>
              <w:left w:val="nil"/>
              <w:bottom w:val="single" w:sz="4" w:space="0" w:color="auto"/>
              <w:right w:val="single" w:sz="4" w:space="0" w:color="auto"/>
            </w:tcBorders>
            <w:vAlign w:val="bottom"/>
            <w:hideMark/>
          </w:tcPr>
          <w:p w14:paraId="58264C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5050EC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250.000</w:t>
            </w:r>
          </w:p>
        </w:tc>
        <w:tc>
          <w:tcPr>
            <w:tcW w:w="1167" w:type="dxa"/>
            <w:tcBorders>
              <w:top w:val="nil"/>
              <w:left w:val="nil"/>
              <w:bottom w:val="single" w:sz="4" w:space="0" w:color="auto"/>
              <w:right w:val="single" w:sz="4" w:space="0" w:color="auto"/>
            </w:tcBorders>
            <w:vAlign w:val="bottom"/>
            <w:hideMark/>
          </w:tcPr>
          <w:p w14:paraId="4B7E0D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3DD0AF0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1,304,250.00 </w:t>
            </w:r>
          </w:p>
        </w:tc>
        <w:tc>
          <w:tcPr>
            <w:tcW w:w="222" w:type="dxa"/>
            <w:gridSpan w:val="2"/>
            <w:vAlign w:val="center"/>
            <w:hideMark/>
          </w:tcPr>
          <w:p w14:paraId="09D806B3" w14:textId="77777777" w:rsidR="000D75FB" w:rsidRPr="000D75FB" w:rsidRDefault="000D75FB" w:rsidP="000D75FB">
            <w:pPr>
              <w:rPr>
                <w:sz w:val="20"/>
                <w:szCs w:val="20"/>
                <w:lang w:val="en-US" w:eastAsia="en-US" w:bidi="ar-SA"/>
              </w:rPr>
            </w:pPr>
          </w:p>
        </w:tc>
      </w:tr>
      <w:tr w:rsidR="000D75FB" w:rsidRPr="000D75FB" w14:paraId="1AAF9C0B" w14:textId="77777777" w:rsidTr="000D75FB">
        <w:trPr>
          <w:gridAfter w:val="1"/>
          <w:wAfter w:w="8" w:type="dxa"/>
          <w:trHeight w:val="930"/>
        </w:trPr>
        <w:tc>
          <w:tcPr>
            <w:tcW w:w="517" w:type="dxa"/>
            <w:tcBorders>
              <w:top w:val="nil"/>
              <w:left w:val="single" w:sz="4" w:space="0" w:color="auto"/>
              <w:bottom w:val="single" w:sz="4" w:space="0" w:color="auto"/>
              <w:right w:val="single" w:sz="4" w:space="0" w:color="auto"/>
            </w:tcBorders>
            <w:vAlign w:val="center"/>
            <w:hideMark/>
          </w:tcPr>
          <w:p w14:paraId="097E52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w:t>
            </w:r>
          </w:p>
        </w:tc>
        <w:tc>
          <w:tcPr>
            <w:tcW w:w="4248" w:type="dxa"/>
            <w:tcBorders>
              <w:top w:val="single" w:sz="4" w:space="0" w:color="auto"/>
              <w:left w:val="nil"/>
              <w:bottom w:val="single" w:sz="4" w:space="0" w:color="auto"/>
              <w:right w:val="single" w:sz="4" w:space="0" w:color="auto"/>
            </w:tcBorders>
            <w:vAlign w:val="center"/>
            <w:hideMark/>
          </w:tcPr>
          <w:p w14:paraId="4E3408E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щебёночного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сортированного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щебня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уплотнением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40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vAlign w:val="bottom"/>
            <w:hideMark/>
          </w:tcPr>
          <w:p w14:paraId="3D477F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7AF836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30.600</w:t>
            </w:r>
          </w:p>
        </w:tc>
        <w:tc>
          <w:tcPr>
            <w:tcW w:w="1167" w:type="dxa"/>
            <w:tcBorders>
              <w:top w:val="nil"/>
              <w:left w:val="nil"/>
              <w:bottom w:val="single" w:sz="4" w:space="0" w:color="auto"/>
              <w:right w:val="single" w:sz="4" w:space="0" w:color="auto"/>
            </w:tcBorders>
            <w:vAlign w:val="bottom"/>
            <w:hideMark/>
          </w:tcPr>
          <w:p w14:paraId="1F4726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078E557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433,326.60 </w:t>
            </w:r>
          </w:p>
        </w:tc>
        <w:tc>
          <w:tcPr>
            <w:tcW w:w="222" w:type="dxa"/>
            <w:gridSpan w:val="2"/>
            <w:vAlign w:val="center"/>
            <w:hideMark/>
          </w:tcPr>
          <w:p w14:paraId="7A72A1A1" w14:textId="77777777" w:rsidR="000D75FB" w:rsidRPr="000D75FB" w:rsidRDefault="000D75FB" w:rsidP="000D75FB">
            <w:pPr>
              <w:rPr>
                <w:sz w:val="20"/>
                <w:szCs w:val="20"/>
                <w:lang w:val="en-US" w:eastAsia="en-US" w:bidi="ar-SA"/>
              </w:rPr>
            </w:pPr>
          </w:p>
        </w:tc>
      </w:tr>
      <w:tr w:rsidR="000D75FB" w:rsidRPr="000D75FB" w14:paraId="5EC59642" w14:textId="77777777" w:rsidTr="000D75FB">
        <w:trPr>
          <w:gridAfter w:val="1"/>
          <w:wAfter w:w="8" w:type="dxa"/>
          <w:trHeight w:val="345"/>
        </w:trPr>
        <w:tc>
          <w:tcPr>
            <w:tcW w:w="517" w:type="dxa"/>
            <w:tcBorders>
              <w:top w:val="nil"/>
              <w:left w:val="single" w:sz="4" w:space="0" w:color="auto"/>
              <w:bottom w:val="single" w:sz="4" w:space="0" w:color="auto"/>
              <w:right w:val="single" w:sz="4" w:space="0" w:color="auto"/>
            </w:tcBorders>
            <w:vAlign w:val="center"/>
            <w:hideMark/>
          </w:tcPr>
          <w:p w14:paraId="5E0223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w:t>
            </w:r>
          </w:p>
        </w:tc>
        <w:tc>
          <w:tcPr>
            <w:tcW w:w="4248" w:type="dxa"/>
            <w:tcBorders>
              <w:top w:val="nil"/>
              <w:left w:val="nil"/>
              <w:bottom w:val="single" w:sz="4" w:space="0" w:color="auto"/>
              <w:right w:val="single" w:sz="4" w:space="0" w:color="auto"/>
            </w:tcBorders>
            <w:vAlign w:val="center"/>
            <w:hideMark/>
          </w:tcPr>
          <w:p w14:paraId="1327D02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ТП</w:t>
            </w:r>
            <w:r w:rsidRPr="000D75FB">
              <w:rPr>
                <w:rFonts w:ascii="Arial Armenian" w:hAnsi="Arial Armenian" w:cs="Arial"/>
                <w:sz w:val="18"/>
                <w:szCs w:val="18"/>
                <w:lang w:eastAsia="en-US" w:bidi="ar-SA"/>
              </w:rPr>
              <w:t xml:space="preserve">-2,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=4,65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vAlign w:val="bottom"/>
            <w:hideMark/>
          </w:tcPr>
          <w:p w14:paraId="79681D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A4011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4.600</w:t>
            </w:r>
          </w:p>
        </w:tc>
        <w:tc>
          <w:tcPr>
            <w:tcW w:w="1167" w:type="dxa"/>
            <w:tcBorders>
              <w:top w:val="nil"/>
              <w:left w:val="nil"/>
              <w:bottom w:val="single" w:sz="4" w:space="0" w:color="auto"/>
              <w:right w:val="single" w:sz="4" w:space="0" w:color="auto"/>
            </w:tcBorders>
            <w:vAlign w:val="bottom"/>
            <w:hideMark/>
          </w:tcPr>
          <w:p w14:paraId="76E405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23516.00</w:t>
            </w:r>
          </w:p>
        </w:tc>
        <w:tc>
          <w:tcPr>
            <w:tcW w:w="1980" w:type="dxa"/>
            <w:tcBorders>
              <w:top w:val="nil"/>
              <w:left w:val="nil"/>
              <w:bottom w:val="single" w:sz="4" w:space="0" w:color="auto"/>
              <w:right w:val="single" w:sz="4" w:space="0" w:color="auto"/>
            </w:tcBorders>
            <w:vAlign w:val="bottom"/>
            <w:hideMark/>
          </w:tcPr>
          <w:p w14:paraId="24B1BDC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108,173.60 </w:t>
            </w:r>
          </w:p>
        </w:tc>
        <w:tc>
          <w:tcPr>
            <w:tcW w:w="222" w:type="dxa"/>
            <w:gridSpan w:val="2"/>
            <w:vAlign w:val="center"/>
            <w:hideMark/>
          </w:tcPr>
          <w:p w14:paraId="51CA73B4" w14:textId="77777777" w:rsidR="000D75FB" w:rsidRPr="000D75FB" w:rsidRDefault="000D75FB" w:rsidP="000D75FB">
            <w:pPr>
              <w:rPr>
                <w:sz w:val="20"/>
                <w:szCs w:val="20"/>
                <w:lang w:val="en-US" w:eastAsia="en-US" w:bidi="ar-SA"/>
              </w:rPr>
            </w:pPr>
          </w:p>
        </w:tc>
      </w:tr>
      <w:tr w:rsidR="000D75FB" w:rsidRPr="000D75FB" w14:paraId="7AB9F83E"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5D2241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w:t>
            </w:r>
          </w:p>
        </w:tc>
        <w:tc>
          <w:tcPr>
            <w:tcW w:w="4248" w:type="dxa"/>
            <w:tcBorders>
              <w:top w:val="nil"/>
              <w:left w:val="nil"/>
              <w:bottom w:val="single" w:sz="4" w:space="0" w:color="auto"/>
              <w:right w:val="single" w:sz="4" w:space="0" w:color="auto"/>
            </w:tcBorders>
            <w:vAlign w:val="center"/>
            <w:hideMark/>
          </w:tcPr>
          <w:p w14:paraId="064947F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Сборные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настилы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ТП</w:t>
            </w:r>
            <w:r w:rsidRPr="000D75FB">
              <w:rPr>
                <w:rFonts w:ascii="Arial Armenian" w:hAnsi="Arial Armenian" w:cs="Arial"/>
                <w:sz w:val="18"/>
                <w:szCs w:val="18"/>
                <w:lang w:val="en-US" w:eastAsia="en-US" w:bidi="ar-SA"/>
              </w:rPr>
              <w:t>-2</w:t>
            </w:r>
          </w:p>
        </w:tc>
        <w:tc>
          <w:tcPr>
            <w:tcW w:w="715" w:type="dxa"/>
            <w:tcBorders>
              <w:top w:val="nil"/>
              <w:left w:val="nil"/>
              <w:bottom w:val="nil"/>
              <w:right w:val="nil"/>
            </w:tcBorders>
            <w:noWrap/>
            <w:vAlign w:val="bottom"/>
            <w:hideMark/>
          </w:tcPr>
          <w:p w14:paraId="445BBC0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0E485F5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097D37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224785.00</w:t>
            </w:r>
          </w:p>
        </w:tc>
        <w:tc>
          <w:tcPr>
            <w:tcW w:w="1980" w:type="dxa"/>
            <w:tcBorders>
              <w:top w:val="nil"/>
              <w:left w:val="nil"/>
              <w:bottom w:val="single" w:sz="4" w:space="0" w:color="auto"/>
              <w:right w:val="single" w:sz="4" w:space="0" w:color="auto"/>
            </w:tcBorders>
            <w:vAlign w:val="bottom"/>
            <w:hideMark/>
          </w:tcPr>
          <w:p w14:paraId="23CA3FD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899,140.00 </w:t>
            </w:r>
          </w:p>
        </w:tc>
        <w:tc>
          <w:tcPr>
            <w:tcW w:w="222" w:type="dxa"/>
            <w:gridSpan w:val="2"/>
            <w:vAlign w:val="center"/>
            <w:hideMark/>
          </w:tcPr>
          <w:p w14:paraId="20FF3C53" w14:textId="77777777" w:rsidR="000D75FB" w:rsidRPr="000D75FB" w:rsidRDefault="000D75FB" w:rsidP="000D75FB">
            <w:pPr>
              <w:rPr>
                <w:sz w:val="20"/>
                <w:szCs w:val="20"/>
                <w:lang w:val="en-US" w:eastAsia="en-US" w:bidi="ar-SA"/>
              </w:rPr>
            </w:pPr>
          </w:p>
        </w:tc>
      </w:tr>
      <w:tr w:rsidR="000D75FB" w:rsidRPr="000D75FB" w14:paraId="39F34B95"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4B7556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w:t>
            </w:r>
          </w:p>
        </w:tc>
        <w:tc>
          <w:tcPr>
            <w:tcW w:w="4248" w:type="dxa"/>
            <w:tcBorders>
              <w:top w:val="nil"/>
              <w:left w:val="nil"/>
              <w:bottom w:val="single" w:sz="4" w:space="0" w:color="auto"/>
              <w:right w:val="single" w:sz="4" w:space="0" w:color="auto"/>
            </w:tcBorders>
            <w:vAlign w:val="center"/>
            <w:hideMark/>
          </w:tcPr>
          <w:p w14:paraId="6F7C20C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ТП</w:t>
            </w:r>
            <w:r w:rsidRPr="000D75FB">
              <w:rPr>
                <w:rFonts w:ascii="Arial Armenian" w:hAnsi="Arial Armenian" w:cs="Arial"/>
                <w:sz w:val="18"/>
                <w:szCs w:val="18"/>
                <w:lang w:eastAsia="en-US" w:bidi="ar-SA"/>
              </w:rPr>
              <w:t xml:space="preserve">-1,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=6,35 </w:t>
            </w:r>
            <w:r w:rsidRPr="000D75FB">
              <w:rPr>
                <w:rFonts w:ascii="Calibri" w:hAnsi="Calibri" w:cs="Calibri"/>
                <w:sz w:val="18"/>
                <w:szCs w:val="18"/>
                <w:lang w:eastAsia="en-US" w:bidi="ar-SA"/>
              </w:rPr>
              <w:t>м</w:t>
            </w:r>
          </w:p>
        </w:tc>
        <w:tc>
          <w:tcPr>
            <w:tcW w:w="715" w:type="dxa"/>
            <w:tcBorders>
              <w:top w:val="single" w:sz="4" w:space="0" w:color="auto"/>
              <w:left w:val="nil"/>
              <w:bottom w:val="single" w:sz="4" w:space="0" w:color="auto"/>
              <w:right w:val="single" w:sz="4" w:space="0" w:color="auto"/>
            </w:tcBorders>
            <w:vAlign w:val="bottom"/>
            <w:hideMark/>
          </w:tcPr>
          <w:p w14:paraId="080298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6B1E17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8.460</w:t>
            </w:r>
          </w:p>
        </w:tc>
        <w:tc>
          <w:tcPr>
            <w:tcW w:w="1167" w:type="dxa"/>
            <w:tcBorders>
              <w:top w:val="nil"/>
              <w:left w:val="nil"/>
              <w:bottom w:val="single" w:sz="4" w:space="0" w:color="auto"/>
              <w:right w:val="single" w:sz="4" w:space="0" w:color="auto"/>
            </w:tcBorders>
            <w:vAlign w:val="bottom"/>
            <w:hideMark/>
          </w:tcPr>
          <w:p w14:paraId="5123678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19609.00</w:t>
            </w:r>
          </w:p>
        </w:tc>
        <w:tc>
          <w:tcPr>
            <w:tcW w:w="1980" w:type="dxa"/>
            <w:tcBorders>
              <w:top w:val="nil"/>
              <w:left w:val="nil"/>
              <w:bottom w:val="single" w:sz="4" w:space="0" w:color="auto"/>
              <w:right w:val="single" w:sz="4" w:space="0" w:color="auto"/>
            </w:tcBorders>
            <w:vAlign w:val="bottom"/>
            <w:hideMark/>
          </w:tcPr>
          <w:p w14:paraId="5646681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165,892.14 </w:t>
            </w:r>
          </w:p>
        </w:tc>
        <w:tc>
          <w:tcPr>
            <w:tcW w:w="222" w:type="dxa"/>
            <w:gridSpan w:val="2"/>
            <w:vAlign w:val="center"/>
            <w:hideMark/>
          </w:tcPr>
          <w:p w14:paraId="661475AD" w14:textId="77777777" w:rsidR="000D75FB" w:rsidRPr="000D75FB" w:rsidRDefault="000D75FB" w:rsidP="000D75FB">
            <w:pPr>
              <w:rPr>
                <w:sz w:val="20"/>
                <w:szCs w:val="20"/>
                <w:lang w:val="en-US" w:eastAsia="en-US" w:bidi="ar-SA"/>
              </w:rPr>
            </w:pPr>
          </w:p>
        </w:tc>
      </w:tr>
      <w:tr w:rsidR="000D75FB" w:rsidRPr="000D75FB" w14:paraId="3022DB88"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45A775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w:t>
            </w:r>
          </w:p>
        </w:tc>
        <w:tc>
          <w:tcPr>
            <w:tcW w:w="4248" w:type="dxa"/>
            <w:tcBorders>
              <w:top w:val="nil"/>
              <w:left w:val="nil"/>
              <w:bottom w:val="single" w:sz="4" w:space="0" w:color="auto"/>
              <w:right w:val="single" w:sz="4" w:space="0" w:color="auto"/>
            </w:tcBorders>
            <w:vAlign w:val="center"/>
            <w:hideMark/>
          </w:tcPr>
          <w:p w14:paraId="4462486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Сборные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настилы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ТП</w:t>
            </w:r>
            <w:r w:rsidRPr="000D75FB">
              <w:rPr>
                <w:rFonts w:ascii="Arial Armenian" w:hAnsi="Arial Armenian" w:cs="Arial"/>
                <w:sz w:val="18"/>
                <w:szCs w:val="18"/>
                <w:lang w:val="en-US" w:eastAsia="en-US" w:bidi="ar-SA"/>
              </w:rPr>
              <w:t>-1</w:t>
            </w:r>
          </w:p>
        </w:tc>
        <w:tc>
          <w:tcPr>
            <w:tcW w:w="715" w:type="dxa"/>
            <w:tcBorders>
              <w:top w:val="nil"/>
              <w:left w:val="nil"/>
              <w:bottom w:val="nil"/>
              <w:right w:val="nil"/>
            </w:tcBorders>
            <w:noWrap/>
            <w:vAlign w:val="bottom"/>
            <w:hideMark/>
          </w:tcPr>
          <w:p w14:paraId="097F6C9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787564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6.000</w:t>
            </w:r>
          </w:p>
        </w:tc>
        <w:tc>
          <w:tcPr>
            <w:tcW w:w="1167" w:type="dxa"/>
            <w:tcBorders>
              <w:top w:val="nil"/>
              <w:left w:val="nil"/>
              <w:bottom w:val="single" w:sz="4" w:space="0" w:color="auto"/>
              <w:right w:val="single" w:sz="4" w:space="0" w:color="auto"/>
            </w:tcBorders>
            <w:vAlign w:val="bottom"/>
            <w:hideMark/>
          </w:tcPr>
          <w:p w14:paraId="4AA02A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338713.00</w:t>
            </w:r>
          </w:p>
        </w:tc>
        <w:tc>
          <w:tcPr>
            <w:tcW w:w="1980" w:type="dxa"/>
            <w:tcBorders>
              <w:top w:val="nil"/>
              <w:left w:val="nil"/>
              <w:bottom w:val="single" w:sz="4" w:space="0" w:color="auto"/>
              <w:right w:val="single" w:sz="4" w:space="0" w:color="auto"/>
            </w:tcBorders>
            <w:vAlign w:val="bottom"/>
            <w:hideMark/>
          </w:tcPr>
          <w:p w14:paraId="7D7B109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2,032,278.00 </w:t>
            </w:r>
          </w:p>
        </w:tc>
        <w:tc>
          <w:tcPr>
            <w:tcW w:w="222" w:type="dxa"/>
            <w:gridSpan w:val="2"/>
            <w:vAlign w:val="center"/>
            <w:hideMark/>
          </w:tcPr>
          <w:p w14:paraId="75393E95" w14:textId="77777777" w:rsidR="000D75FB" w:rsidRPr="000D75FB" w:rsidRDefault="000D75FB" w:rsidP="000D75FB">
            <w:pPr>
              <w:rPr>
                <w:sz w:val="20"/>
                <w:szCs w:val="20"/>
                <w:lang w:val="en-US" w:eastAsia="en-US" w:bidi="ar-SA"/>
              </w:rPr>
            </w:pPr>
          </w:p>
        </w:tc>
      </w:tr>
      <w:tr w:rsidR="000D75FB" w:rsidRPr="000D75FB" w14:paraId="1F98D592"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444CBE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59</w:t>
            </w:r>
          </w:p>
        </w:tc>
        <w:tc>
          <w:tcPr>
            <w:tcW w:w="4248" w:type="dxa"/>
            <w:tcBorders>
              <w:top w:val="nil"/>
              <w:left w:val="nil"/>
              <w:bottom w:val="nil"/>
              <w:right w:val="single" w:sz="4" w:space="0" w:color="auto"/>
            </w:tcBorders>
            <w:vAlign w:val="center"/>
            <w:hideMark/>
          </w:tcPr>
          <w:p w14:paraId="4F3738B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Монолитизация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настилов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тяжёлым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25</w:t>
            </w:r>
          </w:p>
        </w:tc>
        <w:tc>
          <w:tcPr>
            <w:tcW w:w="715" w:type="dxa"/>
            <w:tcBorders>
              <w:top w:val="single" w:sz="4" w:space="0" w:color="auto"/>
              <w:left w:val="nil"/>
              <w:bottom w:val="single" w:sz="4" w:space="0" w:color="auto"/>
              <w:right w:val="single" w:sz="4" w:space="0" w:color="auto"/>
            </w:tcBorders>
            <w:vAlign w:val="bottom"/>
            <w:hideMark/>
          </w:tcPr>
          <w:p w14:paraId="148854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4D1A87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0.520</w:t>
            </w:r>
          </w:p>
        </w:tc>
        <w:tc>
          <w:tcPr>
            <w:tcW w:w="1167" w:type="dxa"/>
            <w:tcBorders>
              <w:top w:val="nil"/>
              <w:left w:val="nil"/>
              <w:bottom w:val="single" w:sz="4" w:space="0" w:color="auto"/>
              <w:right w:val="single" w:sz="4" w:space="0" w:color="auto"/>
            </w:tcBorders>
            <w:vAlign w:val="bottom"/>
            <w:hideMark/>
          </w:tcPr>
          <w:p w14:paraId="0DC187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83332.00</w:t>
            </w:r>
          </w:p>
        </w:tc>
        <w:tc>
          <w:tcPr>
            <w:tcW w:w="1980" w:type="dxa"/>
            <w:tcBorders>
              <w:top w:val="nil"/>
              <w:left w:val="nil"/>
              <w:bottom w:val="single" w:sz="4" w:space="0" w:color="auto"/>
              <w:right w:val="single" w:sz="4" w:space="0" w:color="auto"/>
            </w:tcBorders>
            <w:vAlign w:val="bottom"/>
            <w:hideMark/>
          </w:tcPr>
          <w:p w14:paraId="547AAFE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43,332.64 </w:t>
            </w:r>
          </w:p>
        </w:tc>
        <w:tc>
          <w:tcPr>
            <w:tcW w:w="222" w:type="dxa"/>
            <w:gridSpan w:val="2"/>
            <w:vAlign w:val="center"/>
            <w:hideMark/>
          </w:tcPr>
          <w:p w14:paraId="01BBE04F" w14:textId="77777777" w:rsidR="000D75FB" w:rsidRPr="000D75FB" w:rsidRDefault="000D75FB" w:rsidP="000D75FB">
            <w:pPr>
              <w:rPr>
                <w:sz w:val="20"/>
                <w:szCs w:val="20"/>
                <w:lang w:val="en-US" w:eastAsia="en-US" w:bidi="ar-SA"/>
              </w:rPr>
            </w:pPr>
          </w:p>
        </w:tc>
      </w:tr>
      <w:tr w:rsidR="000D75FB" w:rsidRPr="000D75FB" w14:paraId="5BF9942C"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546159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w:t>
            </w:r>
          </w:p>
        </w:tc>
        <w:tc>
          <w:tcPr>
            <w:tcW w:w="4248" w:type="dxa"/>
            <w:tcBorders>
              <w:top w:val="single" w:sz="4" w:space="0" w:color="auto"/>
              <w:left w:val="nil"/>
              <w:bottom w:val="single" w:sz="4" w:space="0" w:color="auto"/>
              <w:right w:val="single" w:sz="4" w:space="0" w:color="auto"/>
            </w:tcBorders>
            <w:vAlign w:val="center"/>
            <w:hideMark/>
          </w:tcPr>
          <w:p w14:paraId="2CB6FA4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A240C, </w:t>
            </w:r>
            <w:r w:rsidRPr="000D75FB">
              <w:rPr>
                <w:rFonts w:ascii="Calibri" w:hAnsi="Calibri" w:cs="Calibri"/>
                <w:sz w:val="18"/>
                <w:szCs w:val="18"/>
                <w:lang w:val="en-US" w:eastAsia="en-US" w:bidi="ar-SA"/>
              </w:rPr>
              <w:t>хомуты</w:t>
            </w:r>
          </w:p>
        </w:tc>
        <w:tc>
          <w:tcPr>
            <w:tcW w:w="715" w:type="dxa"/>
            <w:tcBorders>
              <w:top w:val="nil"/>
              <w:left w:val="nil"/>
              <w:bottom w:val="nil"/>
              <w:right w:val="nil"/>
            </w:tcBorders>
            <w:noWrap/>
            <w:vAlign w:val="bottom"/>
            <w:hideMark/>
          </w:tcPr>
          <w:p w14:paraId="02AC470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single" w:sz="4" w:space="0" w:color="auto"/>
              <w:bottom w:val="single" w:sz="4" w:space="0" w:color="auto"/>
              <w:right w:val="single" w:sz="4" w:space="0" w:color="auto"/>
            </w:tcBorders>
            <w:vAlign w:val="bottom"/>
            <w:hideMark/>
          </w:tcPr>
          <w:p w14:paraId="262D3A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0.018</w:t>
            </w:r>
          </w:p>
        </w:tc>
        <w:tc>
          <w:tcPr>
            <w:tcW w:w="1167" w:type="dxa"/>
            <w:tcBorders>
              <w:top w:val="nil"/>
              <w:left w:val="nil"/>
              <w:bottom w:val="single" w:sz="4" w:space="0" w:color="auto"/>
              <w:right w:val="single" w:sz="4" w:space="0" w:color="auto"/>
            </w:tcBorders>
            <w:vAlign w:val="bottom"/>
            <w:hideMark/>
          </w:tcPr>
          <w:p w14:paraId="30261B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406189.00</w:t>
            </w:r>
          </w:p>
        </w:tc>
        <w:tc>
          <w:tcPr>
            <w:tcW w:w="1980" w:type="dxa"/>
            <w:tcBorders>
              <w:top w:val="nil"/>
              <w:left w:val="nil"/>
              <w:bottom w:val="single" w:sz="4" w:space="0" w:color="auto"/>
              <w:right w:val="single" w:sz="4" w:space="0" w:color="auto"/>
            </w:tcBorders>
            <w:vAlign w:val="bottom"/>
            <w:hideMark/>
          </w:tcPr>
          <w:p w14:paraId="40FF697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7,311.40 </w:t>
            </w:r>
          </w:p>
        </w:tc>
        <w:tc>
          <w:tcPr>
            <w:tcW w:w="222" w:type="dxa"/>
            <w:gridSpan w:val="2"/>
            <w:vAlign w:val="center"/>
            <w:hideMark/>
          </w:tcPr>
          <w:p w14:paraId="217D38D2" w14:textId="77777777" w:rsidR="000D75FB" w:rsidRPr="000D75FB" w:rsidRDefault="000D75FB" w:rsidP="000D75FB">
            <w:pPr>
              <w:rPr>
                <w:sz w:val="20"/>
                <w:szCs w:val="20"/>
                <w:lang w:val="en-US" w:eastAsia="en-US" w:bidi="ar-SA"/>
              </w:rPr>
            </w:pPr>
          </w:p>
        </w:tc>
      </w:tr>
      <w:tr w:rsidR="000D75FB" w:rsidRPr="000D75FB" w14:paraId="3179BD9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0B64B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w:t>
            </w:r>
          </w:p>
        </w:tc>
        <w:tc>
          <w:tcPr>
            <w:tcW w:w="4248" w:type="dxa"/>
            <w:tcBorders>
              <w:top w:val="nil"/>
              <w:left w:val="nil"/>
              <w:bottom w:val="single" w:sz="4" w:space="0" w:color="auto"/>
              <w:right w:val="single" w:sz="4" w:space="0" w:color="auto"/>
            </w:tcBorders>
            <w:vAlign w:val="center"/>
            <w:hideMark/>
          </w:tcPr>
          <w:p w14:paraId="3C7D4BD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сборных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p>
        </w:tc>
        <w:tc>
          <w:tcPr>
            <w:tcW w:w="715" w:type="dxa"/>
            <w:tcBorders>
              <w:top w:val="single" w:sz="4" w:space="0" w:color="auto"/>
              <w:left w:val="nil"/>
              <w:bottom w:val="single" w:sz="4" w:space="0" w:color="auto"/>
              <w:right w:val="single" w:sz="4" w:space="0" w:color="auto"/>
            </w:tcBorders>
            <w:vAlign w:val="bottom"/>
            <w:hideMark/>
          </w:tcPr>
          <w:p w14:paraId="2DD28A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124FB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34.000</w:t>
            </w:r>
          </w:p>
        </w:tc>
        <w:tc>
          <w:tcPr>
            <w:tcW w:w="1167" w:type="dxa"/>
            <w:tcBorders>
              <w:top w:val="nil"/>
              <w:left w:val="nil"/>
              <w:bottom w:val="single" w:sz="4" w:space="0" w:color="auto"/>
              <w:right w:val="single" w:sz="4" w:space="0" w:color="auto"/>
            </w:tcBorders>
            <w:vAlign w:val="bottom"/>
            <w:hideMark/>
          </w:tcPr>
          <w:p w14:paraId="02D21D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19609.00</w:t>
            </w:r>
          </w:p>
        </w:tc>
        <w:tc>
          <w:tcPr>
            <w:tcW w:w="1980" w:type="dxa"/>
            <w:tcBorders>
              <w:top w:val="nil"/>
              <w:left w:val="nil"/>
              <w:bottom w:val="single" w:sz="4" w:space="0" w:color="auto"/>
              <w:right w:val="single" w:sz="4" w:space="0" w:color="auto"/>
            </w:tcBorders>
            <w:vAlign w:val="bottom"/>
            <w:hideMark/>
          </w:tcPr>
          <w:p w14:paraId="51D4883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666,706.00 </w:t>
            </w:r>
          </w:p>
        </w:tc>
        <w:tc>
          <w:tcPr>
            <w:tcW w:w="222" w:type="dxa"/>
            <w:gridSpan w:val="2"/>
            <w:vAlign w:val="center"/>
            <w:hideMark/>
          </w:tcPr>
          <w:p w14:paraId="617A7224" w14:textId="77777777" w:rsidR="000D75FB" w:rsidRPr="000D75FB" w:rsidRDefault="000D75FB" w:rsidP="000D75FB">
            <w:pPr>
              <w:rPr>
                <w:sz w:val="20"/>
                <w:szCs w:val="20"/>
                <w:lang w:val="en-US" w:eastAsia="en-US" w:bidi="ar-SA"/>
              </w:rPr>
            </w:pPr>
          </w:p>
        </w:tc>
      </w:tr>
      <w:tr w:rsidR="000D75FB" w:rsidRPr="000D75FB" w14:paraId="197336AC"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266B6D5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w:t>
            </w:r>
          </w:p>
        </w:tc>
        <w:tc>
          <w:tcPr>
            <w:tcW w:w="4248" w:type="dxa"/>
            <w:tcBorders>
              <w:top w:val="nil"/>
              <w:left w:val="nil"/>
              <w:bottom w:val="single" w:sz="4" w:space="0" w:color="auto"/>
              <w:right w:val="single" w:sz="4" w:space="0" w:color="auto"/>
            </w:tcBorders>
            <w:vAlign w:val="center"/>
            <w:hideMark/>
          </w:tcPr>
          <w:p w14:paraId="024ED63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Сборные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плиты</w:t>
            </w:r>
          </w:p>
        </w:tc>
        <w:tc>
          <w:tcPr>
            <w:tcW w:w="715" w:type="dxa"/>
            <w:tcBorders>
              <w:top w:val="nil"/>
              <w:left w:val="nil"/>
              <w:bottom w:val="nil"/>
              <w:right w:val="nil"/>
            </w:tcBorders>
            <w:noWrap/>
            <w:vAlign w:val="bottom"/>
            <w:hideMark/>
          </w:tcPr>
          <w:p w14:paraId="257C982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7E5F5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0C0423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338713.00</w:t>
            </w:r>
          </w:p>
        </w:tc>
        <w:tc>
          <w:tcPr>
            <w:tcW w:w="1980" w:type="dxa"/>
            <w:tcBorders>
              <w:top w:val="nil"/>
              <w:left w:val="nil"/>
              <w:bottom w:val="single" w:sz="4" w:space="0" w:color="auto"/>
              <w:right w:val="single" w:sz="4" w:space="0" w:color="auto"/>
            </w:tcBorders>
            <w:vAlign w:val="bottom"/>
            <w:hideMark/>
          </w:tcPr>
          <w:p w14:paraId="15DC1A2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6,774,260.00 </w:t>
            </w:r>
          </w:p>
        </w:tc>
        <w:tc>
          <w:tcPr>
            <w:tcW w:w="222" w:type="dxa"/>
            <w:gridSpan w:val="2"/>
            <w:vAlign w:val="center"/>
            <w:hideMark/>
          </w:tcPr>
          <w:p w14:paraId="37E2F8E5" w14:textId="77777777" w:rsidR="000D75FB" w:rsidRPr="000D75FB" w:rsidRDefault="000D75FB" w:rsidP="000D75FB">
            <w:pPr>
              <w:rPr>
                <w:sz w:val="20"/>
                <w:szCs w:val="20"/>
                <w:lang w:val="en-US" w:eastAsia="en-US" w:bidi="ar-SA"/>
              </w:rPr>
            </w:pPr>
          </w:p>
        </w:tc>
      </w:tr>
      <w:tr w:rsidR="000D75FB" w:rsidRPr="000D75FB" w14:paraId="3A9D5EB5"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740510E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w:t>
            </w:r>
          </w:p>
        </w:tc>
        <w:tc>
          <w:tcPr>
            <w:tcW w:w="4248" w:type="dxa"/>
            <w:tcBorders>
              <w:top w:val="nil"/>
              <w:left w:val="nil"/>
              <w:bottom w:val="nil"/>
              <w:right w:val="single" w:sz="4" w:space="0" w:color="auto"/>
            </w:tcBorders>
            <w:vAlign w:val="center"/>
            <w:hideMark/>
          </w:tcPr>
          <w:p w14:paraId="0166D63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Слияние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между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собой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тяжёлым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25</w:t>
            </w:r>
          </w:p>
        </w:tc>
        <w:tc>
          <w:tcPr>
            <w:tcW w:w="715" w:type="dxa"/>
            <w:tcBorders>
              <w:top w:val="single" w:sz="4" w:space="0" w:color="auto"/>
              <w:left w:val="nil"/>
              <w:bottom w:val="single" w:sz="4" w:space="0" w:color="auto"/>
              <w:right w:val="single" w:sz="4" w:space="0" w:color="auto"/>
            </w:tcBorders>
            <w:vAlign w:val="bottom"/>
            <w:hideMark/>
          </w:tcPr>
          <w:p w14:paraId="613419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26BB70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2.940</w:t>
            </w:r>
          </w:p>
        </w:tc>
        <w:tc>
          <w:tcPr>
            <w:tcW w:w="1167" w:type="dxa"/>
            <w:tcBorders>
              <w:top w:val="nil"/>
              <w:left w:val="nil"/>
              <w:bottom w:val="single" w:sz="4" w:space="0" w:color="auto"/>
              <w:right w:val="single" w:sz="4" w:space="0" w:color="auto"/>
            </w:tcBorders>
            <w:vAlign w:val="bottom"/>
            <w:hideMark/>
          </w:tcPr>
          <w:p w14:paraId="7FD1CF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83332.00</w:t>
            </w:r>
          </w:p>
        </w:tc>
        <w:tc>
          <w:tcPr>
            <w:tcW w:w="1980" w:type="dxa"/>
            <w:tcBorders>
              <w:top w:val="nil"/>
              <w:left w:val="nil"/>
              <w:bottom w:val="single" w:sz="4" w:space="0" w:color="auto"/>
              <w:right w:val="single" w:sz="4" w:space="0" w:color="auto"/>
            </w:tcBorders>
            <w:vAlign w:val="bottom"/>
            <w:hideMark/>
          </w:tcPr>
          <w:p w14:paraId="2F0B06C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244,996.08 </w:t>
            </w:r>
          </w:p>
        </w:tc>
        <w:tc>
          <w:tcPr>
            <w:tcW w:w="222" w:type="dxa"/>
            <w:gridSpan w:val="2"/>
            <w:vAlign w:val="center"/>
            <w:hideMark/>
          </w:tcPr>
          <w:p w14:paraId="550EFA18" w14:textId="77777777" w:rsidR="000D75FB" w:rsidRPr="000D75FB" w:rsidRDefault="000D75FB" w:rsidP="000D75FB">
            <w:pPr>
              <w:rPr>
                <w:sz w:val="20"/>
                <w:szCs w:val="20"/>
                <w:lang w:val="en-US" w:eastAsia="en-US" w:bidi="ar-SA"/>
              </w:rPr>
            </w:pPr>
          </w:p>
        </w:tc>
      </w:tr>
      <w:tr w:rsidR="000D75FB" w:rsidRPr="000D75FB" w14:paraId="5A27D1CC"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424726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w:t>
            </w:r>
          </w:p>
        </w:tc>
        <w:tc>
          <w:tcPr>
            <w:tcW w:w="4248" w:type="dxa"/>
            <w:tcBorders>
              <w:top w:val="single" w:sz="4" w:space="0" w:color="auto"/>
              <w:left w:val="nil"/>
              <w:bottom w:val="single" w:sz="4" w:space="0" w:color="auto"/>
              <w:right w:val="single" w:sz="4" w:space="0" w:color="auto"/>
            </w:tcBorders>
            <w:vAlign w:val="center"/>
            <w:hideMark/>
          </w:tcPr>
          <w:p w14:paraId="3E9C4FF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Призматическая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A240C, </w:t>
            </w:r>
            <w:r w:rsidRPr="000D75FB">
              <w:rPr>
                <w:rFonts w:ascii="Calibri" w:hAnsi="Calibri" w:cs="Calibri"/>
                <w:sz w:val="18"/>
                <w:szCs w:val="18"/>
                <w:lang w:val="en-US" w:eastAsia="en-US" w:bidi="ar-SA"/>
              </w:rPr>
              <w:t>хомуты</w:t>
            </w:r>
          </w:p>
        </w:tc>
        <w:tc>
          <w:tcPr>
            <w:tcW w:w="715" w:type="dxa"/>
            <w:tcBorders>
              <w:top w:val="nil"/>
              <w:left w:val="nil"/>
              <w:bottom w:val="nil"/>
              <w:right w:val="nil"/>
            </w:tcBorders>
            <w:noWrap/>
            <w:vAlign w:val="bottom"/>
            <w:hideMark/>
          </w:tcPr>
          <w:p w14:paraId="0DB5A12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single" w:sz="4" w:space="0" w:color="auto"/>
              <w:bottom w:val="single" w:sz="4" w:space="0" w:color="auto"/>
              <w:right w:val="single" w:sz="4" w:space="0" w:color="auto"/>
            </w:tcBorders>
            <w:vAlign w:val="bottom"/>
            <w:hideMark/>
          </w:tcPr>
          <w:p w14:paraId="0BF46C3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0.032</w:t>
            </w:r>
          </w:p>
        </w:tc>
        <w:tc>
          <w:tcPr>
            <w:tcW w:w="1167" w:type="dxa"/>
            <w:tcBorders>
              <w:top w:val="nil"/>
              <w:left w:val="nil"/>
              <w:bottom w:val="single" w:sz="4" w:space="0" w:color="auto"/>
              <w:right w:val="single" w:sz="4" w:space="0" w:color="auto"/>
            </w:tcBorders>
            <w:vAlign w:val="bottom"/>
            <w:hideMark/>
          </w:tcPr>
          <w:p w14:paraId="3AE8A7B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0A77E0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10,280.00 </w:t>
            </w:r>
          </w:p>
        </w:tc>
        <w:tc>
          <w:tcPr>
            <w:tcW w:w="222" w:type="dxa"/>
            <w:gridSpan w:val="2"/>
            <w:vAlign w:val="center"/>
            <w:hideMark/>
          </w:tcPr>
          <w:p w14:paraId="33DDAC4D" w14:textId="77777777" w:rsidR="000D75FB" w:rsidRPr="000D75FB" w:rsidRDefault="000D75FB" w:rsidP="000D75FB">
            <w:pPr>
              <w:rPr>
                <w:sz w:val="20"/>
                <w:szCs w:val="20"/>
                <w:lang w:val="en-US" w:eastAsia="en-US" w:bidi="ar-SA"/>
              </w:rPr>
            </w:pPr>
          </w:p>
        </w:tc>
      </w:tr>
      <w:tr w:rsidR="000D75FB" w:rsidRPr="000D75FB" w14:paraId="796A2A1D"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44A8786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w:t>
            </w:r>
          </w:p>
        </w:tc>
        <w:tc>
          <w:tcPr>
            <w:tcW w:w="4248" w:type="dxa"/>
            <w:tcBorders>
              <w:top w:val="nil"/>
              <w:left w:val="nil"/>
              <w:bottom w:val="single" w:sz="4" w:space="0" w:color="auto"/>
              <w:right w:val="single" w:sz="4" w:space="0" w:color="auto"/>
            </w:tcBorders>
            <w:vAlign w:val="center"/>
            <w:hideMark/>
          </w:tcPr>
          <w:p w14:paraId="0E207DA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Цементно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песчаный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раствор</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35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200</w:t>
            </w:r>
          </w:p>
        </w:tc>
        <w:tc>
          <w:tcPr>
            <w:tcW w:w="715" w:type="dxa"/>
            <w:tcBorders>
              <w:top w:val="single" w:sz="4" w:space="0" w:color="auto"/>
              <w:left w:val="nil"/>
              <w:bottom w:val="single" w:sz="4" w:space="0" w:color="auto"/>
              <w:right w:val="single" w:sz="4" w:space="0" w:color="auto"/>
            </w:tcBorders>
            <w:vAlign w:val="bottom"/>
            <w:hideMark/>
          </w:tcPr>
          <w:p w14:paraId="0F8084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07165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1.130</w:t>
            </w:r>
          </w:p>
        </w:tc>
        <w:tc>
          <w:tcPr>
            <w:tcW w:w="1167" w:type="dxa"/>
            <w:tcBorders>
              <w:top w:val="nil"/>
              <w:left w:val="nil"/>
              <w:bottom w:val="single" w:sz="4" w:space="0" w:color="auto"/>
              <w:right w:val="single" w:sz="4" w:space="0" w:color="auto"/>
            </w:tcBorders>
            <w:vAlign w:val="bottom"/>
            <w:hideMark/>
          </w:tcPr>
          <w:p w14:paraId="295009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37522.00</w:t>
            </w:r>
          </w:p>
        </w:tc>
        <w:tc>
          <w:tcPr>
            <w:tcW w:w="1980" w:type="dxa"/>
            <w:tcBorders>
              <w:top w:val="nil"/>
              <w:left w:val="nil"/>
              <w:bottom w:val="single" w:sz="4" w:space="0" w:color="auto"/>
              <w:right w:val="single" w:sz="4" w:space="0" w:color="auto"/>
            </w:tcBorders>
            <w:vAlign w:val="bottom"/>
            <w:hideMark/>
          </w:tcPr>
          <w:p w14:paraId="7E7886A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42,399.86 </w:t>
            </w:r>
          </w:p>
        </w:tc>
        <w:tc>
          <w:tcPr>
            <w:tcW w:w="222" w:type="dxa"/>
            <w:gridSpan w:val="2"/>
            <w:vAlign w:val="center"/>
            <w:hideMark/>
          </w:tcPr>
          <w:p w14:paraId="70D368D8" w14:textId="77777777" w:rsidR="000D75FB" w:rsidRPr="000D75FB" w:rsidRDefault="000D75FB" w:rsidP="000D75FB">
            <w:pPr>
              <w:rPr>
                <w:sz w:val="20"/>
                <w:szCs w:val="20"/>
                <w:lang w:val="en-US" w:eastAsia="en-US" w:bidi="ar-SA"/>
              </w:rPr>
            </w:pPr>
          </w:p>
        </w:tc>
      </w:tr>
      <w:tr w:rsidR="000D75FB" w:rsidRPr="000D75FB" w14:paraId="0F763149"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78DEA0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w:t>
            </w:r>
          </w:p>
        </w:tc>
        <w:tc>
          <w:tcPr>
            <w:tcW w:w="4248" w:type="dxa"/>
            <w:tcBorders>
              <w:top w:val="nil"/>
              <w:left w:val="nil"/>
              <w:bottom w:val="single" w:sz="4" w:space="0" w:color="auto"/>
              <w:right w:val="single" w:sz="4" w:space="0" w:color="auto"/>
            </w:tcBorders>
            <w:vAlign w:val="center"/>
            <w:hideMark/>
          </w:tcPr>
          <w:p w14:paraId="0FB7CCD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Щебень</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10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геотекстиле</w:t>
            </w:r>
          </w:p>
        </w:tc>
        <w:tc>
          <w:tcPr>
            <w:tcW w:w="715" w:type="dxa"/>
            <w:tcBorders>
              <w:top w:val="nil"/>
              <w:left w:val="nil"/>
              <w:bottom w:val="single" w:sz="4" w:space="0" w:color="auto"/>
              <w:right w:val="single" w:sz="4" w:space="0" w:color="auto"/>
            </w:tcBorders>
            <w:vAlign w:val="bottom"/>
            <w:hideMark/>
          </w:tcPr>
          <w:p w14:paraId="193A10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38962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18.200</w:t>
            </w:r>
          </w:p>
        </w:tc>
        <w:tc>
          <w:tcPr>
            <w:tcW w:w="1167" w:type="dxa"/>
            <w:tcBorders>
              <w:top w:val="nil"/>
              <w:left w:val="nil"/>
              <w:bottom w:val="single" w:sz="4" w:space="0" w:color="auto"/>
              <w:right w:val="single" w:sz="4" w:space="0" w:color="auto"/>
            </w:tcBorders>
            <w:vAlign w:val="bottom"/>
            <w:hideMark/>
          </w:tcPr>
          <w:p w14:paraId="2883A9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5E0680A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257,730.20 </w:t>
            </w:r>
          </w:p>
        </w:tc>
        <w:tc>
          <w:tcPr>
            <w:tcW w:w="222" w:type="dxa"/>
            <w:gridSpan w:val="2"/>
            <w:vAlign w:val="center"/>
            <w:hideMark/>
          </w:tcPr>
          <w:p w14:paraId="3A815A69" w14:textId="77777777" w:rsidR="000D75FB" w:rsidRPr="000D75FB" w:rsidRDefault="000D75FB" w:rsidP="000D75FB">
            <w:pPr>
              <w:rPr>
                <w:sz w:val="20"/>
                <w:szCs w:val="20"/>
                <w:lang w:val="en-US" w:eastAsia="en-US" w:bidi="ar-SA"/>
              </w:rPr>
            </w:pPr>
          </w:p>
        </w:tc>
      </w:tr>
      <w:tr w:rsidR="000D75FB" w:rsidRPr="000D75FB" w14:paraId="28D2AD2B"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444D67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67</w:t>
            </w:r>
          </w:p>
        </w:tc>
        <w:tc>
          <w:tcPr>
            <w:tcW w:w="4248" w:type="dxa"/>
            <w:tcBorders>
              <w:top w:val="nil"/>
              <w:left w:val="nil"/>
              <w:bottom w:val="single" w:sz="4" w:space="0" w:color="auto"/>
              <w:right w:val="single" w:sz="4" w:space="0" w:color="auto"/>
            </w:tcBorders>
            <w:vAlign w:val="center"/>
            <w:hideMark/>
          </w:tcPr>
          <w:p w14:paraId="6884C8D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выравнивающего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цементно</w:t>
            </w:r>
            <w:r w:rsidRPr="000D75FB">
              <w:rPr>
                <w:rFonts w:ascii="Arial Armenian" w:hAnsi="Arial Armenian" w:cs="Arial"/>
                <w:sz w:val="18"/>
                <w:szCs w:val="18"/>
                <w:lang w:eastAsia="en-US" w:bidi="ar-SA"/>
              </w:rPr>
              <w:t>-</w:t>
            </w:r>
            <w:r w:rsidRPr="000D75FB">
              <w:rPr>
                <w:rFonts w:ascii="Calibri" w:hAnsi="Calibri" w:cs="Calibri"/>
                <w:sz w:val="18"/>
                <w:szCs w:val="18"/>
                <w:lang w:eastAsia="en-US" w:bidi="ar-SA"/>
              </w:rPr>
              <w:t>песчаного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30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под</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плитами</w:t>
            </w:r>
          </w:p>
        </w:tc>
        <w:tc>
          <w:tcPr>
            <w:tcW w:w="715" w:type="dxa"/>
            <w:tcBorders>
              <w:top w:val="nil"/>
              <w:left w:val="nil"/>
              <w:bottom w:val="single" w:sz="4" w:space="0" w:color="auto"/>
              <w:right w:val="single" w:sz="4" w:space="0" w:color="auto"/>
            </w:tcBorders>
            <w:vAlign w:val="bottom"/>
            <w:hideMark/>
          </w:tcPr>
          <w:p w14:paraId="491A96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1BFC8E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183.000</w:t>
            </w:r>
          </w:p>
        </w:tc>
        <w:tc>
          <w:tcPr>
            <w:tcW w:w="1167" w:type="dxa"/>
            <w:tcBorders>
              <w:top w:val="nil"/>
              <w:left w:val="nil"/>
              <w:bottom w:val="single" w:sz="4" w:space="0" w:color="auto"/>
              <w:right w:val="single" w:sz="4" w:space="0" w:color="auto"/>
            </w:tcBorders>
            <w:vAlign w:val="bottom"/>
            <w:hideMark/>
          </w:tcPr>
          <w:p w14:paraId="42F878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1452.00</w:t>
            </w:r>
          </w:p>
        </w:tc>
        <w:tc>
          <w:tcPr>
            <w:tcW w:w="1980" w:type="dxa"/>
            <w:tcBorders>
              <w:top w:val="nil"/>
              <w:left w:val="nil"/>
              <w:bottom w:val="single" w:sz="4" w:space="0" w:color="auto"/>
              <w:right w:val="single" w:sz="4" w:space="0" w:color="auto"/>
            </w:tcBorders>
            <w:vAlign w:val="bottom"/>
            <w:hideMark/>
          </w:tcPr>
          <w:p w14:paraId="5139610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265,716.00 </w:t>
            </w:r>
          </w:p>
        </w:tc>
        <w:tc>
          <w:tcPr>
            <w:tcW w:w="222" w:type="dxa"/>
            <w:gridSpan w:val="2"/>
            <w:vAlign w:val="center"/>
            <w:hideMark/>
          </w:tcPr>
          <w:p w14:paraId="214D2D61" w14:textId="77777777" w:rsidR="000D75FB" w:rsidRPr="000D75FB" w:rsidRDefault="000D75FB" w:rsidP="000D75FB">
            <w:pPr>
              <w:rPr>
                <w:sz w:val="20"/>
                <w:szCs w:val="20"/>
                <w:lang w:val="en-US" w:eastAsia="en-US" w:bidi="ar-SA"/>
              </w:rPr>
            </w:pPr>
          </w:p>
        </w:tc>
      </w:tr>
      <w:tr w:rsidR="000D75FB" w:rsidRPr="000D75FB" w14:paraId="4EA2229A"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354A16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68</w:t>
            </w:r>
          </w:p>
        </w:tc>
        <w:tc>
          <w:tcPr>
            <w:tcW w:w="4248" w:type="dxa"/>
            <w:tcBorders>
              <w:top w:val="nil"/>
              <w:left w:val="nil"/>
              <w:bottom w:val="single" w:sz="4" w:space="0" w:color="auto"/>
              <w:right w:val="single" w:sz="4" w:space="0" w:color="auto"/>
            </w:tcBorders>
            <w:vAlign w:val="center"/>
            <w:hideMark/>
          </w:tcPr>
          <w:p w14:paraId="7654AC5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контактных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настила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горячим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мастичным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покрытием</w:t>
            </w:r>
          </w:p>
        </w:tc>
        <w:tc>
          <w:tcPr>
            <w:tcW w:w="715" w:type="dxa"/>
            <w:tcBorders>
              <w:top w:val="nil"/>
              <w:left w:val="nil"/>
              <w:bottom w:val="single" w:sz="4" w:space="0" w:color="auto"/>
              <w:right w:val="single" w:sz="4" w:space="0" w:color="auto"/>
            </w:tcBorders>
            <w:vAlign w:val="bottom"/>
            <w:hideMark/>
          </w:tcPr>
          <w:p w14:paraId="29642F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3847C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223.800</w:t>
            </w:r>
          </w:p>
        </w:tc>
        <w:tc>
          <w:tcPr>
            <w:tcW w:w="1167" w:type="dxa"/>
            <w:tcBorders>
              <w:top w:val="nil"/>
              <w:left w:val="nil"/>
              <w:bottom w:val="single" w:sz="4" w:space="0" w:color="auto"/>
              <w:right w:val="single" w:sz="4" w:space="0" w:color="auto"/>
            </w:tcBorders>
            <w:vAlign w:val="bottom"/>
            <w:hideMark/>
          </w:tcPr>
          <w:p w14:paraId="0CAFA1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1092.00</w:t>
            </w:r>
          </w:p>
        </w:tc>
        <w:tc>
          <w:tcPr>
            <w:tcW w:w="1980" w:type="dxa"/>
            <w:tcBorders>
              <w:top w:val="nil"/>
              <w:left w:val="nil"/>
              <w:bottom w:val="single" w:sz="4" w:space="0" w:color="auto"/>
              <w:right w:val="single" w:sz="4" w:space="0" w:color="auto"/>
            </w:tcBorders>
            <w:vAlign w:val="bottom"/>
            <w:hideMark/>
          </w:tcPr>
          <w:p w14:paraId="48C0B15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244,389.60 </w:t>
            </w:r>
          </w:p>
        </w:tc>
        <w:tc>
          <w:tcPr>
            <w:tcW w:w="222" w:type="dxa"/>
            <w:gridSpan w:val="2"/>
            <w:vAlign w:val="center"/>
            <w:hideMark/>
          </w:tcPr>
          <w:p w14:paraId="2360AB8E" w14:textId="77777777" w:rsidR="000D75FB" w:rsidRPr="000D75FB" w:rsidRDefault="000D75FB" w:rsidP="000D75FB">
            <w:pPr>
              <w:rPr>
                <w:sz w:val="20"/>
                <w:szCs w:val="20"/>
                <w:lang w:val="en-US" w:eastAsia="en-US" w:bidi="ar-SA"/>
              </w:rPr>
            </w:pPr>
          </w:p>
        </w:tc>
      </w:tr>
      <w:tr w:rsidR="000D75FB" w:rsidRPr="000D75FB" w14:paraId="00E8FD72"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3D165A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w:t>
            </w:r>
          </w:p>
        </w:tc>
        <w:tc>
          <w:tcPr>
            <w:tcW w:w="4248" w:type="dxa"/>
            <w:tcBorders>
              <w:top w:val="nil"/>
              <w:left w:val="nil"/>
              <w:bottom w:val="nil"/>
              <w:right w:val="single" w:sz="4" w:space="0" w:color="auto"/>
            </w:tcBorders>
            <w:vAlign w:val="center"/>
            <w:hideMark/>
          </w:tcPr>
          <w:p w14:paraId="1DA3FAF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защитного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гидроизоляции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гидроизолированных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поверхностях</w:t>
            </w:r>
          </w:p>
        </w:tc>
        <w:tc>
          <w:tcPr>
            <w:tcW w:w="715" w:type="dxa"/>
            <w:tcBorders>
              <w:top w:val="nil"/>
              <w:left w:val="nil"/>
              <w:bottom w:val="single" w:sz="4" w:space="0" w:color="auto"/>
              <w:right w:val="single" w:sz="4" w:space="0" w:color="auto"/>
            </w:tcBorders>
            <w:vAlign w:val="bottom"/>
            <w:hideMark/>
          </w:tcPr>
          <w:p w14:paraId="36DFF50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48C7ED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223.800</w:t>
            </w:r>
          </w:p>
        </w:tc>
        <w:tc>
          <w:tcPr>
            <w:tcW w:w="1167" w:type="dxa"/>
            <w:tcBorders>
              <w:top w:val="nil"/>
              <w:left w:val="nil"/>
              <w:bottom w:val="single" w:sz="4" w:space="0" w:color="auto"/>
              <w:right w:val="single" w:sz="4" w:space="0" w:color="auto"/>
            </w:tcBorders>
            <w:vAlign w:val="bottom"/>
            <w:hideMark/>
          </w:tcPr>
          <w:p w14:paraId="38FBA1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2862256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1,167,564.60 </w:t>
            </w:r>
          </w:p>
        </w:tc>
        <w:tc>
          <w:tcPr>
            <w:tcW w:w="222" w:type="dxa"/>
            <w:gridSpan w:val="2"/>
            <w:vAlign w:val="center"/>
            <w:hideMark/>
          </w:tcPr>
          <w:p w14:paraId="584241F3" w14:textId="77777777" w:rsidR="000D75FB" w:rsidRPr="000D75FB" w:rsidRDefault="000D75FB" w:rsidP="000D75FB">
            <w:pPr>
              <w:rPr>
                <w:sz w:val="20"/>
                <w:szCs w:val="20"/>
                <w:lang w:val="en-US" w:eastAsia="en-US" w:bidi="ar-SA"/>
              </w:rPr>
            </w:pPr>
          </w:p>
        </w:tc>
      </w:tr>
      <w:tr w:rsidR="000D75FB" w:rsidRPr="000D75FB" w14:paraId="63E7F521"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054F9CB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w:t>
            </w:r>
          </w:p>
        </w:tc>
        <w:tc>
          <w:tcPr>
            <w:tcW w:w="4248" w:type="dxa"/>
            <w:tcBorders>
              <w:top w:val="single" w:sz="4" w:space="0" w:color="auto"/>
              <w:left w:val="nil"/>
              <w:bottom w:val="nil"/>
              <w:right w:val="single" w:sz="4" w:space="0" w:color="auto"/>
            </w:tcBorders>
            <w:vAlign w:val="center"/>
            <w:hideMark/>
          </w:tcPr>
          <w:p w14:paraId="5A3ACE1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трёхслойной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изогаммы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узле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p>
        </w:tc>
        <w:tc>
          <w:tcPr>
            <w:tcW w:w="715" w:type="dxa"/>
            <w:tcBorders>
              <w:top w:val="nil"/>
              <w:left w:val="nil"/>
              <w:bottom w:val="single" w:sz="4" w:space="0" w:color="auto"/>
              <w:right w:val="single" w:sz="4" w:space="0" w:color="auto"/>
            </w:tcBorders>
            <w:vAlign w:val="bottom"/>
            <w:hideMark/>
          </w:tcPr>
          <w:p w14:paraId="1D01895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5EFE39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24.600</w:t>
            </w:r>
          </w:p>
        </w:tc>
        <w:tc>
          <w:tcPr>
            <w:tcW w:w="1167" w:type="dxa"/>
            <w:tcBorders>
              <w:top w:val="nil"/>
              <w:left w:val="nil"/>
              <w:bottom w:val="single" w:sz="4" w:space="0" w:color="auto"/>
              <w:right w:val="single" w:sz="4" w:space="0" w:color="auto"/>
            </w:tcBorders>
            <w:vAlign w:val="bottom"/>
            <w:hideMark/>
          </w:tcPr>
          <w:p w14:paraId="59FE2DF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10100.00</w:t>
            </w:r>
          </w:p>
        </w:tc>
        <w:tc>
          <w:tcPr>
            <w:tcW w:w="1980" w:type="dxa"/>
            <w:tcBorders>
              <w:top w:val="nil"/>
              <w:left w:val="nil"/>
              <w:bottom w:val="single" w:sz="4" w:space="0" w:color="auto"/>
              <w:right w:val="single" w:sz="4" w:space="0" w:color="auto"/>
            </w:tcBorders>
            <w:vAlign w:val="bottom"/>
            <w:hideMark/>
          </w:tcPr>
          <w:p w14:paraId="073671C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248,460.00 </w:t>
            </w:r>
          </w:p>
        </w:tc>
        <w:tc>
          <w:tcPr>
            <w:tcW w:w="222" w:type="dxa"/>
            <w:gridSpan w:val="2"/>
            <w:vAlign w:val="center"/>
            <w:hideMark/>
          </w:tcPr>
          <w:p w14:paraId="4EB72A8B" w14:textId="77777777" w:rsidR="000D75FB" w:rsidRPr="000D75FB" w:rsidRDefault="000D75FB" w:rsidP="000D75FB">
            <w:pPr>
              <w:rPr>
                <w:sz w:val="20"/>
                <w:szCs w:val="20"/>
                <w:lang w:val="en-US" w:eastAsia="en-US" w:bidi="ar-SA"/>
              </w:rPr>
            </w:pPr>
          </w:p>
        </w:tc>
      </w:tr>
      <w:tr w:rsidR="000D75FB" w:rsidRPr="000D75FB" w14:paraId="76668788"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54B3DC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w:t>
            </w:r>
          </w:p>
        </w:tc>
        <w:tc>
          <w:tcPr>
            <w:tcW w:w="4248" w:type="dxa"/>
            <w:tcBorders>
              <w:top w:val="single" w:sz="4" w:space="0" w:color="auto"/>
              <w:left w:val="nil"/>
              <w:bottom w:val="nil"/>
              <w:right w:val="single" w:sz="4" w:space="0" w:color="auto"/>
            </w:tcBorders>
            <w:vAlign w:val="center"/>
            <w:hideMark/>
          </w:tcPr>
          <w:p w14:paraId="1324376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гравийного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подходах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h=25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6F6E2A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7057F6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146.000</w:t>
            </w:r>
          </w:p>
        </w:tc>
        <w:tc>
          <w:tcPr>
            <w:tcW w:w="1167" w:type="dxa"/>
            <w:tcBorders>
              <w:top w:val="nil"/>
              <w:left w:val="nil"/>
              <w:bottom w:val="single" w:sz="4" w:space="0" w:color="auto"/>
              <w:right w:val="single" w:sz="4" w:space="0" w:color="auto"/>
            </w:tcBorders>
            <w:vAlign w:val="bottom"/>
            <w:hideMark/>
          </w:tcPr>
          <w:p w14:paraId="799956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9727.00</w:t>
            </w:r>
          </w:p>
        </w:tc>
        <w:tc>
          <w:tcPr>
            <w:tcW w:w="1980" w:type="dxa"/>
            <w:tcBorders>
              <w:top w:val="nil"/>
              <w:left w:val="nil"/>
              <w:bottom w:val="single" w:sz="4" w:space="0" w:color="auto"/>
              <w:right w:val="single" w:sz="4" w:space="0" w:color="auto"/>
            </w:tcBorders>
            <w:vAlign w:val="bottom"/>
            <w:hideMark/>
          </w:tcPr>
          <w:p w14:paraId="0AA04A7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1,420,142.00 </w:t>
            </w:r>
          </w:p>
        </w:tc>
        <w:tc>
          <w:tcPr>
            <w:tcW w:w="222" w:type="dxa"/>
            <w:gridSpan w:val="2"/>
            <w:vAlign w:val="center"/>
            <w:hideMark/>
          </w:tcPr>
          <w:p w14:paraId="4255F360" w14:textId="77777777" w:rsidR="000D75FB" w:rsidRPr="000D75FB" w:rsidRDefault="000D75FB" w:rsidP="000D75FB">
            <w:pPr>
              <w:rPr>
                <w:sz w:val="20"/>
                <w:szCs w:val="20"/>
                <w:lang w:val="en-US" w:eastAsia="en-US" w:bidi="ar-SA"/>
              </w:rPr>
            </w:pPr>
          </w:p>
        </w:tc>
      </w:tr>
      <w:tr w:rsidR="000D75FB" w:rsidRPr="000D75FB" w14:paraId="2CDB8A5C"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566A6E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w:t>
            </w:r>
          </w:p>
        </w:tc>
        <w:tc>
          <w:tcPr>
            <w:tcW w:w="4248" w:type="dxa"/>
            <w:tcBorders>
              <w:top w:val="single" w:sz="4" w:space="0" w:color="auto"/>
              <w:left w:val="nil"/>
              <w:bottom w:val="nil"/>
              <w:right w:val="single" w:sz="4" w:space="0" w:color="auto"/>
            </w:tcBorders>
            <w:vAlign w:val="center"/>
            <w:hideMark/>
          </w:tcPr>
          <w:p w14:paraId="4C202B0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верхнего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основания</w:t>
            </w:r>
            <w:r w:rsidRPr="000D75FB">
              <w:rPr>
                <w:rFonts w:ascii="Arial Armenian" w:hAnsi="Arial Armenian" w:cs="Arial"/>
                <w:sz w:val="18"/>
                <w:szCs w:val="18"/>
                <w:lang w:val="en-US" w:eastAsia="en-US" w:bidi="ar-SA"/>
              </w:rPr>
              <w:t xml:space="preserve">, h=4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покрытием</w:t>
            </w:r>
            <w:r w:rsidRPr="000D75FB">
              <w:rPr>
                <w:rFonts w:ascii="Arial Armenian" w:hAnsi="Arial Armenian" w:cs="Arial"/>
                <w:sz w:val="18"/>
                <w:szCs w:val="18"/>
                <w:lang w:val="en-US" w:eastAsia="en-US" w:bidi="ar-SA"/>
              </w:rPr>
              <w:t xml:space="preserve"> 4,12 </w:t>
            </w:r>
            <w:r w:rsidRPr="000D75FB">
              <w:rPr>
                <w:rFonts w:ascii="Calibri" w:hAnsi="Calibri" w:cs="Calibri"/>
                <w:sz w:val="18"/>
                <w:szCs w:val="18"/>
                <w:lang w:val="en-US" w:eastAsia="en-US" w:bidi="ar-SA"/>
              </w:rPr>
              <w:t>тн</w:t>
            </w:r>
            <w:r w:rsidRPr="000D75FB">
              <w:rPr>
                <w:rFonts w:ascii="Arial Armenian" w:hAnsi="Arial Armenian" w:cs="Arial"/>
                <w:sz w:val="18"/>
                <w:szCs w:val="18"/>
                <w:lang w:val="en-US" w:eastAsia="en-US" w:bidi="ar-SA"/>
              </w:rPr>
              <w:t xml:space="preserve">/1000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²</w:t>
            </w:r>
          </w:p>
        </w:tc>
        <w:tc>
          <w:tcPr>
            <w:tcW w:w="715" w:type="dxa"/>
            <w:tcBorders>
              <w:top w:val="nil"/>
              <w:left w:val="nil"/>
              <w:bottom w:val="single" w:sz="4" w:space="0" w:color="auto"/>
              <w:right w:val="single" w:sz="4" w:space="0" w:color="auto"/>
            </w:tcBorders>
            <w:vAlign w:val="bottom"/>
            <w:hideMark/>
          </w:tcPr>
          <w:p w14:paraId="0920A0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43B5C9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336.000</w:t>
            </w:r>
          </w:p>
        </w:tc>
        <w:tc>
          <w:tcPr>
            <w:tcW w:w="1167" w:type="dxa"/>
            <w:tcBorders>
              <w:top w:val="nil"/>
              <w:left w:val="nil"/>
              <w:bottom w:val="single" w:sz="4" w:space="0" w:color="auto"/>
              <w:right w:val="single" w:sz="4" w:space="0" w:color="auto"/>
            </w:tcBorders>
            <w:vAlign w:val="bottom"/>
            <w:hideMark/>
          </w:tcPr>
          <w:p w14:paraId="300BED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1593.00</w:t>
            </w:r>
          </w:p>
        </w:tc>
        <w:tc>
          <w:tcPr>
            <w:tcW w:w="1980" w:type="dxa"/>
            <w:tcBorders>
              <w:top w:val="nil"/>
              <w:left w:val="nil"/>
              <w:bottom w:val="single" w:sz="4" w:space="0" w:color="auto"/>
              <w:right w:val="single" w:sz="4" w:space="0" w:color="auto"/>
            </w:tcBorders>
            <w:vAlign w:val="bottom"/>
            <w:hideMark/>
          </w:tcPr>
          <w:p w14:paraId="54B0B45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535,248.00 </w:t>
            </w:r>
          </w:p>
        </w:tc>
        <w:tc>
          <w:tcPr>
            <w:tcW w:w="222" w:type="dxa"/>
            <w:gridSpan w:val="2"/>
            <w:vAlign w:val="center"/>
            <w:hideMark/>
          </w:tcPr>
          <w:p w14:paraId="1A042A68" w14:textId="77777777" w:rsidR="000D75FB" w:rsidRPr="000D75FB" w:rsidRDefault="000D75FB" w:rsidP="000D75FB">
            <w:pPr>
              <w:rPr>
                <w:sz w:val="20"/>
                <w:szCs w:val="20"/>
                <w:lang w:val="en-US" w:eastAsia="en-US" w:bidi="ar-SA"/>
              </w:rPr>
            </w:pPr>
          </w:p>
        </w:tc>
      </w:tr>
      <w:tr w:rsidR="000D75FB" w:rsidRPr="000D75FB" w14:paraId="5BE0F027"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7D57B6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73</w:t>
            </w:r>
          </w:p>
        </w:tc>
        <w:tc>
          <w:tcPr>
            <w:tcW w:w="4248" w:type="dxa"/>
            <w:tcBorders>
              <w:top w:val="single" w:sz="4" w:space="0" w:color="auto"/>
              <w:left w:val="nil"/>
              <w:bottom w:val="single" w:sz="4" w:space="0" w:color="auto"/>
              <w:right w:val="single" w:sz="4" w:space="0" w:color="auto"/>
            </w:tcBorders>
            <w:vAlign w:val="center"/>
            <w:hideMark/>
          </w:tcPr>
          <w:p w14:paraId="28F5A70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ячейками</w:t>
            </w:r>
            <w:r w:rsidRPr="000D75FB">
              <w:rPr>
                <w:rFonts w:ascii="Arial Armenian" w:hAnsi="Arial Armenian" w:cs="Arial"/>
                <w:sz w:val="18"/>
                <w:szCs w:val="18"/>
                <w:lang w:val="en-US" w:eastAsia="en-US" w:bidi="ar-SA"/>
              </w:rPr>
              <w:t xml:space="preserve"> 100*100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арматуры</w:t>
            </w:r>
            <w:r w:rsidRPr="000D75FB">
              <w:rPr>
                <w:rFonts w:ascii="Arial Armenian" w:hAnsi="Arial Armenian" w:cs="Arial"/>
                <w:sz w:val="18"/>
                <w:szCs w:val="18"/>
                <w:lang w:val="en-US" w:eastAsia="en-US" w:bidi="ar-SA"/>
              </w:rPr>
              <w:t xml:space="preserve"> 6 B-1</w:t>
            </w:r>
          </w:p>
        </w:tc>
        <w:tc>
          <w:tcPr>
            <w:tcW w:w="715" w:type="dxa"/>
            <w:tcBorders>
              <w:top w:val="nil"/>
              <w:left w:val="nil"/>
              <w:bottom w:val="single" w:sz="4" w:space="0" w:color="auto"/>
              <w:right w:val="single" w:sz="4" w:space="0" w:color="auto"/>
            </w:tcBorders>
            <w:vAlign w:val="bottom"/>
            <w:hideMark/>
          </w:tcPr>
          <w:p w14:paraId="7314C1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7E5155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28.800</w:t>
            </w:r>
          </w:p>
        </w:tc>
        <w:tc>
          <w:tcPr>
            <w:tcW w:w="1167" w:type="dxa"/>
            <w:tcBorders>
              <w:top w:val="nil"/>
              <w:left w:val="nil"/>
              <w:bottom w:val="single" w:sz="4" w:space="0" w:color="auto"/>
              <w:right w:val="single" w:sz="4" w:space="0" w:color="auto"/>
            </w:tcBorders>
            <w:vAlign w:val="bottom"/>
            <w:hideMark/>
          </w:tcPr>
          <w:p w14:paraId="1137A0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1028.00</w:t>
            </w:r>
          </w:p>
        </w:tc>
        <w:tc>
          <w:tcPr>
            <w:tcW w:w="1980" w:type="dxa"/>
            <w:tcBorders>
              <w:top w:val="nil"/>
              <w:left w:val="nil"/>
              <w:bottom w:val="single" w:sz="4" w:space="0" w:color="auto"/>
              <w:right w:val="single" w:sz="4" w:space="0" w:color="auto"/>
            </w:tcBorders>
            <w:vAlign w:val="bottom"/>
            <w:hideMark/>
          </w:tcPr>
          <w:p w14:paraId="1E06901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29,606.40 </w:t>
            </w:r>
          </w:p>
        </w:tc>
        <w:tc>
          <w:tcPr>
            <w:tcW w:w="222" w:type="dxa"/>
            <w:gridSpan w:val="2"/>
            <w:vAlign w:val="center"/>
            <w:hideMark/>
          </w:tcPr>
          <w:p w14:paraId="7CD393FB" w14:textId="77777777" w:rsidR="000D75FB" w:rsidRPr="000D75FB" w:rsidRDefault="000D75FB" w:rsidP="000D75FB">
            <w:pPr>
              <w:rPr>
                <w:sz w:val="20"/>
                <w:szCs w:val="20"/>
                <w:lang w:val="en-US" w:eastAsia="en-US" w:bidi="ar-SA"/>
              </w:rPr>
            </w:pPr>
          </w:p>
        </w:tc>
      </w:tr>
      <w:tr w:rsidR="000D75FB" w:rsidRPr="000D75FB" w14:paraId="27FE8521"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vAlign w:val="center"/>
            <w:hideMark/>
          </w:tcPr>
          <w:p w14:paraId="5F69FE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74</w:t>
            </w:r>
          </w:p>
        </w:tc>
        <w:tc>
          <w:tcPr>
            <w:tcW w:w="4248" w:type="dxa"/>
            <w:tcBorders>
              <w:top w:val="nil"/>
              <w:left w:val="nil"/>
              <w:bottom w:val="single" w:sz="4" w:space="0" w:color="auto"/>
              <w:right w:val="single" w:sz="4" w:space="0" w:color="auto"/>
            </w:tcBorders>
            <w:vAlign w:val="center"/>
            <w:hideMark/>
          </w:tcPr>
          <w:p w14:paraId="005A470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закладных</w:t>
            </w:r>
          </w:p>
        </w:tc>
        <w:tc>
          <w:tcPr>
            <w:tcW w:w="715" w:type="dxa"/>
            <w:tcBorders>
              <w:top w:val="nil"/>
              <w:left w:val="nil"/>
              <w:bottom w:val="nil"/>
              <w:right w:val="nil"/>
            </w:tcBorders>
            <w:noWrap/>
            <w:vAlign w:val="bottom"/>
            <w:hideMark/>
          </w:tcPr>
          <w:p w14:paraId="22627CA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755E3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0.029</w:t>
            </w:r>
          </w:p>
        </w:tc>
        <w:tc>
          <w:tcPr>
            <w:tcW w:w="1167" w:type="dxa"/>
            <w:tcBorders>
              <w:top w:val="nil"/>
              <w:left w:val="nil"/>
              <w:bottom w:val="single" w:sz="4" w:space="0" w:color="auto"/>
              <w:right w:val="single" w:sz="4" w:space="0" w:color="auto"/>
            </w:tcBorders>
            <w:vAlign w:val="bottom"/>
            <w:hideMark/>
          </w:tcPr>
          <w:p w14:paraId="74F60D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635304.00</w:t>
            </w:r>
          </w:p>
        </w:tc>
        <w:tc>
          <w:tcPr>
            <w:tcW w:w="1980" w:type="dxa"/>
            <w:tcBorders>
              <w:top w:val="nil"/>
              <w:left w:val="nil"/>
              <w:bottom w:val="single" w:sz="4" w:space="0" w:color="auto"/>
              <w:right w:val="single" w:sz="4" w:space="0" w:color="auto"/>
            </w:tcBorders>
            <w:vAlign w:val="bottom"/>
            <w:hideMark/>
          </w:tcPr>
          <w:p w14:paraId="1E77664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18,423.82 </w:t>
            </w:r>
          </w:p>
        </w:tc>
        <w:tc>
          <w:tcPr>
            <w:tcW w:w="222" w:type="dxa"/>
            <w:gridSpan w:val="2"/>
            <w:vAlign w:val="center"/>
            <w:hideMark/>
          </w:tcPr>
          <w:p w14:paraId="659BE073" w14:textId="77777777" w:rsidR="000D75FB" w:rsidRPr="000D75FB" w:rsidRDefault="000D75FB" w:rsidP="000D75FB">
            <w:pPr>
              <w:rPr>
                <w:sz w:val="20"/>
                <w:szCs w:val="20"/>
                <w:lang w:val="en-US" w:eastAsia="en-US" w:bidi="ar-SA"/>
              </w:rPr>
            </w:pPr>
          </w:p>
        </w:tc>
      </w:tr>
      <w:tr w:rsidR="000D75FB" w:rsidRPr="000D75FB" w14:paraId="07F47D5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6A4605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1B462B4C"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2.3 </w:t>
            </w:r>
          </w:p>
        </w:tc>
        <w:tc>
          <w:tcPr>
            <w:tcW w:w="715" w:type="dxa"/>
            <w:tcBorders>
              <w:top w:val="single" w:sz="4" w:space="0" w:color="auto"/>
              <w:left w:val="nil"/>
              <w:bottom w:val="single" w:sz="4" w:space="0" w:color="auto"/>
              <w:right w:val="single" w:sz="4" w:space="0" w:color="auto"/>
            </w:tcBorders>
            <w:vAlign w:val="bottom"/>
            <w:hideMark/>
          </w:tcPr>
          <w:p w14:paraId="6DF7D1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57330C1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5C62FA0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5C20046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17,291,579.04 </w:t>
            </w:r>
          </w:p>
        </w:tc>
        <w:tc>
          <w:tcPr>
            <w:tcW w:w="222" w:type="dxa"/>
            <w:gridSpan w:val="2"/>
            <w:vAlign w:val="center"/>
            <w:hideMark/>
          </w:tcPr>
          <w:p w14:paraId="53553C3B" w14:textId="77777777" w:rsidR="000D75FB" w:rsidRPr="000D75FB" w:rsidRDefault="000D75FB" w:rsidP="000D75FB">
            <w:pPr>
              <w:rPr>
                <w:sz w:val="20"/>
                <w:szCs w:val="20"/>
                <w:lang w:val="en-US" w:eastAsia="en-US" w:bidi="ar-SA"/>
              </w:rPr>
            </w:pPr>
          </w:p>
        </w:tc>
      </w:tr>
      <w:tr w:rsidR="000D75FB" w:rsidRPr="000D75FB" w14:paraId="0BD0AE2C" w14:textId="77777777" w:rsidTr="000D75FB">
        <w:trPr>
          <w:trHeight w:val="30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497997F9"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2.4. </w:t>
            </w:r>
            <w:r w:rsidRPr="000D75FB">
              <w:rPr>
                <w:rFonts w:ascii="Calibri" w:hAnsi="Calibri" w:cs="Calibri"/>
                <w:b/>
                <w:bCs/>
                <w:sz w:val="18"/>
                <w:szCs w:val="18"/>
                <w:lang w:val="en-US" w:eastAsia="en-US" w:bidi="ar-SA"/>
              </w:rPr>
              <w:t>Подготовка</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пролётного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строения</w:t>
            </w:r>
          </w:p>
        </w:tc>
        <w:tc>
          <w:tcPr>
            <w:tcW w:w="222" w:type="dxa"/>
            <w:gridSpan w:val="2"/>
            <w:vAlign w:val="center"/>
            <w:hideMark/>
          </w:tcPr>
          <w:p w14:paraId="58C800B9" w14:textId="77777777" w:rsidR="000D75FB" w:rsidRPr="000D75FB" w:rsidRDefault="000D75FB" w:rsidP="000D75FB">
            <w:pPr>
              <w:rPr>
                <w:sz w:val="20"/>
                <w:szCs w:val="20"/>
                <w:lang w:val="en-US" w:eastAsia="en-US" w:bidi="ar-SA"/>
              </w:rPr>
            </w:pPr>
          </w:p>
        </w:tc>
      </w:tr>
      <w:tr w:rsidR="000D75FB" w:rsidRPr="000D75FB" w14:paraId="6F6050B9" w14:textId="77777777" w:rsidTr="000D75FB">
        <w:trPr>
          <w:gridAfter w:val="1"/>
          <w:wAfter w:w="8" w:type="dxa"/>
          <w:trHeight w:val="780"/>
        </w:trPr>
        <w:tc>
          <w:tcPr>
            <w:tcW w:w="517" w:type="dxa"/>
            <w:tcBorders>
              <w:top w:val="nil"/>
              <w:left w:val="single" w:sz="4" w:space="0" w:color="auto"/>
              <w:bottom w:val="nil"/>
              <w:right w:val="single" w:sz="4" w:space="0" w:color="auto"/>
            </w:tcBorders>
            <w:vAlign w:val="center"/>
            <w:hideMark/>
          </w:tcPr>
          <w:p w14:paraId="5FB696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w:t>
            </w:r>
          </w:p>
        </w:tc>
        <w:tc>
          <w:tcPr>
            <w:tcW w:w="4248" w:type="dxa"/>
            <w:tcBorders>
              <w:top w:val="nil"/>
              <w:left w:val="nil"/>
              <w:bottom w:val="nil"/>
              <w:right w:val="single" w:sz="4" w:space="0" w:color="auto"/>
            </w:tcBorders>
            <w:vAlign w:val="center"/>
            <w:hideMark/>
          </w:tcPr>
          <w:p w14:paraId="7AAD99B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изогаммы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узле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p>
        </w:tc>
        <w:tc>
          <w:tcPr>
            <w:tcW w:w="715" w:type="dxa"/>
            <w:tcBorders>
              <w:top w:val="nil"/>
              <w:left w:val="nil"/>
              <w:bottom w:val="single" w:sz="4" w:space="0" w:color="auto"/>
              <w:right w:val="single" w:sz="4" w:space="0" w:color="auto"/>
            </w:tcBorders>
            <w:vAlign w:val="bottom"/>
            <w:hideMark/>
          </w:tcPr>
          <w:p w14:paraId="70EEE4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17B6BB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14.560</w:t>
            </w:r>
          </w:p>
        </w:tc>
        <w:tc>
          <w:tcPr>
            <w:tcW w:w="1167" w:type="dxa"/>
            <w:tcBorders>
              <w:top w:val="nil"/>
              <w:left w:val="nil"/>
              <w:bottom w:val="single" w:sz="4" w:space="0" w:color="auto"/>
              <w:right w:val="single" w:sz="4" w:space="0" w:color="auto"/>
            </w:tcBorders>
            <w:vAlign w:val="bottom"/>
            <w:hideMark/>
          </w:tcPr>
          <w:p w14:paraId="583943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32215.00</w:t>
            </w:r>
          </w:p>
        </w:tc>
        <w:tc>
          <w:tcPr>
            <w:tcW w:w="1980" w:type="dxa"/>
            <w:tcBorders>
              <w:top w:val="nil"/>
              <w:left w:val="nil"/>
              <w:bottom w:val="single" w:sz="4" w:space="0" w:color="auto"/>
              <w:right w:val="single" w:sz="4" w:space="0" w:color="auto"/>
            </w:tcBorders>
            <w:vAlign w:val="bottom"/>
            <w:hideMark/>
          </w:tcPr>
          <w:p w14:paraId="27CE8FF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469,050.40 </w:t>
            </w:r>
          </w:p>
        </w:tc>
        <w:tc>
          <w:tcPr>
            <w:tcW w:w="222" w:type="dxa"/>
            <w:gridSpan w:val="2"/>
            <w:vAlign w:val="center"/>
            <w:hideMark/>
          </w:tcPr>
          <w:p w14:paraId="3A7681DA" w14:textId="77777777" w:rsidR="000D75FB" w:rsidRPr="000D75FB" w:rsidRDefault="000D75FB" w:rsidP="000D75FB">
            <w:pPr>
              <w:rPr>
                <w:sz w:val="20"/>
                <w:szCs w:val="20"/>
                <w:lang w:val="en-US" w:eastAsia="en-US" w:bidi="ar-SA"/>
              </w:rPr>
            </w:pPr>
          </w:p>
        </w:tc>
      </w:tr>
      <w:tr w:rsidR="000D75FB" w:rsidRPr="000D75FB" w14:paraId="77C26916" w14:textId="77777777" w:rsidTr="000D75FB">
        <w:trPr>
          <w:gridAfter w:val="1"/>
          <w:wAfter w:w="8" w:type="dxa"/>
          <w:trHeight w:val="615"/>
        </w:trPr>
        <w:tc>
          <w:tcPr>
            <w:tcW w:w="517" w:type="dxa"/>
            <w:tcBorders>
              <w:top w:val="single" w:sz="4" w:space="0" w:color="auto"/>
              <w:left w:val="single" w:sz="4" w:space="0" w:color="auto"/>
              <w:bottom w:val="nil"/>
              <w:right w:val="single" w:sz="4" w:space="0" w:color="auto"/>
            </w:tcBorders>
            <w:vAlign w:val="center"/>
            <w:hideMark/>
          </w:tcPr>
          <w:p w14:paraId="5D05C2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76</w:t>
            </w:r>
          </w:p>
        </w:tc>
        <w:tc>
          <w:tcPr>
            <w:tcW w:w="4248" w:type="dxa"/>
            <w:tcBorders>
              <w:top w:val="single" w:sz="4" w:space="0" w:color="auto"/>
              <w:left w:val="nil"/>
              <w:bottom w:val="nil"/>
              <w:right w:val="single" w:sz="4" w:space="0" w:color="auto"/>
            </w:tcBorders>
            <w:vAlign w:val="center"/>
            <w:hideMark/>
          </w:tcPr>
          <w:p w14:paraId="410F9E4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Укладка</w:t>
            </w:r>
            <w:r w:rsidRPr="000D75FB">
              <w:rPr>
                <w:rFonts w:ascii="Arial Armenian" w:hAnsi="Arial Armenian" w:cs="Arial"/>
                <w:sz w:val="18"/>
                <w:szCs w:val="18"/>
                <w:lang w:eastAsia="en-US" w:bidi="ar-SA"/>
              </w:rPr>
              <w:t xml:space="preserve"> 6-</w:t>
            </w:r>
            <w:r w:rsidRPr="000D75FB">
              <w:rPr>
                <w:rFonts w:ascii="Calibri" w:hAnsi="Calibri" w:cs="Calibri"/>
                <w:sz w:val="18"/>
                <w:szCs w:val="18"/>
                <w:lang w:eastAsia="en-US" w:bidi="ar-SA"/>
              </w:rPr>
              <w:t>слойной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изогаммы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узле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переходных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плит</w:t>
            </w:r>
          </w:p>
        </w:tc>
        <w:tc>
          <w:tcPr>
            <w:tcW w:w="715" w:type="dxa"/>
            <w:tcBorders>
              <w:top w:val="nil"/>
              <w:left w:val="nil"/>
              <w:bottom w:val="single" w:sz="4" w:space="0" w:color="auto"/>
              <w:right w:val="single" w:sz="4" w:space="0" w:color="auto"/>
            </w:tcBorders>
            <w:vAlign w:val="bottom"/>
            <w:hideMark/>
          </w:tcPr>
          <w:p w14:paraId="0F37AE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663A0A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0.850</w:t>
            </w:r>
          </w:p>
        </w:tc>
        <w:tc>
          <w:tcPr>
            <w:tcW w:w="1167" w:type="dxa"/>
            <w:tcBorders>
              <w:top w:val="nil"/>
              <w:left w:val="nil"/>
              <w:bottom w:val="single" w:sz="4" w:space="0" w:color="auto"/>
              <w:right w:val="single" w:sz="4" w:space="0" w:color="auto"/>
            </w:tcBorders>
            <w:vAlign w:val="bottom"/>
            <w:hideMark/>
          </w:tcPr>
          <w:p w14:paraId="5BB944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39270.00</w:t>
            </w:r>
          </w:p>
        </w:tc>
        <w:tc>
          <w:tcPr>
            <w:tcW w:w="1980" w:type="dxa"/>
            <w:tcBorders>
              <w:top w:val="nil"/>
              <w:left w:val="nil"/>
              <w:bottom w:val="single" w:sz="4" w:space="0" w:color="auto"/>
              <w:right w:val="single" w:sz="4" w:space="0" w:color="auto"/>
            </w:tcBorders>
            <w:vAlign w:val="bottom"/>
            <w:hideMark/>
          </w:tcPr>
          <w:p w14:paraId="6D785ED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33,379.50 </w:t>
            </w:r>
          </w:p>
        </w:tc>
        <w:tc>
          <w:tcPr>
            <w:tcW w:w="222" w:type="dxa"/>
            <w:gridSpan w:val="2"/>
            <w:vAlign w:val="center"/>
            <w:hideMark/>
          </w:tcPr>
          <w:p w14:paraId="3DDA38D0" w14:textId="77777777" w:rsidR="000D75FB" w:rsidRPr="000D75FB" w:rsidRDefault="000D75FB" w:rsidP="000D75FB">
            <w:pPr>
              <w:rPr>
                <w:sz w:val="20"/>
                <w:szCs w:val="20"/>
                <w:lang w:val="en-US" w:eastAsia="en-US" w:bidi="ar-SA"/>
              </w:rPr>
            </w:pPr>
          </w:p>
        </w:tc>
      </w:tr>
      <w:tr w:rsidR="000D75FB" w:rsidRPr="000D75FB" w14:paraId="471135F4" w14:textId="77777777" w:rsidTr="000D75FB">
        <w:trPr>
          <w:gridAfter w:val="1"/>
          <w:wAfter w:w="8" w:type="dxa"/>
          <w:trHeight w:val="540"/>
        </w:trPr>
        <w:tc>
          <w:tcPr>
            <w:tcW w:w="517" w:type="dxa"/>
            <w:tcBorders>
              <w:top w:val="single" w:sz="4" w:space="0" w:color="auto"/>
              <w:left w:val="single" w:sz="4" w:space="0" w:color="auto"/>
              <w:bottom w:val="single" w:sz="4" w:space="0" w:color="auto"/>
              <w:right w:val="single" w:sz="4" w:space="0" w:color="auto"/>
            </w:tcBorders>
            <w:vAlign w:val="center"/>
            <w:hideMark/>
          </w:tcPr>
          <w:p w14:paraId="784675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77</w:t>
            </w:r>
          </w:p>
        </w:tc>
        <w:tc>
          <w:tcPr>
            <w:tcW w:w="4248" w:type="dxa"/>
            <w:tcBorders>
              <w:top w:val="single" w:sz="4" w:space="0" w:color="auto"/>
              <w:left w:val="nil"/>
              <w:bottom w:val="single" w:sz="4" w:space="0" w:color="auto"/>
              <w:right w:val="single" w:sz="4" w:space="0" w:color="auto"/>
            </w:tcBorders>
            <w:vAlign w:val="center"/>
            <w:hideMark/>
          </w:tcPr>
          <w:p w14:paraId="422674D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пролётного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длиной</w:t>
            </w:r>
            <w:r w:rsidRPr="000D75FB">
              <w:rPr>
                <w:rFonts w:ascii="Arial Armenian" w:hAnsi="Arial Armenian" w:cs="Arial"/>
                <w:sz w:val="18"/>
                <w:szCs w:val="18"/>
                <w:lang w:val="en-US" w:eastAsia="en-US" w:bidi="ar-SA"/>
              </w:rPr>
              <w:t xml:space="preserve"> L=9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noWrap/>
            <w:vAlign w:val="bottom"/>
            <w:hideMark/>
          </w:tcPr>
          <w:p w14:paraId="585D260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single" w:sz="4" w:space="0" w:color="auto"/>
              <w:left w:val="nil"/>
              <w:bottom w:val="single" w:sz="4" w:space="0" w:color="auto"/>
              <w:right w:val="single" w:sz="4" w:space="0" w:color="auto"/>
            </w:tcBorders>
            <w:vAlign w:val="bottom"/>
            <w:hideMark/>
          </w:tcPr>
          <w:p w14:paraId="0889F2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2F15E1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1158042.00</w:t>
            </w:r>
          </w:p>
        </w:tc>
        <w:tc>
          <w:tcPr>
            <w:tcW w:w="1980" w:type="dxa"/>
            <w:tcBorders>
              <w:top w:val="nil"/>
              <w:left w:val="nil"/>
              <w:bottom w:val="single" w:sz="4" w:space="0" w:color="auto"/>
              <w:right w:val="single" w:sz="4" w:space="0" w:color="auto"/>
            </w:tcBorders>
            <w:vAlign w:val="bottom"/>
            <w:hideMark/>
          </w:tcPr>
          <w:p w14:paraId="7567EE5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23,160,840.00 </w:t>
            </w:r>
          </w:p>
        </w:tc>
        <w:tc>
          <w:tcPr>
            <w:tcW w:w="222" w:type="dxa"/>
            <w:gridSpan w:val="2"/>
            <w:vAlign w:val="center"/>
            <w:hideMark/>
          </w:tcPr>
          <w:p w14:paraId="2F2F5D0B" w14:textId="77777777" w:rsidR="000D75FB" w:rsidRPr="000D75FB" w:rsidRDefault="000D75FB" w:rsidP="000D75FB">
            <w:pPr>
              <w:rPr>
                <w:sz w:val="20"/>
                <w:szCs w:val="20"/>
                <w:lang w:val="en-US" w:eastAsia="en-US" w:bidi="ar-SA"/>
              </w:rPr>
            </w:pPr>
          </w:p>
        </w:tc>
      </w:tr>
      <w:tr w:rsidR="000D75FB" w:rsidRPr="000D75FB" w14:paraId="3EB830DD"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7A4FAC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w:t>
            </w:r>
          </w:p>
        </w:tc>
        <w:tc>
          <w:tcPr>
            <w:tcW w:w="4248" w:type="dxa"/>
            <w:tcBorders>
              <w:top w:val="nil"/>
              <w:left w:val="nil"/>
              <w:bottom w:val="single" w:sz="4" w:space="0" w:color="auto"/>
              <w:right w:val="single" w:sz="4" w:space="0" w:color="auto"/>
            </w:tcBorders>
            <w:vAlign w:val="center"/>
            <w:hideMark/>
          </w:tcPr>
          <w:p w14:paraId="5D867E7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закладных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p>
        </w:tc>
        <w:tc>
          <w:tcPr>
            <w:tcW w:w="715" w:type="dxa"/>
            <w:tcBorders>
              <w:top w:val="nil"/>
              <w:left w:val="nil"/>
              <w:bottom w:val="nil"/>
              <w:right w:val="nil"/>
            </w:tcBorders>
            <w:noWrap/>
            <w:vAlign w:val="bottom"/>
            <w:hideMark/>
          </w:tcPr>
          <w:p w14:paraId="0BADE4C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92DBE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0.988</w:t>
            </w:r>
          </w:p>
        </w:tc>
        <w:tc>
          <w:tcPr>
            <w:tcW w:w="1167" w:type="dxa"/>
            <w:tcBorders>
              <w:top w:val="nil"/>
              <w:left w:val="nil"/>
              <w:bottom w:val="single" w:sz="4" w:space="0" w:color="auto"/>
              <w:right w:val="single" w:sz="4" w:space="0" w:color="auto"/>
            </w:tcBorders>
            <w:vAlign w:val="bottom"/>
            <w:hideMark/>
          </w:tcPr>
          <w:p w14:paraId="5AEA18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553835.00</w:t>
            </w:r>
          </w:p>
        </w:tc>
        <w:tc>
          <w:tcPr>
            <w:tcW w:w="1980" w:type="dxa"/>
            <w:tcBorders>
              <w:top w:val="nil"/>
              <w:left w:val="nil"/>
              <w:bottom w:val="single" w:sz="4" w:space="0" w:color="auto"/>
              <w:right w:val="single" w:sz="4" w:space="0" w:color="auto"/>
            </w:tcBorders>
            <w:vAlign w:val="bottom"/>
            <w:hideMark/>
          </w:tcPr>
          <w:p w14:paraId="61BE2E6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547,188.98 </w:t>
            </w:r>
          </w:p>
        </w:tc>
        <w:tc>
          <w:tcPr>
            <w:tcW w:w="222" w:type="dxa"/>
            <w:gridSpan w:val="2"/>
            <w:vAlign w:val="center"/>
            <w:hideMark/>
          </w:tcPr>
          <w:p w14:paraId="5807CFB5" w14:textId="77777777" w:rsidR="000D75FB" w:rsidRPr="000D75FB" w:rsidRDefault="000D75FB" w:rsidP="000D75FB">
            <w:pPr>
              <w:rPr>
                <w:sz w:val="20"/>
                <w:szCs w:val="20"/>
                <w:lang w:val="en-US" w:eastAsia="en-US" w:bidi="ar-SA"/>
              </w:rPr>
            </w:pPr>
          </w:p>
        </w:tc>
      </w:tr>
      <w:tr w:rsidR="000D75FB" w:rsidRPr="000D75FB" w14:paraId="1B063A7F" w14:textId="77777777" w:rsidTr="000D75FB">
        <w:trPr>
          <w:gridAfter w:val="1"/>
          <w:wAfter w:w="8" w:type="dxa"/>
          <w:trHeight w:val="870"/>
        </w:trPr>
        <w:tc>
          <w:tcPr>
            <w:tcW w:w="517" w:type="dxa"/>
            <w:tcBorders>
              <w:top w:val="nil"/>
              <w:left w:val="single" w:sz="4" w:space="0" w:color="auto"/>
              <w:bottom w:val="nil"/>
              <w:right w:val="single" w:sz="4" w:space="0" w:color="auto"/>
            </w:tcBorders>
            <w:vAlign w:val="center"/>
            <w:hideMark/>
          </w:tcPr>
          <w:p w14:paraId="3B376D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w:t>
            </w:r>
          </w:p>
        </w:tc>
        <w:tc>
          <w:tcPr>
            <w:tcW w:w="4248" w:type="dxa"/>
            <w:tcBorders>
              <w:top w:val="nil"/>
              <w:left w:val="nil"/>
              <w:bottom w:val="nil"/>
              <w:right w:val="single" w:sz="4" w:space="0" w:color="auto"/>
            </w:tcBorders>
            <w:vAlign w:val="center"/>
            <w:hideMark/>
          </w:tcPr>
          <w:p w14:paraId="58715BF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Бетонирование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соединений</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монолитизация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пролётного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B30</w:t>
            </w:r>
          </w:p>
        </w:tc>
        <w:tc>
          <w:tcPr>
            <w:tcW w:w="715" w:type="dxa"/>
            <w:tcBorders>
              <w:top w:val="single" w:sz="4" w:space="0" w:color="auto"/>
              <w:left w:val="nil"/>
              <w:bottom w:val="single" w:sz="4" w:space="0" w:color="auto"/>
              <w:right w:val="single" w:sz="4" w:space="0" w:color="auto"/>
            </w:tcBorders>
            <w:vAlign w:val="bottom"/>
            <w:hideMark/>
          </w:tcPr>
          <w:p w14:paraId="0FE2B6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0771D2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9.120</w:t>
            </w:r>
          </w:p>
        </w:tc>
        <w:tc>
          <w:tcPr>
            <w:tcW w:w="1167" w:type="dxa"/>
            <w:tcBorders>
              <w:top w:val="nil"/>
              <w:left w:val="nil"/>
              <w:bottom w:val="single" w:sz="4" w:space="0" w:color="auto"/>
              <w:right w:val="single" w:sz="4" w:space="0" w:color="auto"/>
            </w:tcBorders>
            <w:vAlign w:val="bottom"/>
            <w:hideMark/>
          </w:tcPr>
          <w:p w14:paraId="34B1C3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87753.00</w:t>
            </w:r>
          </w:p>
        </w:tc>
        <w:tc>
          <w:tcPr>
            <w:tcW w:w="1980" w:type="dxa"/>
            <w:tcBorders>
              <w:top w:val="nil"/>
              <w:left w:val="nil"/>
              <w:bottom w:val="single" w:sz="4" w:space="0" w:color="auto"/>
              <w:right w:val="single" w:sz="4" w:space="0" w:color="auto"/>
            </w:tcBorders>
            <w:vAlign w:val="bottom"/>
            <w:hideMark/>
          </w:tcPr>
          <w:p w14:paraId="22A1ABE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800,307.36 </w:t>
            </w:r>
          </w:p>
        </w:tc>
        <w:tc>
          <w:tcPr>
            <w:tcW w:w="222" w:type="dxa"/>
            <w:gridSpan w:val="2"/>
            <w:vAlign w:val="center"/>
            <w:hideMark/>
          </w:tcPr>
          <w:p w14:paraId="2F4C3E7E" w14:textId="77777777" w:rsidR="000D75FB" w:rsidRPr="000D75FB" w:rsidRDefault="000D75FB" w:rsidP="000D75FB">
            <w:pPr>
              <w:rPr>
                <w:sz w:val="20"/>
                <w:szCs w:val="20"/>
                <w:lang w:val="en-US" w:eastAsia="en-US" w:bidi="ar-SA"/>
              </w:rPr>
            </w:pPr>
          </w:p>
        </w:tc>
      </w:tr>
      <w:tr w:rsidR="000D75FB" w:rsidRPr="000D75FB" w14:paraId="6AB8A342" w14:textId="77777777" w:rsidTr="000D75FB">
        <w:trPr>
          <w:gridAfter w:val="1"/>
          <w:wAfter w:w="8" w:type="dxa"/>
          <w:trHeight w:val="405"/>
        </w:trPr>
        <w:tc>
          <w:tcPr>
            <w:tcW w:w="517" w:type="dxa"/>
            <w:tcBorders>
              <w:top w:val="single" w:sz="4" w:space="0" w:color="auto"/>
              <w:left w:val="single" w:sz="4" w:space="0" w:color="auto"/>
              <w:bottom w:val="single" w:sz="4" w:space="0" w:color="auto"/>
              <w:right w:val="single" w:sz="4" w:space="0" w:color="auto"/>
            </w:tcBorders>
            <w:vAlign w:val="center"/>
            <w:hideMark/>
          </w:tcPr>
          <w:p w14:paraId="58FEE1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w:t>
            </w:r>
          </w:p>
        </w:tc>
        <w:tc>
          <w:tcPr>
            <w:tcW w:w="4248" w:type="dxa"/>
            <w:tcBorders>
              <w:top w:val="single" w:sz="4" w:space="0" w:color="auto"/>
              <w:left w:val="nil"/>
              <w:bottom w:val="single" w:sz="4" w:space="0" w:color="auto"/>
              <w:right w:val="single" w:sz="4" w:space="0" w:color="auto"/>
            </w:tcBorders>
            <w:vAlign w:val="center"/>
            <w:hideMark/>
          </w:tcPr>
          <w:p w14:paraId="4530AE8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 </w:t>
            </w:r>
            <w:r w:rsidRPr="000D75FB">
              <w:rPr>
                <w:rFonts w:ascii="Calibri" w:hAnsi="Calibri" w:cs="Calibri"/>
                <w:sz w:val="18"/>
                <w:szCs w:val="18"/>
                <w:lang w:val="en-US" w:eastAsia="en-US" w:bidi="ar-SA"/>
              </w:rPr>
              <w:t>витая</w:t>
            </w:r>
          </w:p>
        </w:tc>
        <w:tc>
          <w:tcPr>
            <w:tcW w:w="715" w:type="dxa"/>
            <w:tcBorders>
              <w:top w:val="nil"/>
              <w:left w:val="nil"/>
              <w:bottom w:val="single" w:sz="4" w:space="0" w:color="auto"/>
              <w:right w:val="single" w:sz="4" w:space="0" w:color="auto"/>
            </w:tcBorders>
            <w:noWrap/>
            <w:vAlign w:val="bottom"/>
            <w:hideMark/>
          </w:tcPr>
          <w:p w14:paraId="77A4686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nil"/>
              <w:bottom w:val="single" w:sz="4" w:space="0" w:color="auto"/>
              <w:right w:val="single" w:sz="4" w:space="0" w:color="auto"/>
            </w:tcBorders>
            <w:vAlign w:val="bottom"/>
            <w:hideMark/>
          </w:tcPr>
          <w:p w14:paraId="79461E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0.162</w:t>
            </w:r>
          </w:p>
        </w:tc>
        <w:tc>
          <w:tcPr>
            <w:tcW w:w="1167" w:type="dxa"/>
            <w:tcBorders>
              <w:top w:val="nil"/>
              <w:left w:val="nil"/>
              <w:bottom w:val="single" w:sz="4" w:space="0" w:color="auto"/>
              <w:right w:val="single" w:sz="4" w:space="0" w:color="auto"/>
            </w:tcBorders>
            <w:vAlign w:val="bottom"/>
            <w:hideMark/>
          </w:tcPr>
          <w:p w14:paraId="12192B3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6A9CB1F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52,042.50 </w:t>
            </w:r>
          </w:p>
        </w:tc>
        <w:tc>
          <w:tcPr>
            <w:tcW w:w="222" w:type="dxa"/>
            <w:gridSpan w:val="2"/>
            <w:vAlign w:val="center"/>
            <w:hideMark/>
          </w:tcPr>
          <w:p w14:paraId="1864B677" w14:textId="77777777" w:rsidR="000D75FB" w:rsidRPr="000D75FB" w:rsidRDefault="000D75FB" w:rsidP="000D75FB">
            <w:pPr>
              <w:rPr>
                <w:sz w:val="20"/>
                <w:szCs w:val="20"/>
                <w:lang w:val="en-US" w:eastAsia="en-US" w:bidi="ar-SA"/>
              </w:rPr>
            </w:pPr>
          </w:p>
        </w:tc>
      </w:tr>
      <w:tr w:rsidR="000D75FB" w:rsidRPr="000D75FB" w14:paraId="5B5C59C2"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485C05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w:t>
            </w:r>
          </w:p>
        </w:tc>
        <w:tc>
          <w:tcPr>
            <w:tcW w:w="4248" w:type="dxa"/>
            <w:tcBorders>
              <w:top w:val="nil"/>
              <w:left w:val="nil"/>
              <w:bottom w:val="single" w:sz="4" w:space="0" w:color="auto"/>
              <w:right w:val="single" w:sz="4" w:space="0" w:color="auto"/>
            </w:tcBorders>
            <w:vAlign w:val="center"/>
            <w:hideMark/>
          </w:tcPr>
          <w:p w14:paraId="0D470B0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резиновой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пролёте</w:t>
            </w:r>
          </w:p>
        </w:tc>
        <w:tc>
          <w:tcPr>
            <w:tcW w:w="715" w:type="dxa"/>
            <w:tcBorders>
              <w:top w:val="nil"/>
              <w:left w:val="nil"/>
              <w:bottom w:val="nil"/>
              <w:right w:val="nil"/>
            </w:tcBorders>
            <w:noWrap/>
            <w:vAlign w:val="bottom"/>
            <w:hideMark/>
          </w:tcPr>
          <w:p w14:paraId="797E7BC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046088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066130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62451.00</w:t>
            </w:r>
          </w:p>
        </w:tc>
        <w:tc>
          <w:tcPr>
            <w:tcW w:w="1980" w:type="dxa"/>
            <w:tcBorders>
              <w:top w:val="nil"/>
              <w:left w:val="nil"/>
              <w:bottom w:val="single" w:sz="4" w:space="0" w:color="auto"/>
              <w:right w:val="single" w:sz="4" w:space="0" w:color="auto"/>
            </w:tcBorders>
            <w:vAlign w:val="bottom"/>
            <w:hideMark/>
          </w:tcPr>
          <w:p w14:paraId="599FB8B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1,249,020.00 </w:t>
            </w:r>
          </w:p>
        </w:tc>
        <w:tc>
          <w:tcPr>
            <w:tcW w:w="222" w:type="dxa"/>
            <w:gridSpan w:val="2"/>
            <w:vAlign w:val="center"/>
            <w:hideMark/>
          </w:tcPr>
          <w:p w14:paraId="5F7D0CAE" w14:textId="77777777" w:rsidR="000D75FB" w:rsidRPr="000D75FB" w:rsidRDefault="000D75FB" w:rsidP="000D75FB">
            <w:pPr>
              <w:rPr>
                <w:sz w:val="20"/>
                <w:szCs w:val="20"/>
                <w:lang w:val="en-US" w:eastAsia="en-US" w:bidi="ar-SA"/>
              </w:rPr>
            </w:pPr>
          </w:p>
        </w:tc>
      </w:tr>
      <w:tr w:rsidR="000D75FB" w:rsidRPr="000D75FB" w14:paraId="327E3327"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00EC4C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0441BEB4"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2.4 </w:t>
            </w:r>
          </w:p>
        </w:tc>
        <w:tc>
          <w:tcPr>
            <w:tcW w:w="715" w:type="dxa"/>
            <w:tcBorders>
              <w:top w:val="single" w:sz="4" w:space="0" w:color="auto"/>
              <w:left w:val="nil"/>
              <w:bottom w:val="single" w:sz="4" w:space="0" w:color="auto"/>
              <w:right w:val="single" w:sz="4" w:space="0" w:color="auto"/>
            </w:tcBorders>
            <w:vAlign w:val="bottom"/>
            <w:hideMark/>
          </w:tcPr>
          <w:p w14:paraId="693DAE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E4BD41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3E14785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25A1A9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26,311,828.74 </w:t>
            </w:r>
          </w:p>
        </w:tc>
        <w:tc>
          <w:tcPr>
            <w:tcW w:w="222" w:type="dxa"/>
            <w:gridSpan w:val="2"/>
            <w:vAlign w:val="center"/>
            <w:hideMark/>
          </w:tcPr>
          <w:p w14:paraId="45BB0366" w14:textId="77777777" w:rsidR="000D75FB" w:rsidRPr="000D75FB" w:rsidRDefault="000D75FB" w:rsidP="000D75FB">
            <w:pPr>
              <w:rPr>
                <w:sz w:val="20"/>
                <w:szCs w:val="20"/>
                <w:lang w:val="en-US" w:eastAsia="en-US" w:bidi="ar-SA"/>
              </w:rPr>
            </w:pPr>
          </w:p>
        </w:tc>
      </w:tr>
      <w:tr w:rsidR="000D75FB" w:rsidRPr="000D75FB" w14:paraId="3ACA12D3" w14:textId="77777777" w:rsidTr="000D75FB">
        <w:trPr>
          <w:trHeight w:val="30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2E7D2381"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2.5 </w:t>
            </w:r>
            <w:r w:rsidRPr="000D75FB">
              <w:rPr>
                <w:rFonts w:ascii="Calibri" w:hAnsi="Calibri" w:cs="Calibri"/>
                <w:b/>
                <w:bCs/>
                <w:sz w:val="18"/>
                <w:szCs w:val="18"/>
                <w:lang w:val="en-US" w:eastAsia="en-US" w:bidi="ar-SA"/>
              </w:rPr>
              <w:t>Строительство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проезжей</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части</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моста</w:t>
            </w:r>
          </w:p>
        </w:tc>
        <w:tc>
          <w:tcPr>
            <w:tcW w:w="222" w:type="dxa"/>
            <w:gridSpan w:val="2"/>
            <w:vAlign w:val="center"/>
            <w:hideMark/>
          </w:tcPr>
          <w:p w14:paraId="11C7D885" w14:textId="77777777" w:rsidR="000D75FB" w:rsidRPr="000D75FB" w:rsidRDefault="000D75FB" w:rsidP="000D75FB">
            <w:pPr>
              <w:rPr>
                <w:sz w:val="20"/>
                <w:szCs w:val="20"/>
                <w:lang w:val="en-US" w:eastAsia="en-US" w:bidi="ar-SA"/>
              </w:rPr>
            </w:pPr>
          </w:p>
        </w:tc>
      </w:tr>
      <w:tr w:rsidR="000D75FB" w:rsidRPr="000D75FB" w14:paraId="265A2A0B" w14:textId="77777777" w:rsidTr="000D75FB">
        <w:trPr>
          <w:gridAfter w:val="1"/>
          <w:wAfter w:w="8" w:type="dxa"/>
          <w:trHeight w:val="855"/>
        </w:trPr>
        <w:tc>
          <w:tcPr>
            <w:tcW w:w="517" w:type="dxa"/>
            <w:tcBorders>
              <w:top w:val="nil"/>
              <w:left w:val="single" w:sz="4" w:space="0" w:color="auto"/>
              <w:bottom w:val="single" w:sz="4" w:space="0" w:color="auto"/>
              <w:right w:val="single" w:sz="4" w:space="0" w:color="auto"/>
            </w:tcBorders>
            <w:vAlign w:val="center"/>
            <w:hideMark/>
          </w:tcPr>
          <w:p w14:paraId="7540FE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w:t>
            </w:r>
          </w:p>
        </w:tc>
        <w:tc>
          <w:tcPr>
            <w:tcW w:w="4248" w:type="dxa"/>
            <w:tcBorders>
              <w:top w:val="nil"/>
              <w:left w:val="nil"/>
              <w:bottom w:val="single" w:sz="4" w:space="0" w:color="auto"/>
              <w:right w:val="single" w:sz="4" w:space="0" w:color="auto"/>
            </w:tcBorders>
            <w:vAlign w:val="center"/>
            <w:hideMark/>
          </w:tcPr>
          <w:p w14:paraId="596E346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цементно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выравнивающего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средней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35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73DE31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2E25CD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202.000</w:t>
            </w:r>
          </w:p>
        </w:tc>
        <w:tc>
          <w:tcPr>
            <w:tcW w:w="1167" w:type="dxa"/>
            <w:tcBorders>
              <w:top w:val="nil"/>
              <w:left w:val="nil"/>
              <w:bottom w:val="single" w:sz="4" w:space="0" w:color="auto"/>
              <w:right w:val="single" w:sz="4" w:space="0" w:color="auto"/>
            </w:tcBorders>
            <w:vAlign w:val="bottom"/>
            <w:hideMark/>
          </w:tcPr>
          <w:p w14:paraId="7B3A9B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1426.00</w:t>
            </w:r>
          </w:p>
        </w:tc>
        <w:tc>
          <w:tcPr>
            <w:tcW w:w="1980" w:type="dxa"/>
            <w:tcBorders>
              <w:top w:val="nil"/>
              <w:left w:val="nil"/>
              <w:bottom w:val="single" w:sz="4" w:space="0" w:color="auto"/>
              <w:right w:val="single" w:sz="4" w:space="0" w:color="auto"/>
            </w:tcBorders>
            <w:vAlign w:val="bottom"/>
            <w:hideMark/>
          </w:tcPr>
          <w:p w14:paraId="12776E7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288,052.00 </w:t>
            </w:r>
          </w:p>
        </w:tc>
        <w:tc>
          <w:tcPr>
            <w:tcW w:w="222" w:type="dxa"/>
            <w:gridSpan w:val="2"/>
            <w:vAlign w:val="center"/>
            <w:hideMark/>
          </w:tcPr>
          <w:p w14:paraId="0AD4F225" w14:textId="77777777" w:rsidR="000D75FB" w:rsidRPr="000D75FB" w:rsidRDefault="000D75FB" w:rsidP="000D75FB">
            <w:pPr>
              <w:rPr>
                <w:sz w:val="20"/>
                <w:szCs w:val="20"/>
                <w:lang w:val="en-US" w:eastAsia="en-US" w:bidi="ar-SA"/>
              </w:rPr>
            </w:pPr>
          </w:p>
        </w:tc>
      </w:tr>
      <w:tr w:rsidR="000D75FB" w:rsidRPr="000D75FB" w14:paraId="4201DF97"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6C0BAF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w:t>
            </w:r>
          </w:p>
        </w:tc>
        <w:tc>
          <w:tcPr>
            <w:tcW w:w="4248" w:type="dxa"/>
            <w:tcBorders>
              <w:top w:val="nil"/>
              <w:left w:val="nil"/>
              <w:bottom w:val="single" w:sz="4" w:space="0" w:color="auto"/>
              <w:right w:val="single" w:sz="4" w:space="0" w:color="auto"/>
            </w:tcBorders>
            <w:vAlign w:val="center"/>
            <w:hideMark/>
          </w:tcPr>
          <w:p w14:paraId="174960C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горячим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мастичным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покрытием</w:t>
            </w:r>
          </w:p>
        </w:tc>
        <w:tc>
          <w:tcPr>
            <w:tcW w:w="715" w:type="dxa"/>
            <w:tcBorders>
              <w:top w:val="nil"/>
              <w:left w:val="nil"/>
              <w:bottom w:val="single" w:sz="4" w:space="0" w:color="auto"/>
              <w:right w:val="single" w:sz="4" w:space="0" w:color="auto"/>
            </w:tcBorders>
            <w:vAlign w:val="bottom"/>
            <w:hideMark/>
          </w:tcPr>
          <w:p w14:paraId="751153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4B2E2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202.000</w:t>
            </w:r>
          </w:p>
        </w:tc>
        <w:tc>
          <w:tcPr>
            <w:tcW w:w="1167" w:type="dxa"/>
            <w:tcBorders>
              <w:top w:val="nil"/>
              <w:left w:val="nil"/>
              <w:bottom w:val="single" w:sz="4" w:space="0" w:color="auto"/>
              <w:right w:val="single" w:sz="4" w:space="0" w:color="auto"/>
            </w:tcBorders>
            <w:vAlign w:val="bottom"/>
            <w:hideMark/>
          </w:tcPr>
          <w:p w14:paraId="4D9856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1092.00</w:t>
            </w:r>
          </w:p>
        </w:tc>
        <w:tc>
          <w:tcPr>
            <w:tcW w:w="1980" w:type="dxa"/>
            <w:tcBorders>
              <w:top w:val="nil"/>
              <w:left w:val="nil"/>
              <w:bottom w:val="single" w:sz="4" w:space="0" w:color="auto"/>
              <w:right w:val="single" w:sz="4" w:space="0" w:color="auto"/>
            </w:tcBorders>
            <w:vAlign w:val="bottom"/>
            <w:hideMark/>
          </w:tcPr>
          <w:p w14:paraId="6833F94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220,584.00 </w:t>
            </w:r>
          </w:p>
        </w:tc>
        <w:tc>
          <w:tcPr>
            <w:tcW w:w="222" w:type="dxa"/>
            <w:gridSpan w:val="2"/>
            <w:vAlign w:val="center"/>
            <w:hideMark/>
          </w:tcPr>
          <w:p w14:paraId="2CEE0350" w14:textId="77777777" w:rsidR="000D75FB" w:rsidRPr="000D75FB" w:rsidRDefault="000D75FB" w:rsidP="000D75FB">
            <w:pPr>
              <w:rPr>
                <w:sz w:val="20"/>
                <w:szCs w:val="20"/>
                <w:lang w:val="en-US" w:eastAsia="en-US" w:bidi="ar-SA"/>
              </w:rPr>
            </w:pPr>
          </w:p>
        </w:tc>
      </w:tr>
      <w:tr w:rsidR="000D75FB" w:rsidRPr="000D75FB" w14:paraId="12FBD752"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5CEB81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w:t>
            </w:r>
          </w:p>
        </w:tc>
        <w:tc>
          <w:tcPr>
            <w:tcW w:w="4248" w:type="dxa"/>
            <w:tcBorders>
              <w:top w:val="nil"/>
              <w:left w:val="nil"/>
              <w:bottom w:val="nil"/>
              <w:right w:val="single" w:sz="4" w:space="0" w:color="auto"/>
            </w:tcBorders>
            <w:vAlign w:val="center"/>
            <w:hideMark/>
          </w:tcPr>
          <w:p w14:paraId="51CBE12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слоёв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рубероида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узле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w:t>
            </w:r>
          </w:p>
        </w:tc>
        <w:tc>
          <w:tcPr>
            <w:tcW w:w="715" w:type="dxa"/>
            <w:tcBorders>
              <w:top w:val="nil"/>
              <w:left w:val="nil"/>
              <w:bottom w:val="single" w:sz="4" w:space="0" w:color="auto"/>
              <w:right w:val="single" w:sz="4" w:space="0" w:color="auto"/>
            </w:tcBorders>
            <w:vAlign w:val="bottom"/>
            <w:hideMark/>
          </w:tcPr>
          <w:p w14:paraId="158882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30FEC9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202.000</w:t>
            </w:r>
          </w:p>
        </w:tc>
        <w:tc>
          <w:tcPr>
            <w:tcW w:w="1167" w:type="dxa"/>
            <w:tcBorders>
              <w:top w:val="nil"/>
              <w:left w:val="nil"/>
              <w:bottom w:val="single" w:sz="4" w:space="0" w:color="auto"/>
              <w:right w:val="single" w:sz="4" w:space="0" w:color="auto"/>
            </w:tcBorders>
            <w:vAlign w:val="bottom"/>
            <w:hideMark/>
          </w:tcPr>
          <w:p w14:paraId="3990EC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9560.00</w:t>
            </w:r>
          </w:p>
        </w:tc>
        <w:tc>
          <w:tcPr>
            <w:tcW w:w="1980" w:type="dxa"/>
            <w:tcBorders>
              <w:top w:val="nil"/>
              <w:left w:val="nil"/>
              <w:bottom w:val="single" w:sz="4" w:space="0" w:color="auto"/>
              <w:right w:val="single" w:sz="4" w:space="0" w:color="auto"/>
            </w:tcBorders>
            <w:vAlign w:val="bottom"/>
            <w:hideMark/>
          </w:tcPr>
          <w:p w14:paraId="07D696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1,931,120.00 </w:t>
            </w:r>
          </w:p>
        </w:tc>
        <w:tc>
          <w:tcPr>
            <w:tcW w:w="222" w:type="dxa"/>
            <w:gridSpan w:val="2"/>
            <w:vAlign w:val="center"/>
            <w:hideMark/>
          </w:tcPr>
          <w:p w14:paraId="4E50F60B" w14:textId="77777777" w:rsidR="000D75FB" w:rsidRPr="000D75FB" w:rsidRDefault="000D75FB" w:rsidP="000D75FB">
            <w:pPr>
              <w:rPr>
                <w:sz w:val="20"/>
                <w:szCs w:val="20"/>
                <w:lang w:val="en-US" w:eastAsia="en-US" w:bidi="ar-SA"/>
              </w:rPr>
            </w:pPr>
          </w:p>
        </w:tc>
      </w:tr>
      <w:tr w:rsidR="000D75FB" w:rsidRPr="000D75FB" w14:paraId="11B8297E"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628017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85</w:t>
            </w:r>
          </w:p>
        </w:tc>
        <w:tc>
          <w:tcPr>
            <w:tcW w:w="4248" w:type="dxa"/>
            <w:tcBorders>
              <w:top w:val="single" w:sz="4" w:space="0" w:color="auto"/>
              <w:left w:val="nil"/>
              <w:bottom w:val="single" w:sz="4" w:space="0" w:color="auto"/>
              <w:right w:val="single" w:sz="4" w:space="0" w:color="auto"/>
            </w:tcBorders>
            <w:vAlign w:val="center"/>
            <w:hideMark/>
          </w:tcPr>
          <w:p w14:paraId="6718BB6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защитного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гидроизоляции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армированного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водопроницаемого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средней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см</w:t>
            </w:r>
          </w:p>
        </w:tc>
        <w:tc>
          <w:tcPr>
            <w:tcW w:w="715" w:type="dxa"/>
            <w:tcBorders>
              <w:top w:val="nil"/>
              <w:left w:val="nil"/>
              <w:bottom w:val="single" w:sz="4" w:space="0" w:color="auto"/>
              <w:right w:val="single" w:sz="4" w:space="0" w:color="auto"/>
            </w:tcBorders>
            <w:vAlign w:val="bottom"/>
            <w:hideMark/>
          </w:tcPr>
          <w:p w14:paraId="3ADA7F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6B4C53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19.200</w:t>
            </w:r>
          </w:p>
        </w:tc>
        <w:tc>
          <w:tcPr>
            <w:tcW w:w="1167" w:type="dxa"/>
            <w:tcBorders>
              <w:top w:val="nil"/>
              <w:left w:val="nil"/>
              <w:bottom w:val="single" w:sz="4" w:space="0" w:color="auto"/>
              <w:right w:val="single" w:sz="4" w:space="0" w:color="auto"/>
            </w:tcBorders>
            <w:vAlign w:val="bottom"/>
            <w:hideMark/>
          </w:tcPr>
          <w:p w14:paraId="6A24BF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40310.00</w:t>
            </w:r>
          </w:p>
        </w:tc>
        <w:tc>
          <w:tcPr>
            <w:tcW w:w="1980" w:type="dxa"/>
            <w:tcBorders>
              <w:top w:val="nil"/>
              <w:left w:val="nil"/>
              <w:bottom w:val="single" w:sz="4" w:space="0" w:color="auto"/>
              <w:right w:val="single" w:sz="4" w:space="0" w:color="auto"/>
            </w:tcBorders>
            <w:vAlign w:val="bottom"/>
            <w:hideMark/>
          </w:tcPr>
          <w:p w14:paraId="1ECA44C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773,952.00 </w:t>
            </w:r>
          </w:p>
        </w:tc>
        <w:tc>
          <w:tcPr>
            <w:tcW w:w="222" w:type="dxa"/>
            <w:gridSpan w:val="2"/>
            <w:vAlign w:val="center"/>
            <w:hideMark/>
          </w:tcPr>
          <w:p w14:paraId="50BD8585" w14:textId="77777777" w:rsidR="000D75FB" w:rsidRPr="000D75FB" w:rsidRDefault="000D75FB" w:rsidP="000D75FB">
            <w:pPr>
              <w:rPr>
                <w:sz w:val="20"/>
                <w:szCs w:val="20"/>
                <w:lang w:val="en-US" w:eastAsia="en-US" w:bidi="ar-SA"/>
              </w:rPr>
            </w:pPr>
          </w:p>
        </w:tc>
      </w:tr>
      <w:tr w:rsidR="000D75FB" w:rsidRPr="000D75FB" w14:paraId="415C56B6"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611C89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w:t>
            </w:r>
          </w:p>
        </w:tc>
        <w:tc>
          <w:tcPr>
            <w:tcW w:w="4248" w:type="dxa"/>
            <w:tcBorders>
              <w:top w:val="nil"/>
              <w:left w:val="nil"/>
              <w:bottom w:val="single" w:sz="4" w:space="0" w:color="auto"/>
              <w:right w:val="single" w:sz="4" w:space="0" w:color="auto"/>
            </w:tcBorders>
            <w:vAlign w:val="center"/>
            <w:hideMark/>
          </w:tcPr>
          <w:p w14:paraId="1EC1017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Арматурная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сетка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ячейками</w:t>
            </w:r>
            <w:r w:rsidRPr="000D75FB">
              <w:rPr>
                <w:rFonts w:ascii="Arial Armenian" w:hAnsi="Arial Armenian" w:cs="Arial"/>
                <w:sz w:val="18"/>
                <w:szCs w:val="18"/>
                <w:lang w:eastAsia="en-US" w:bidi="ar-SA"/>
              </w:rPr>
              <w:t xml:space="preserve"> 100</w:t>
            </w:r>
            <w:r w:rsidRPr="000D75FB">
              <w:rPr>
                <w:rFonts w:ascii="Arial Armenian" w:hAnsi="Arial Armenian" w:cs="Arial Armenian"/>
                <w:sz w:val="18"/>
                <w:szCs w:val="18"/>
                <w:lang w:eastAsia="en-US" w:bidi="ar-SA"/>
              </w:rPr>
              <w:t>×</w:t>
            </w:r>
            <w:r w:rsidRPr="000D75FB">
              <w:rPr>
                <w:rFonts w:ascii="Arial Armenian" w:hAnsi="Arial Armenian" w:cs="Arial"/>
                <w:sz w:val="18"/>
                <w:szCs w:val="18"/>
                <w:lang w:eastAsia="en-US" w:bidi="ar-SA"/>
              </w:rPr>
              <w:t xml:space="preserve">100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Arial Armenian" w:hAnsi="Arial Armenian" w:cs="Arial Armenian"/>
                <w:sz w:val="18"/>
                <w:szCs w:val="18"/>
                <w:lang w:eastAsia="en-US" w:bidi="ar-SA"/>
              </w:rPr>
              <w:t>Ø</w:t>
            </w:r>
            <w:r w:rsidRPr="000D75FB">
              <w:rPr>
                <w:rFonts w:ascii="Arial Armenian" w:hAnsi="Arial Armenian" w:cs="Arial"/>
                <w:sz w:val="18"/>
                <w:szCs w:val="18"/>
                <w:lang w:eastAsia="en-US" w:bidi="ar-SA"/>
              </w:rPr>
              <w:t xml:space="preserve">5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арматура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-1</w:t>
            </w:r>
          </w:p>
        </w:tc>
        <w:tc>
          <w:tcPr>
            <w:tcW w:w="715" w:type="dxa"/>
            <w:tcBorders>
              <w:top w:val="nil"/>
              <w:left w:val="nil"/>
              <w:bottom w:val="nil"/>
              <w:right w:val="nil"/>
            </w:tcBorders>
            <w:noWrap/>
            <w:vAlign w:val="bottom"/>
            <w:hideMark/>
          </w:tcPr>
          <w:p w14:paraId="6D61459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7B756C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0.670</w:t>
            </w:r>
          </w:p>
        </w:tc>
        <w:tc>
          <w:tcPr>
            <w:tcW w:w="1167" w:type="dxa"/>
            <w:tcBorders>
              <w:top w:val="nil"/>
              <w:left w:val="nil"/>
              <w:bottom w:val="single" w:sz="4" w:space="0" w:color="auto"/>
              <w:right w:val="single" w:sz="4" w:space="0" w:color="auto"/>
            </w:tcBorders>
            <w:vAlign w:val="bottom"/>
            <w:hideMark/>
          </w:tcPr>
          <w:p w14:paraId="5F8998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611018.00</w:t>
            </w:r>
          </w:p>
        </w:tc>
        <w:tc>
          <w:tcPr>
            <w:tcW w:w="1980" w:type="dxa"/>
            <w:tcBorders>
              <w:top w:val="nil"/>
              <w:left w:val="nil"/>
              <w:bottom w:val="single" w:sz="4" w:space="0" w:color="auto"/>
              <w:right w:val="single" w:sz="4" w:space="0" w:color="auto"/>
            </w:tcBorders>
            <w:vAlign w:val="bottom"/>
            <w:hideMark/>
          </w:tcPr>
          <w:p w14:paraId="3CB47EB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409,382.06 </w:t>
            </w:r>
          </w:p>
        </w:tc>
        <w:tc>
          <w:tcPr>
            <w:tcW w:w="222" w:type="dxa"/>
            <w:gridSpan w:val="2"/>
            <w:vAlign w:val="center"/>
            <w:hideMark/>
          </w:tcPr>
          <w:p w14:paraId="736D40D0" w14:textId="77777777" w:rsidR="000D75FB" w:rsidRPr="000D75FB" w:rsidRDefault="000D75FB" w:rsidP="000D75FB">
            <w:pPr>
              <w:rPr>
                <w:sz w:val="20"/>
                <w:szCs w:val="20"/>
                <w:lang w:val="en-US" w:eastAsia="en-US" w:bidi="ar-SA"/>
              </w:rPr>
            </w:pPr>
          </w:p>
        </w:tc>
      </w:tr>
      <w:tr w:rsidR="000D75FB" w:rsidRPr="000D75FB" w14:paraId="0F630759"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0E7754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w:t>
            </w:r>
          </w:p>
        </w:tc>
        <w:tc>
          <w:tcPr>
            <w:tcW w:w="4248" w:type="dxa"/>
            <w:tcBorders>
              <w:top w:val="nil"/>
              <w:left w:val="nil"/>
              <w:bottom w:val="single" w:sz="4" w:space="0" w:color="auto"/>
              <w:right w:val="single" w:sz="4" w:space="0" w:color="auto"/>
            </w:tcBorders>
            <w:vAlign w:val="center"/>
            <w:hideMark/>
          </w:tcPr>
          <w:p w14:paraId="12EC623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крупнозернистого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асфальтобетонного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H=5 </w:t>
            </w:r>
            <w:r w:rsidRPr="000D75FB">
              <w:rPr>
                <w:rFonts w:ascii="Calibri" w:hAnsi="Calibri" w:cs="Calibri"/>
                <w:sz w:val="18"/>
                <w:szCs w:val="18"/>
                <w:lang w:val="en-US" w:eastAsia="en-US" w:bidi="ar-SA"/>
              </w:rPr>
              <w:t>см</w:t>
            </w:r>
          </w:p>
        </w:tc>
        <w:tc>
          <w:tcPr>
            <w:tcW w:w="715" w:type="dxa"/>
            <w:tcBorders>
              <w:top w:val="single" w:sz="4" w:space="0" w:color="auto"/>
              <w:left w:val="nil"/>
              <w:bottom w:val="single" w:sz="4" w:space="0" w:color="auto"/>
              <w:right w:val="single" w:sz="4" w:space="0" w:color="auto"/>
            </w:tcBorders>
            <w:vAlign w:val="bottom"/>
            <w:hideMark/>
          </w:tcPr>
          <w:p w14:paraId="118141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26B05F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501.000</w:t>
            </w:r>
          </w:p>
        </w:tc>
        <w:tc>
          <w:tcPr>
            <w:tcW w:w="1167" w:type="dxa"/>
            <w:tcBorders>
              <w:top w:val="nil"/>
              <w:left w:val="nil"/>
              <w:bottom w:val="single" w:sz="4" w:space="0" w:color="auto"/>
              <w:right w:val="single" w:sz="4" w:space="0" w:color="auto"/>
            </w:tcBorders>
            <w:vAlign w:val="bottom"/>
            <w:hideMark/>
          </w:tcPr>
          <w:p w14:paraId="5749E7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4652.00</w:t>
            </w:r>
          </w:p>
        </w:tc>
        <w:tc>
          <w:tcPr>
            <w:tcW w:w="1980" w:type="dxa"/>
            <w:tcBorders>
              <w:top w:val="nil"/>
              <w:left w:val="nil"/>
              <w:bottom w:val="single" w:sz="4" w:space="0" w:color="auto"/>
              <w:right w:val="single" w:sz="4" w:space="0" w:color="auto"/>
            </w:tcBorders>
            <w:vAlign w:val="bottom"/>
            <w:hideMark/>
          </w:tcPr>
          <w:p w14:paraId="494268C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2,330,652.00 </w:t>
            </w:r>
          </w:p>
        </w:tc>
        <w:tc>
          <w:tcPr>
            <w:tcW w:w="222" w:type="dxa"/>
            <w:gridSpan w:val="2"/>
            <w:vAlign w:val="center"/>
            <w:hideMark/>
          </w:tcPr>
          <w:p w14:paraId="13BB3167" w14:textId="77777777" w:rsidR="000D75FB" w:rsidRPr="000D75FB" w:rsidRDefault="000D75FB" w:rsidP="000D75FB">
            <w:pPr>
              <w:rPr>
                <w:sz w:val="20"/>
                <w:szCs w:val="20"/>
                <w:lang w:val="en-US" w:eastAsia="en-US" w:bidi="ar-SA"/>
              </w:rPr>
            </w:pPr>
          </w:p>
        </w:tc>
      </w:tr>
      <w:tr w:rsidR="000D75FB" w:rsidRPr="000D75FB" w14:paraId="0306B95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51DAD6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w:t>
            </w:r>
          </w:p>
        </w:tc>
        <w:tc>
          <w:tcPr>
            <w:tcW w:w="4248" w:type="dxa"/>
            <w:tcBorders>
              <w:top w:val="nil"/>
              <w:left w:val="nil"/>
              <w:bottom w:val="single" w:sz="4" w:space="0" w:color="auto"/>
              <w:right w:val="single" w:sz="4" w:space="0" w:color="auto"/>
            </w:tcBorders>
            <w:vAlign w:val="center"/>
            <w:hideMark/>
          </w:tcPr>
          <w:p w14:paraId="3E91707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мелкозернистого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асфальтобетонного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H=4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6C93E2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0669E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501.000</w:t>
            </w:r>
          </w:p>
        </w:tc>
        <w:tc>
          <w:tcPr>
            <w:tcW w:w="1167" w:type="dxa"/>
            <w:tcBorders>
              <w:top w:val="nil"/>
              <w:left w:val="nil"/>
              <w:bottom w:val="single" w:sz="4" w:space="0" w:color="auto"/>
              <w:right w:val="single" w:sz="4" w:space="0" w:color="auto"/>
            </w:tcBorders>
            <w:vAlign w:val="bottom"/>
            <w:hideMark/>
          </w:tcPr>
          <w:p w14:paraId="7BCE05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4151.00</w:t>
            </w:r>
          </w:p>
        </w:tc>
        <w:tc>
          <w:tcPr>
            <w:tcW w:w="1980" w:type="dxa"/>
            <w:tcBorders>
              <w:top w:val="nil"/>
              <w:left w:val="nil"/>
              <w:bottom w:val="single" w:sz="4" w:space="0" w:color="auto"/>
              <w:right w:val="single" w:sz="4" w:space="0" w:color="auto"/>
            </w:tcBorders>
            <w:vAlign w:val="bottom"/>
            <w:hideMark/>
          </w:tcPr>
          <w:p w14:paraId="29BE75F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2,079,651.00 </w:t>
            </w:r>
          </w:p>
        </w:tc>
        <w:tc>
          <w:tcPr>
            <w:tcW w:w="222" w:type="dxa"/>
            <w:gridSpan w:val="2"/>
            <w:vAlign w:val="center"/>
            <w:hideMark/>
          </w:tcPr>
          <w:p w14:paraId="0AC00183" w14:textId="77777777" w:rsidR="000D75FB" w:rsidRPr="000D75FB" w:rsidRDefault="000D75FB" w:rsidP="000D75FB">
            <w:pPr>
              <w:rPr>
                <w:sz w:val="20"/>
                <w:szCs w:val="20"/>
                <w:lang w:val="en-US" w:eastAsia="en-US" w:bidi="ar-SA"/>
              </w:rPr>
            </w:pPr>
          </w:p>
        </w:tc>
      </w:tr>
      <w:tr w:rsidR="000D75FB" w:rsidRPr="000D75FB" w14:paraId="0389B7FD"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3400DB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89</w:t>
            </w:r>
          </w:p>
        </w:tc>
        <w:tc>
          <w:tcPr>
            <w:tcW w:w="4248" w:type="dxa"/>
            <w:tcBorders>
              <w:top w:val="nil"/>
              <w:left w:val="nil"/>
              <w:bottom w:val="single" w:sz="4" w:space="0" w:color="auto"/>
              <w:right w:val="single" w:sz="4" w:space="0" w:color="auto"/>
            </w:tcBorders>
            <w:vAlign w:val="center"/>
            <w:hideMark/>
          </w:tcPr>
          <w:p w14:paraId="1FEA089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деформационных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швов</w:t>
            </w:r>
          </w:p>
        </w:tc>
        <w:tc>
          <w:tcPr>
            <w:tcW w:w="715" w:type="dxa"/>
            <w:tcBorders>
              <w:top w:val="nil"/>
              <w:left w:val="nil"/>
              <w:bottom w:val="nil"/>
              <w:right w:val="nil"/>
            </w:tcBorders>
            <w:noWrap/>
            <w:vAlign w:val="bottom"/>
            <w:hideMark/>
          </w:tcPr>
          <w:p w14:paraId="7059789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37498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0.422</w:t>
            </w:r>
          </w:p>
        </w:tc>
        <w:tc>
          <w:tcPr>
            <w:tcW w:w="1167" w:type="dxa"/>
            <w:tcBorders>
              <w:top w:val="nil"/>
              <w:left w:val="nil"/>
              <w:bottom w:val="single" w:sz="4" w:space="0" w:color="auto"/>
              <w:right w:val="single" w:sz="4" w:space="0" w:color="auto"/>
            </w:tcBorders>
            <w:vAlign w:val="bottom"/>
            <w:hideMark/>
          </w:tcPr>
          <w:p w14:paraId="1B11A12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509490.00</w:t>
            </w:r>
          </w:p>
        </w:tc>
        <w:tc>
          <w:tcPr>
            <w:tcW w:w="1980" w:type="dxa"/>
            <w:tcBorders>
              <w:top w:val="nil"/>
              <w:left w:val="nil"/>
              <w:bottom w:val="single" w:sz="4" w:space="0" w:color="auto"/>
              <w:right w:val="single" w:sz="4" w:space="0" w:color="auto"/>
            </w:tcBorders>
            <w:vAlign w:val="bottom"/>
            <w:hideMark/>
          </w:tcPr>
          <w:p w14:paraId="0E6119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215,004.78 </w:t>
            </w:r>
          </w:p>
        </w:tc>
        <w:tc>
          <w:tcPr>
            <w:tcW w:w="222" w:type="dxa"/>
            <w:gridSpan w:val="2"/>
            <w:vAlign w:val="center"/>
            <w:hideMark/>
          </w:tcPr>
          <w:p w14:paraId="3E093D84" w14:textId="77777777" w:rsidR="000D75FB" w:rsidRPr="000D75FB" w:rsidRDefault="000D75FB" w:rsidP="000D75FB">
            <w:pPr>
              <w:rPr>
                <w:sz w:val="20"/>
                <w:szCs w:val="20"/>
                <w:lang w:val="en-US" w:eastAsia="en-US" w:bidi="ar-SA"/>
              </w:rPr>
            </w:pPr>
          </w:p>
        </w:tc>
      </w:tr>
      <w:tr w:rsidR="000D75FB" w:rsidRPr="000D75FB" w14:paraId="27396E6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5641F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w:t>
            </w:r>
          </w:p>
        </w:tc>
        <w:tc>
          <w:tcPr>
            <w:tcW w:w="4248" w:type="dxa"/>
            <w:tcBorders>
              <w:top w:val="nil"/>
              <w:left w:val="nil"/>
              <w:bottom w:val="single" w:sz="4" w:space="0" w:color="auto"/>
              <w:right w:val="single" w:sz="4" w:space="0" w:color="auto"/>
            </w:tcBorders>
            <w:vAlign w:val="center"/>
            <w:hideMark/>
          </w:tcPr>
          <w:p w14:paraId="7D27D2B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2-</w:t>
            </w:r>
            <w:r w:rsidRPr="000D75FB">
              <w:rPr>
                <w:rFonts w:ascii="Calibri" w:hAnsi="Calibri" w:cs="Calibri"/>
                <w:sz w:val="18"/>
                <w:szCs w:val="18"/>
                <w:lang w:val="en-US" w:eastAsia="en-US" w:bidi="ar-SA"/>
              </w:rPr>
              <w:t>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изогаммы</w:t>
            </w:r>
          </w:p>
        </w:tc>
        <w:tc>
          <w:tcPr>
            <w:tcW w:w="715" w:type="dxa"/>
            <w:tcBorders>
              <w:top w:val="single" w:sz="4" w:space="0" w:color="auto"/>
              <w:left w:val="nil"/>
              <w:bottom w:val="single" w:sz="4" w:space="0" w:color="auto"/>
              <w:right w:val="single" w:sz="4" w:space="0" w:color="auto"/>
            </w:tcBorders>
            <w:vAlign w:val="bottom"/>
            <w:hideMark/>
          </w:tcPr>
          <w:p w14:paraId="7BCB26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B9761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202.500</w:t>
            </w:r>
          </w:p>
        </w:tc>
        <w:tc>
          <w:tcPr>
            <w:tcW w:w="1167" w:type="dxa"/>
            <w:tcBorders>
              <w:top w:val="nil"/>
              <w:left w:val="nil"/>
              <w:bottom w:val="single" w:sz="4" w:space="0" w:color="auto"/>
              <w:right w:val="single" w:sz="4" w:space="0" w:color="auto"/>
            </w:tcBorders>
            <w:vAlign w:val="bottom"/>
            <w:hideMark/>
          </w:tcPr>
          <w:p w14:paraId="39930D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3174.00</w:t>
            </w:r>
          </w:p>
        </w:tc>
        <w:tc>
          <w:tcPr>
            <w:tcW w:w="1980" w:type="dxa"/>
            <w:tcBorders>
              <w:top w:val="nil"/>
              <w:left w:val="nil"/>
              <w:bottom w:val="single" w:sz="4" w:space="0" w:color="auto"/>
              <w:right w:val="single" w:sz="4" w:space="0" w:color="auto"/>
            </w:tcBorders>
            <w:vAlign w:val="bottom"/>
            <w:hideMark/>
          </w:tcPr>
          <w:p w14:paraId="5974A91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642,735.00 </w:t>
            </w:r>
          </w:p>
        </w:tc>
        <w:tc>
          <w:tcPr>
            <w:tcW w:w="222" w:type="dxa"/>
            <w:gridSpan w:val="2"/>
            <w:vAlign w:val="center"/>
            <w:hideMark/>
          </w:tcPr>
          <w:p w14:paraId="6B86A373" w14:textId="77777777" w:rsidR="000D75FB" w:rsidRPr="000D75FB" w:rsidRDefault="000D75FB" w:rsidP="000D75FB">
            <w:pPr>
              <w:rPr>
                <w:sz w:val="20"/>
                <w:szCs w:val="20"/>
                <w:lang w:val="en-US" w:eastAsia="en-US" w:bidi="ar-SA"/>
              </w:rPr>
            </w:pPr>
          </w:p>
        </w:tc>
      </w:tr>
      <w:tr w:rsidR="000D75FB" w:rsidRPr="000D75FB" w14:paraId="3F104BD4"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614D80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91</w:t>
            </w:r>
          </w:p>
        </w:tc>
        <w:tc>
          <w:tcPr>
            <w:tcW w:w="4248" w:type="dxa"/>
            <w:tcBorders>
              <w:top w:val="nil"/>
              <w:left w:val="nil"/>
              <w:bottom w:val="single" w:sz="4" w:space="0" w:color="auto"/>
              <w:right w:val="single" w:sz="4" w:space="0" w:color="auto"/>
            </w:tcBorders>
            <w:vAlign w:val="center"/>
            <w:hideMark/>
          </w:tcPr>
          <w:p w14:paraId="7556A75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ячейками</w:t>
            </w:r>
            <w:r w:rsidRPr="000D75FB">
              <w:rPr>
                <w:rFonts w:ascii="Arial Armenian" w:hAnsi="Arial Armenian" w:cs="Arial"/>
                <w:sz w:val="18"/>
                <w:szCs w:val="18"/>
                <w:lang w:val="en-US" w:eastAsia="en-US" w:bidi="ar-SA"/>
              </w:rPr>
              <w:t xml:space="preserve"> 100</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100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B-1</w:t>
            </w:r>
          </w:p>
        </w:tc>
        <w:tc>
          <w:tcPr>
            <w:tcW w:w="715" w:type="dxa"/>
            <w:tcBorders>
              <w:top w:val="nil"/>
              <w:left w:val="nil"/>
              <w:bottom w:val="nil"/>
              <w:right w:val="nil"/>
            </w:tcBorders>
            <w:noWrap/>
            <w:vAlign w:val="bottom"/>
            <w:hideMark/>
          </w:tcPr>
          <w:p w14:paraId="185F49E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AA379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0.145</w:t>
            </w:r>
          </w:p>
        </w:tc>
        <w:tc>
          <w:tcPr>
            <w:tcW w:w="1167" w:type="dxa"/>
            <w:tcBorders>
              <w:top w:val="nil"/>
              <w:left w:val="nil"/>
              <w:bottom w:val="single" w:sz="4" w:space="0" w:color="auto"/>
              <w:right w:val="single" w:sz="4" w:space="0" w:color="auto"/>
            </w:tcBorders>
            <w:vAlign w:val="bottom"/>
            <w:hideMark/>
          </w:tcPr>
          <w:p w14:paraId="0C7C58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611018.00</w:t>
            </w:r>
          </w:p>
        </w:tc>
        <w:tc>
          <w:tcPr>
            <w:tcW w:w="1980" w:type="dxa"/>
            <w:tcBorders>
              <w:top w:val="nil"/>
              <w:left w:val="nil"/>
              <w:bottom w:val="single" w:sz="4" w:space="0" w:color="auto"/>
              <w:right w:val="single" w:sz="4" w:space="0" w:color="auto"/>
            </w:tcBorders>
            <w:vAlign w:val="bottom"/>
            <w:hideMark/>
          </w:tcPr>
          <w:p w14:paraId="1963590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88,597.61 </w:t>
            </w:r>
          </w:p>
        </w:tc>
        <w:tc>
          <w:tcPr>
            <w:tcW w:w="222" w:type="dxa"/>
            <w:gridSpan w:val="2"/>
            <w:vAlign w:val="center"/>
            <w:hideMark/>
          </w:tcPr>
          <w:p w14:paraId="135BAD33" w14:textId="77777777" w:rsidR="000D75FB" w:rsidRPr="000D75FB" w:rsidRDefault="000D75FB" w:rsidP="000D75FB">
            <w:pPr>
              <w:rPr>
                <w:sz w:val="20"/>
                <w:szCs w:val="20"/>
                <w:lang w:val="en-US" w:eastAsia="en-US" w:bidi="ar-SA"/>
              </w:rPr>
            </w:pPr>
          </w:p>
        </w:tc>
      </w:tr>
      <w:tr w:rsidR="000D75FB" w:rsidRPr="000D75FB" w14:paraId="433B0C95"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6F39D6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w:t>
            </w:r>
          </w:p>
        </w:tc>
        <w:tc>
          <w:tcPr>
            <w:tcW w:w="4248" w:type="dxa"/>
            <w:tcBorders>
              <w:top w:val="nil"/>
              <w:left w:val="nil"/>
              <w:bottom w:val="single" w:sz="4" w:space="0" w:color="auto"/>
              <w:right w:val="single" w:sz="4" w:space="0" w:color="auto"/>
            </w:tcBorders>
            <w:vAlign w:val="center"/>
            <w:hideMark/>
          </w:tcPr>
          <w:p w14:paraId="18EFD88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L=3 </w:t>
            </w:r>
            <w:r w:rsidRPr="000D75FB">
              <w:rPr>
                <w:rFonts w:ascii="Calibri" w:hAnsi="Calibri" w:cs="Calibri"/>
                <w:sz w:val="18"/>
                <w:szCs w:val="18"/>
                <w:lang w:val="en-US" w:eastAsia="en-US" w:bidi="ar-SA"/>
              </w:rPr>
              <w:t>м</w:t>
            </w:r>
          </w:p>
        </w:tc>
        <w:tc>
          <w:tcPr>
            <w:tcW w:w="715" w:type="dxa"/>
            <w:tcBorders>
              <w:top w:val="single" w:sz="4" w:space="0" w:color="auto"/>
              <w:left w:val="nil"/>
              <w:bottom w:val="single" w:sz="4" w:space="0" w:color="auto"/>
              <w:right w:val="single" w:sz="4" w:space="0" w:color="auto"/>
            </w:tcBorders>
            <w:vAlign w:val="bottom"/>
            <w:hideMark/>
          </w:tcPr>
          <w:p w14:paraId="445221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DD3C5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6.000</w:t>
            </w:r>
          </w:p>
        </w:tc>
        <w:tc>
          <w:tcPr>
            <w:tcW w:w="1167" w:type="dxa"/>
            <w:tcBorders>
              <w:top w:val="nil"/>
              <w:left w:val="nil"/>
              <w:bottom w:val="single" w:sz="4" w:space="0" w:color="auto"/>
              <w:right w:val="single" w:sz="4" w:space="0" w:color="auto"/>
            </w:tcBorders>
            <w:vAlign w:val="bottom"/>
            <w:hideMark/>
          </w:tcPr>
          <w:p w14:paraId="604C09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183318.00</w:t>
            </w:r>
          </w:p>
        </w:tc>
        <w:tc>
          <w:tcPr>
            <w:tcW w:w="1980" w:type="dxa"/>
            <w:tcBorders>
              <w:top w:val="nil"/>
              <w:left w:val="nil"/>
              <w:bottom w:val="single" w:sz="4" w:space="0" w:color="auto"/>
              <w:right w:val="single" w:sz="4" w:space="0" w:color="auto"/>
            </w:tcBorders>
            <w:vAlign w:val="bottom"/>
            <w:hideMark/>
          </w:tcPr>
          <w:p w14:paraId="600EA8D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1,099,908.00 </w:t>
            </w:r>
          </w:p>
        </w:tc>
        <w:tc>
          <w:tcPr>
            <w:tcW w:w="222" w:type="dxa"/>
            <w:gridSpan w:val="2"/>
            <w:vAlign w:val="center"/>
            <w:hideMark/>
          </w:tcPr>
          <w:p w14:paraId="2D702B54" w14:textId="77777777" w:rsidR="000D75FB" w:rsidRPr="000D75FB" w:rsidRDefault="000D75FB" w:rsidP="000D75FB">
            <w:pPr>
              <w:rPr>
                <w:sz w:val="20"/>
                <w:szCs w:val="20"/>
                <w:lang w:val="en-US" w:eastAsia="en-US" w:bidi="ar-SA"/>
              </w:rPr>
            </w:pPr>
          </w:p>
        </w:tc>
      </w:tr>
      <w:tr w:rsidR="000D75FB" w:rsidRPr="000D75FB" w14:paraId="4FA06806"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B5E8C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w:t>
            </w:r>
          </w:p>
        </w:tc>
        <w:tc>
          <w:tcPr>
            <w:tcW w:w="4248" w:type="dxa"/>
            <w:tcBorders>
              <w:top w:val="nil"/>
              <w:left w:val="nil"/>
              <w:bottom w:val="single" w:sz="4" w:space="0" w:color="auto"/>
              <w:right w:val="single" w:sz="4" w:space="0" w:color="auto"/>
            </w:tcBorders>
            <w:vAlign w:val="center"/>
            <w:hideMark/>
          </w:tcPr>
          <w:p w14:paraId="05417C5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w:t>
            </w:r>
          </w:p>
        </w:tc>
        <w:tc>
          <w:tcPr>
            <w:tcW w:w="715" w:type="dxa"/>
            <w:tcBorders>
              <w:top w:val="nil"/>
              <w:left w:val="nil"/>
              <w:bottom w:val="single" w:sz="4" w:space="0" w:color="auto"/>
              <w:right w:val="single" w:sz="4" w:space="0" w:color="auto"/>
            </w:tcBorders>
            <w:noWrap/>
            <w:vAlign w:val="bottom"/>
            <w:hideMark/>
          </w:tcPr>
          <w:p w14:paraId="3C4D08E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25A54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1.110</w:t>
            </w:r>
          </w:p>
        </w:tc>
        <w:tc>
          <w:tcPr>
            <w:tcW w:w="1167" w:type="dxa"/>
            <w:tcBorders>
              <w:top w:val="nil"/>
              <w:left w:val="nil"/>
              <w:bottom w:val="single" w:sz="4" w:space="0" w:color="auto"/>
              <w:right w:val="single" w:sz="4" w:space="0" w:color="auto"/>
            </w:tcBorders>
            <w:vAlign w:val="bottom"/>
            <w:hideMark/>
          </w:tcPr>
          <w:p w14:paraId="0E6254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6D58B27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456,289.92 </w:t>
            </w:r>
          </w:p>
        </w:tc>
        <w:tc>
          <w:tcPr>
            <w:tcW w:w="222" w:type="dxa"/>
            <w:gridSpan w:val="2"/>
            <w:vAlign w:val="center"/>
            <w:hideMark/>
          </w:tcPr>
          <w:p w14:paraId="7EC46695" w14:textId="77777777" w:rsidR="000D75FB" w:rsidRPr="000D75FB" w:rsidRDefault="000D75FB" w:rsidP="000D75FB">
            <w:pPr>
              <w:rPr>
                <w:sz w:val="20"/>
                <w:szCs w:val="20"/>
                <w:lang w:val="en-US" w:eastAsia="en-US" w:bidi="ar-SA"/>
              </w:rPr>
            </w:pPr>
          </w:p>
        </w:tc>
      </w:tr>
      <w:tr w:rsidR="000D75FB" w:rsidRPr="000D75FB" w14:paraId="56113970"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57C39EC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94</w:t>
            </w:r>
          </w:p>
        </w:tc>
        <w:tc>
          <w:tcPr>
            <w:tcW w:w="4248" w:type="dxa"/>
            <w:tcBorders>
              <w:top w:val="nil"/>
              <w:left w:val="nil"/>
              <w:bottom w:val="single" w:sz="4" w:space="0" w:color="auto"/>
              <w:right w:val="single" w:sz="4" w:space="0" w:color="auto"/>
            </w:tcBorders>
            <w:vAlign w:val="center"/>
            <w:hideMark/>
          </w:tcPr>
          <w:p w14:paraId="06AFD22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w:t>
            </w:r>
          </w:p>
        </w:tc>
        <w:tc>
          <w:tcPr>
            <w:tcW w:w="715" w:type="dxa"/>
            <w:tcBorders>
              <w:top w:val="nil"/>
              <w:left w:val="nil"/>
              <w:bottom w:val="single" w:sz="4" w:space="0" w:color="auto"/>
              <w:right w:val="single" w:sz="4" w:space="0" w:color="auto"/>
            </w:tcBorders>
            <w:noWrap/>
            <w:vAlign w:val="bottom"/>
            <w:hideMark/>
          </w:tcPr>
          <w:p w14:paraId="221EC89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201095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0.235</w:t>
            </w:r>
          </w:p>
        </w:tc>
        <w:tc>
          <w:tcPr>
            <w:tcW w:w="1167" w:type="dxa"/>
            <w:tcBorders>
              <w:top w:val="nil"/>
              <w:left w:val="nil"/>
              <w:bottom w:val="single" w:sz="4" w:space="0" w:color="auto"/>
              <w:right w:val="single" w:sz="4" w:space="0" w:color="auto"/>
            </w:tcBorders>
            <w:vAlign w:val="bottom"/>
            <w:hideMark/>
          </w:tcPr>
          <w:p w14:paraId="4CD01D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671A013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75,493.75 </w:t>
            </w:r>
          </w:p>
        </w:tc>
        <w:tc>
          <w:tcPr>
            <w:tcW w:w="222" w:type="dxa"/>
            <w:gridSpan w:val="2"/>
            <w:vAlign w:val="center"/>
            <w:hideMark/>
          </w:tcPr>
          <w:p w14:paraId="6BAC8FB0" w14:textId="77777777" w:rsidR="000D75FB" w:rsidRPr="000D75FB" w:rsidRDefault="000D75FB" w:rsidP="000D75FB">
            <w:pPr>
              <w:rPr>
                <w:sz w:val="20"/>
                <w:szCs w:val="20"/>
                <w:lang w:val="en-US" w:eastAsia="en-US" w:bidi="ar-SA"/>
              </w:rPr>
            </w:pPr>
          </w:p>
        </w:tc>
      </w:tr>
      <w:tr w:rsidR="000D75FB" w:rsidRPr="000D75FB" w14:paraId="5CEF0F3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DD56A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w:t>
            </w:r>
          </w:p>
        </w:tc>
        <w:tc>
          <w:tcPr>
            <w:tcW w:w="4248" w:type="dxa"/>
            <w:tcBorders>
              <w:top w:val="nil"/>
              <w:left w:val="nil"/>
              <w:bottom w:val="nil"/>
              <w:right w:val="single" w:sz="4" w:space="0" w:color="auto"/>
            </w:tcBorders>
            <w:vAlign w:val="center"/>
            <w:hideMark/>
          </w:tcPr>
          <w:p w14:paraId="2F5487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геотекстиля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гидроизоляционный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p>
        </w:tc>
        <w:tc>
          <w:tcPr>
            <w:tcW w:w="715" w:type="dxa"/>
            <w:tcBorders>
              <w:top w:val="nil"/>
              <w:left w:val="nil"/>
              <w:bottom w:val="single" w:sz="4" w:space="0" w:color="auto"/>
              <w:right w:val="single" w:sz="4" w:space="0" w:color="auto"/>
            </w:tcBorders>
            <w:vAlign w:val="bottom"/>
            <w:hideMark/>
          </w:tcPr>
          <w:p w14:paraId="58E485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51F1DB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22.500</w:t>
            </w:r>
          </w:p>
        </w:tc>
        <w:tc>
          <w:tcPr>
            <w:tcW w:w="1167" w:type="dxa"/>
            <w:tcBorders>
              <w:top w:val="nil"/>
              <w:left w:val="nil"/>
              <w:bottom w:val="single" w:sz="4" w:space="0" w:color="auto"/>
              <w:right w:val="single" w:sz="4" w:space="0" w:color="auto"/>
            </w:tcBorders>
            <w:vAlign w:val="bottom"/>
            <w:hideMark/>
          </w:tcPr>
          <w:p w14:paraId="46758C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2690923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117,382.50 </w:t>
            </w:r>
          </w:p>
        </w:tc>
        <w:tc>
          <w:tcPr>
            <w:tcW w:w="222" w:type="dxa"/>
            <w:gridSpan w:val="2"/>
            <w:vAlign w:val="center"/>
            <w:hideMark/>
          </w:tcPr>
          <w:p w14:paraId="1345197A" w14:textId="77777777" w:rsidR="000D75FB" w:rsidRPr="000D75FB" w:rsidRDefault="000D75FB" w:rsidP="000D75FB">
            <w:pPr>
              <w:rPr>
                <w:sz w:val="20"/>
                <w:szCs w:val="20"/>
                <w:lang w:val="en-US" w:eastAsia="en-US" w:bidi="ar-SA"/>
              </w:rPr>
            </w:pPr>
          </w:p>
        </w:tc>
      </w:tr>
      <w:tr w:rsidR="000D75FB" w:rsidRPr="000D75FB" w14:paraId="21DD9AF8"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A27D6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w:t>
            </w:r>
          </w:p>
        </w:tc>
        <w:tc>
          <w:tcPr>
            <w:tcW w:w="4248" w:type="dxa"/>
            <w:tcBorders>
              <w:top w:val="single" w:sz="4" w:space="0" w:color="auto"/>
              <w:left w:val="nil"/>
              <w:bottom w:val="single" w:sz="4" w:space="0" w:color="auto"/>
              <w:right w:val="single" w:sz="4" w:space="0" w:color="auto"/>
            </w:tcBorders>
            <w:vAlign w:val="center"/>
            <w:hideMark/>
          </w:tcPr>
          <w:p w14:paraId="455CA95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бордюров</w:t>
            </w:r>
            <w:r w:rsidRPr="000D75FB">
              <w:rPr>
                <w:rFonts w:ascii="Arial Armenian" w:hAnsi="Arial Armenian" w:cs="Arial"/>
                <w:sz w:val="18"/>
                <w:szCs w:val="18"/>
                <w:lang w:val="en-US" w:eastAsia="en-US" w:bidi="ar-SA"/>
              </w:rPr>
              <w:t xml:space="preserve"> 40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 xml:space="preserve">., L=1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0ED95B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43916E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4.400</w:t>
            </w:r>
          </w:p>
        </w:tc>
        <w:tc>
          <w:tcPr>
            <w:tcW w:w="1167" w:type="dxa"/>
            <w:tcBorders>
              <w:top w:val="nil"/>
              <w:left w:val="nil"/>
              <w:bottom w:val="single" w:sz="4" w:space="0" w:color="auto"/>
              <w:right w:val="single" w:sz="4" w:space="0" w:color="auto"/>
            </w:tcBorders>
            <w:vAlign w:val="bottom"/>
            <w:hideMark/>
          </w:tcPr>
          <w:p w14:paraId="3D48D4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161486.00</w:t>
            </w:r>
          </w:p>
        </w:tc>
        <w:tc>
          <w:tcPr>
            <w:tcW w:w="1980" w:type="dxa"/>
            <w:tcBorders>
              <w:top w:val="nil"/>
              <w:left w:val="nil"/>
              <w:bottom w:val="single" w:sz="4" w:space="0" w:color="auto"/>
              <w:right w:val="single" w:sz="4" w:space="0" w:color="auto"/>
            </w:tcBorders>
            <w:vAlign w:val="bottom"/>
            <w:hideMark/>
          </w:tcPr>
          <w:p w14:paraId="2E19A8E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710,538.40 </w:t>
            </w:r>
          </w:p>
        </w:tc>
        <w:tc>
          <w:tcPr>
            <w:tcW w:w="222" w:type="dxa"/>
            <w:gridSpan w:val="2"/>
            <w:vAlign w:val="center"/>
            <w:hideMark/>
          </w:tcPr>
          <w:p w14:paraId="297252C2" w14:textId="77777777" w:rsidR="000D75FB" w:rsidRPr="000D75FB" w:rsidRDefault="000D75FB" w:rsidP="000D75FB">
            <w:pPr>
              <w:rPr>
                <w:sz w:val="20"/>
                <w:szCs w:val="20"/>
                <w:lang w:val="en-US" w:eastAsia="en-US" w:bidi="ar-SA"/>
              </w:rPr>
            </w:pPr>
          </w:p>
        </w:tc>
      </w:tr>
      <w:tr w:rsidR="000D75FB" w:rsidRPr="000D75FB" w14:paraId="47A4F887"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4D8EE2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w:t>
            </w:r>
          </w:p>
        </w:tc>
        <w:tc>
          <w:tcPr>
            <w:tcW w:w="4248" w:type="dxa"/>
            <w:tcBorders>
              <w:top w:val="nil"/>
              <w:left w:val="nil"/>
              <w:bottom w:val="single" w:sz="4" w:space="0" w:color="auto"/>
              <w:right w:val="single" w:sz="4" w:space="0" w:color="auto"/>
            </w:tcBorders>
            <w:vAlign w:val="center"/>
            <w:hideMark/>
          </w:tcPr>
          <w:p w14:paraId="7D8C856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ячейками</w:t>
            </w:r>
            <w:r w:rsidRPr="000D75FB">
              <w:rPr>
                <w:rFonts w:ascii="Arial Armenian" w:hAnsi="Arial Armenian" w:cs="Arial"/>
                <w:sz w:val="18"/>
                <w:szCs w:val="18"/>
                <w:lang w:val="en-US" w:eastAsia="en-US" w:bidi="ar-SA"/>
              </w:rPr>
              <w:t xml:space="preserve"> 100</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100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6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B-1</w:t>
            </w:r>
          </w:p>
        </w:tc>
        <w:tc>
          <w:tcPr>
            <w:tcW w:w="715" w:type="dxa"/>
            <w:tcBorders>
              <w:top w:val="nil"/>
              <w:left w:val="nil"/>
              <w:bottom w:val="nil"/>
              <w:right w:val="nil"/>
            </w:tcBorders>
            <w:noWrap/>
            <w:vAlign w:val="bottom"/>
            <w:hideMark/>
          </w:tcPr>
          <w:p w14:paraId="12E5B92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1FDAC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0.213</w:t>
            </w:r>
          </w:p>
        </w:tc>
        <w:tc>
          <w:tcPr>
            <w:tcW w:w="1167" w:type="dxa"/>
            <w:tcBorders>
              <w:top w:val="nil"/>
              <w:left w:val="nil"/>
              <w:bottom w:val="single" w:sz="4" w:space="0" w:color="auto"/>
              <w:right w:val="single" w:sz="4" w:space="0" w:color="auto"/>
            </w:tcBorders>
            <w:vAlign w:val="bottom"/>
            <w:hideMark/>
          </w:tcPr>
          <w:p w14:paraId="4BC4B5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611018.00</w:t>
            </w:r>
          </w:p>
        </w:tc>
        <w:tc>
          <w:tcPr>
            <w:tcW w:w="1980" w:type="dxa"/>
            <w:tcBorders>
              <w:top w:val="nil"/>
              <w:left w:val="nil"/>
              <w:bottom w:val="single" w:sz="4" w:space="0" w:color="auto"/>
              <w:right w:val="single" w:sz="4" w:space="0" w:color="auto"/>
            </w:tcBorders>
            <w:vAlign w:val="bottom"/>
            <w:hideMark/>
          </w:tcPr>
          <w:p w14:paraId="546117A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130,146.83 </w:t>
            </w:r>
          </w:p>
        </w:tc>
        <w:tc>
          <w:tcPr>
            <w:tcW w:w="222" w:type="dxa"/>
            <w:gridSpan w:val="2"/>
            <w:vAlign w:val="center"/>
            <w:hideMark/>
          </w:tcPr>
          <w:p w14:paraId="2BD5E452" w14:textId="77777777" w:rsidR="000D75FB" w:rsidRPr="000D75FB" w:rsidRDefault="000D75FB" w:rsidP="000D75FB">
            <w:pPr>
              <w:rPr>
                <w:sz w:val="20"/>
                <w:szCs w:val="20"/>
                <w:lang w:val="en-US" w:eastAsia="en-US" w:bidi="ar-SA"/>
              </w:rPr>
            </w:pPr>
          </w:p>
        </w:tc>
      </w:tr>
      <w:tr w:rsidR="000D75FB" w:rsidRPr="000D75FB" w14:paraId="6B602E45"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1EDF2B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98</w:t>
            </w:r>
          </w:p>
        </w:tc>
        <w:tc>
          <w:tcPr>
            <w:tcW w:w="4248" w:type="dxa"/>
            <w:tcBorders>
              <w:top w:val="nil"/>
              <w:left w:val="nil"/>
              <w:bottom w:val="single" w:sz="4" w:space="0" w:color="auto"/>
              <w:right w:val="single" w:sz="4" w:space="0" w:color="auto"/>
            </w:tcBorders>
            <w:vAlign w:val="center"/>
            <w:hideMark/>
          </w:tcPr>
          <w:p w14:paraId="7298CDF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поребриков</w:t>
            </w:r>
            <w:r w:rsidRPr="000D75FB">
              <w:rPr>
                <w:rFonts w:ascii="Arial Armenian" w:hAnsi="Arial Armenian" w:cs="Arial"/>
                <w:sz w:val="18"/>
                <w:szCs w:val="18"/>
                <w:lang w:val="en-US" w:eastAsia="en-US" w:bidi="ar-SA"/>
              </w:rPr>
              <w:t xml:space="preserve"> 10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6B229C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9CE58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2.540</w:t>
            </w:r>
          </w:p>
        </w:tc>
        <w:tc>
          <w:tcPr>
            <w:tcW w:w="1167" w:type="dxa"/>
            <w:tcBorders>
              <w:top w:val="nil"/>
              <w:left w:val="nil"/>
              <w:bottom w:val="single" w:sz="4" w:space="0" w:color="auto"/>
              <w:right w:val="single" w:sz="4" w:space="0" w:color="auto"/>
            </w:tcBorders>
            <w:vAlign w:val="bottom"/>
            <w:hideMark/>
          </w:tcPr>
          <w:p w14:paraId="6C2894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285154.00</w:t>
            </w:r>
          </w:p>
        </w:tc>
        <w:tc>
          <w:tcPr>
            <w:tcW w:w="1980" w:type="dxa"/>
            <w:tcBorders>
              <w:top w:val="nil"/>
              <w:left w:val="nil"/>
              <w:bottom w:val="single" w:sz="4" w:space="0" w:color="auto"/>
              <w:right w:val="single" w:sz="4" w:space="0" w:color="auto"/>
            </w:tcBorders>
            <w:vAlign w:val="bottom"/>
            <w:hideMark/>
          </w:tcPr>
          <w:p w14:paraId="6BC2E8B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724,291.16 </w:t>
            </w:r>
          </w:p>
        </w:tc>
        <w:tc>
          <w:tcPr>
            <w:tcW w:w="222" w:type="dxa"/>
            <w:gridSpan w:val="2"/>
            <w:vAlign w:val="center"/>
            <w:hideMark/>
          </w:tcPr>
          <w:p w14:paraId="2F65B1BB" w14:textId="77777777" w:rsidR="000D75FB" w:rsidRPr="000D75FB" w:rsidRDefault="000D75FB" w:rsidP="000D75FB">
            <w:pPr>
              <w:rPr>
                <w:sz w:val="20"/>
                <w:szCs w:val="20"/>
                <w:lang w:val="en-US" w:eastAsia="en-US" w:bidi="ar-SA"/>
              </w:rPr>
            </w:pPr>
          </w:p>
        </w:tc>
      </w:tr>
      <w:tr w:rsidR="000D75FB" w:rsidRPr="000D75FB" w14:paraId="42006DA6"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63DBF7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99</w:t>
            </w:r>
          </w:p>
        </w:tc>
        <w:tc>
          <w:tcPr>
            <w:tcW w:w="4248" w:type="dxa"/>
            <w:tcBorders>
              <w:top w:val="nil"/>
              <w:left w:val="nil"/>
              <w:bottom w:val="single" w:sz="4" w:space="0" w:color="auto"/>
              <w:right w:val="single" w:sz="4" w:space="0" w:color="auto"/>
            </w:tcBorders>
            <w:vAlign w:val="center"/>
            <w:hideMark/>
          </w:tcPr>
          <w:p w14:paraId="08A0284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w:t>
            </w:r>
          </w:p>
        </w:tc>
        <w:tc>
          <w:tcPr>
            <w:tcW w:w="715" w:type="dxa"/>
            <w:tcBorders>
              <w:top w:val="nil"/>
              <w:left w:val="nil"/>
              <w:bottom w:val="single" w:sz="4" w:space="0" w:color="auto"/>
              <w:right w:val="single" w:sz="4" w:space="0" w:color="auto"/>
            </w:tcBorders>
            <w:noWrap/>
            <w:vAlign w:val="bottom"/>
            <w:hideMark/>
          </w:tcPr>
          <w:p w14:paraId="0336CF4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8BA2D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0.460</w:t>
            </w:r>
          </w:p>
        </w:tc>
        <w:tc>
          <w:tcPr>
            <w:tcW w:w="1167" w:type="dxa"/>
            <w:tcBorders>
              <w:top w:val="nil"/>
              <w:left w:val="nil"/>
              <w:bottom w:val="single" w:sz="4" w:space="0" w:color="auto"/>
              <w:right w:val="single" w:sz="4" w:space="0" w:color="auto"/>
            </w:tcBorders>
            <w:vAlign w:val="bottom"/>
            <w:hideMark/>
          </w:tcPr>
          <w:p w14:paraId="4970AA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0257106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189,093.12 </w:t>
            </w:r>
          </w:p>
        </w:tc>
        <w:tc>
          <w:tcPr>
            <w:tcW w:w="222" w:type="dxa"/>
            <w:gridSpan w:val="2"/>
            <w:vAlign w:val="center"/>
            <w:hideMark/>
          </w:tcPr>
          <w:p w14:paraId="611D7438" w14:textId="77777777" w:rsidR="000D75FB" w:rsidRPr="000D75FB" w:rsidRDefault="000D75FB" w:rsidP="000D75FB">
            <w:pPr>
              <w:rPr>
                <w:sz w:val="20"/>
                <w:szCs w:val="20"/>
                <w:lang w:val="en-US" w:eastAsia="en-US" w:bidi="ar-SA"/>
              </w:rPr>
            </w:pPr>
          </w:p>
        </w:tc>
      </w:tr>
      <w:tr w:rsidR="000D75FB" w:rsidRPr="000D75FB" w14:paraId="29C8E27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257B59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w:t>
            </w:r>
          </w:p>
        </w:tc>
        <w:tc>
          <w:tcPr>
            <w:tcW w:w="4248" w:type="dxa"/>
            <w:tcBorders>
              <w:top w:val="nil"/>
              <w:left w:val="nil"/>
              <w:bottom w:val="single" w:sz="4" w:space="0" w:color="auto"/>
              <w:right w:val="single" w:sz="4" w:space="0" w:color="auto"/>
            </w:tcBorders>
            <w:vAlign w:val="center"/>
            <w:hideMark/>
          </w:tcPr>
          <w:p w14:paraId="0837185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w:t>
            </w:r>
          </w:p>
        </w:tc>
        <w:tc>
          <w:tcPr>
            <w:tcW w:w="715" w:type="dxa"/>
            <w:tcBorders>
              <w:top w:val="nil"/>
              <w:left w:val="nil"/>
              <w:bottom w:val="single" w:sz="4" w:space="0" w:color="auto"/>
              <w:right w:val="single" w:sz="4" w:space="0" w:color="auto"/>
            </w:tcBorders>
            <w:noWrap/>
            <w:vAlign w:val="bottom"/>
            <w:hideMark/>
          </w:tcPr>
          <w:p w14:paraId="44ADC9F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A2A45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0.150</w:t>
            </w:r>
          </w:p>
        </w:tc>
        <w:tc>
          <w:tcPr>
            <w:tcW w:w="1167" w:type="dxa"/>
            <w:tcBorders>
              <w:top w:val="nil"/>
              <w:left w:val="nil"/>
              <w:bottom w:val="single" w:sz="4" w:space="0" w:color="auto"/>
              <w:right w:val="single" w:sz="4" w:space="0" w:color="auto"/>
            </w:tcBorders>
            <w:vAlign w:val="bottom"/>
            <w:hideMark/>
          </w:tcPr>
          <w:p w14:paraId="22C3A1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4616E2B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48,187.50 </w:t>
            </w:r>
          </w:p>
        </w:tc>
        <w:tc>
          <w:tcPr>
            <w:tcW w:w="222" w:type="dxa"/>
            <w:gridSpan w:val="2"/>
            <w:vAlign w:val="center"/>
            <w:hideMark/>
          </w:tcPr>
          <w:p w14:paraId="770584E9" w14:textId="77777777" w:rsidR="000D75FB" w:rsidRPr="000D75FB" w:rsidRDefault="000D75FB" w:rsidP="000D75FB">
            <w:pPr>
              <w:rPr>
                <w:sz w:val="20"/>
                <w:szCs w:val="20"/>
                <w:lang w:val="en-US" w:eastAsia="en-US" w:bidi="ar-SA"/>
              </w:rPr>
            </w:pPr>
          </w:p>
        </w:tc>
      </w:tr>
      <w:tr w:rsidR="000D75FB" w:rsidRPr="000D75FB" w14:paraId="3C983002"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1AA3F6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w:t>
            </w:r>
          </w:p>
        </w:tc>
        <w:tc>
          <w:tcPr>
            <w:tcW w:w="4248" w:type="dxa"/>
            <w:tcBorders>
              <w:top w:val="nil"/>
              <w:left w:val="nil"/>
              <w:bottom w:val="single" w:sz="4" w:space="0" w:color="auto"/>
              <w:right w:val="single" w:sz="4" w:space="0" w:color="auto"/>
            </w:tcBorders>
            <w:vAlign w:val="center"/>
            <w:hideMark/>
          </w:tcPr>
          <w:p w14:paraId="1F2F74E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закладных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p>
        </w:tc>
        <w:tc>
          <w:tcPr>
            <w:tcW w:w="715" w:type="dxa"/>
            <w:tcBorders>
              <w:top w:val="nil"/>
              <w:left w:val="nil"/>
              <w:bottom w:val="single" w:sz="4" w:space="0" w:color="auto"/>
              <w:right w:val="single" w:sz="4" w:space="0" w:color="auto"/>
            </w:tcBorders>
            <w:noWrap/>
            <w:vAlign w:val="bottom"/>
            <w:hideMark/>
          </w:tcPr>
          <w:p w14:paraId="7AA3917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0103E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0.132</w:t>
            </w:r>
          </w:p>
        </w:tc>
        <w:tc>
          <w:tcPr>
            <w:tcW w:w="1167" w:type="dxa"/>
            <w:tcBorders>
              <w:top w:val="nil"/>
              <w:left w:val="nil"/>
              <w:bottom w:val="single" w:sz="4" w:space="0" w:color="auto"/>
              <w:right w:val="single" w:sz="4" w:space="0" w:color="auto"/>
            </w:tcBorders>
            <w:vAlign w:val="bottom"/>
            <w:hideMark/>
          </w:tcPr>
          <w:p w14:paraId="3A4502C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568613.00</w:t>
            </w:r>
          </w:p>
        </w:tc>
        <w:tc>
          <w:tcPr>
            <w:tcW w:w="1980" w:type="dxa"/>
            <w:tcBorders>
              <w:top w:val="nil"/>
              <w:left w:val="nil"/>
              <w:bottom w:val="single" w:sz="4" w:space="0" w:color="auto"/>
              <w:right w:val="single" w:sz="4" w:space="0" w:color="auto"/>
            </w:tcBorders>
            <w:vAlign w:val="bottom"/>
            <w:hideMark/>
          </w:tcPr>
          <w:p w14:paraId="048865D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75,056.92 </w:t>
            </w:r>
          </w:p>
        </w:tc>
        <w:tc>
          <w:tcPr>
            <w:tcW w:w="222" w:type="dxa"/>
            <w:gridSpan w:val="2"/>
            <w:vAlign w:val="center"/>
            <w:hideMark/>
          </w:tcPr>
          <w:p w14:paraId="7FB7788A" w14:textId="77777777" w:rsidR="000D75FB" w:rsidRPr="000D75FB" w:rsidRDefault="000D75FB" w:rsidP="000D75FB">
            <w:pPr>
              <w:rPr>
                <w:sz w:val="20"/>
                <w:szCs w:val="20"/>
                <w:lang w:val="en-US" w:eastAsia="en-US" w:bidi="ar-SA"/>
              </w:rPr>
            </w:pPr>
          </w:p>
        </w:tc>
      </w:tr>
      <w:tr w:rsidR="000D75FB" w:rsidRPr="000D75FB" w14:paraId="51F9BDAE" w14:textId="77777777" w:rsidTr="000D75FB">
        <w:trPr>
          <w:gridAfter w:val="1"/>
          <w:wAfter w:w="8" w:type="dxa"/>
          <w:trHeight w:val="435"/>
        </w:trPr>
        <w:tc>
          <w:tcPr>
            <w:tcW w:w="517" w:type="dxa"/>
            <w:tcBorders>
              <w:top w:val="nil"/>
              <w:left w:val="single" w:sz="4" w:space="0" w:color="auto"/>
              <w:bottom w:val="single" w:sz="4" w:space="0" w:color="auto"/>
              <w:right w:val="single" w:sz="4" w:space="0" w:color="auto"/>
            </w:tcBorders>
            <w:vAlign w:val="center"/>
            <w:hideMark/>
          </w:tcPr>
          <w:p w14:paraId="357689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102</w:t>
            </w:r>
          </w:p>
        </w:tc>
        <w:tc>
          <w:tcPr>
            <w:tcW w:w="4248" w:type="dxa"/>
            <w:tcBorders>
              <w:top w:val="nil"/>
              <w:left w:val="nil"/>
              <w:bottom w:val="single" w:sz="4" w:space="0" w:color="auto"/>
              <w:right w:val="single" w:sz="4" w:space="0" w:color="auto"/>
            </w:tcBorders>
            <w:vAlign w:val="center"/>
            <w:hideMark/>
          </w:tcPr>
          <w:p w14:paraId="1F86E0D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двусторонних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p>
        </w:tc>
        <w:tc>
          <w:tcPr>
            <w:tcW w:w="715" w:type="dxa"/>
            <w:tcBorders>
              <w:top w:val="nil"/>
              <w:left w:val="nil"/>
              <w:bottom w:val="single" w:sz="4" w:space="0" w:color="auto"/>
              <w:right w:val="single" w:sz="4" w:space="0" w:color="auto"/>
            </w:tcBorders>
            <w:noWrap/>
            <w:vAlign w:val="bottom"/>
            <w:hideMark/>
          </w:tcPr>
          <w:p w14:paraId="146CD8C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EC3F1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1.428</w:t>
            </w:r>
          </w:p>
        </w:tc>
        <w:tc>
          <w:tcPr>
            <w:tcW w:w="1167" w:type="dxa"/>
            <w:tcBorders>
              <w:top w:val="nil"/>
              <w:left w:val="nil"/>
              <w:bottom w:val="single" w:sz="4" w:space="0" w:color="auto"/>
              <w:right w:val="single" w:sz="4" w:space="0" w:color="auto"/>
            </w:tcBorders>
            <w:vAlign w:val="bottom"/>
            <w:hideMark/>
          </w:tcPr>
          <w:p w14:paraId="2E072F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711350.00</w:t>
            </w:r>
          </w:p>
        </w:tc>
        <w:tc>
          <w:tcPr>
            <w:tcW w:w="1980" w:type="dxa"/>
            <w:tcBorders>
              <w:top w:val="nil"/>
              <w:left w:val="nil"/>
              <w:bottom w:val="single" w:sz="4" w:space="0" w:color="auto"/>
              <w:right w:val="single" w:sz="4" w:space="0" w:color="auto"/>
            </w:tcBorders>
            <w:vAlign w:val="bottom"/>
            <w:hideMark/>
          </w:tcPr>
          <w:p w14:paraId="64C45B8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1,015,807.80 </w:t>
            </w:r>
          </w:p>
        </w:tc>
        <w:tc>
          <w:tcPr>
            <w:tcW w:w="222" w:type="dxa"/>
            <w:gridSpan w:val="2"/>
            <w:vAlign w:val="center"/>
            <w:hideMark/>
          </w:tcPr>
          <w:p w14:paraId="5BF7F187" w14:textId="77777777" w:rsidR="000D75FB" w:rsidRPr="000D75FB" w:rsidRDefault="000D75FB" w:rsidP="000D75FB">
            <w:pPr>
              <w:rPr>
                <w:sz w:val="20"/>
                <w:szCs w:val="20"/>
                <w:lang w:val="en-US" w:eastAsia="en-US" w:bidi="ar-SA"/>
              </w:rPr>
            </w:pPr>
          </w:p>
        </w:tc>
      </w:tr>
      <w:tr w:rsidR="000D75FB" w:rsidRPr="000D75FB" w14:paraId="65FC0D5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4EE9C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w:t>
            </w:r>
          </w:p>
        </w:tc>
        <w:tc>
          <w:tcPr>
            <w:tcW w:w="4248" w:type="dxa"/>
            <w:tcBorders>
              <w:top w:val="nil"/>
              <w:left w:val="nil"/>
              <w:bottom w:val="nil"/>
              <w:right w:val="single" w:sz="4" w:space="0" w:color="auto"/>
            </w:tcBorders>
            <w:vAlign w:val="center"/>
            <w:hideMark/>
          </w:tcPr>
          <w:p w14:paraId="0101F6C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сторон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грунтовкой</w:t>
            </w:r>
          </w:p>
        </w:tc>
        <w:tc>
          <w:tcPr>
            <w:tcW w:w="715" w:type="dxa"/>
            <w:tcBorders>
              <w:top w:val="nil"/>
              <w:left w:val="nil"/>
              <w:bottom w:val="single" w:sz="4" w:space="0" w:color="auto"/>
              <w:right w:val="single" w:sz="4" w:space="0" w:color="auto"/>
            </w:tcBorders>
            <w:noWrap/>
            <w:vAlign w:val="bottom"/>
            <w:hideMark/>
          </w:tcPr>
          <w:p w14:paraId="4364303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nil"/>
              <w:right w:val="single" w:sz="4" w:space="0" w:color="auto"/>
            </w:tcBorders>
            <w:vAlign w:val="bottom"/>
            <w:hideMark/>
          </w:tcPr>
          <w:p w14:paraId="759B84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1.428</w:t>
            </w:r>
          </w:p>
        </w:tc>
        <w:tc>
          <w:tcPr>
            <w:tcW w:w="1167" w:type="dxa"/>
            <w:tcBorders>
              <w:top w:val="nil"/>
              <w:left w:val="nil"/>
              <w:bottom w:val="single" w:sz="4" w:space="0" w:color="auto"/>
              <w:right w:val="single" w:sz="4" w:space="0" w:color="auto"/>
            </w:tcBorders>
            <w:vAlign w:val="bottom"/>
            <w:hideMark/>
          </w:tcPr>
          <w:p w14:paraId="6A27CC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15304.00</w:t>
            </w:r>
          </w:p>
        </w:tc>
        <w:tc>
          <w:tcPr>
            <w:tcW w:w="1980" w:type="dxa"/>
            <w:tcBorders>
              <w:top w:val="nil"/>
              <w:left w:val="nil"/>
              <w:bottom w:val="single" w:sz="4" w:space="0" w:color="auto"/>
              <w:right w:val="single" w:sz="4" w:space="0" w:color="auto"/>
            </w:tcBorders>
            <w:vAlign w:val="bottom"/>
            <w:hideMark/>
          </w:tcPr>
          <w:p w14:paraId="13EFBCF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21,854.11 </w:t>
            </w:r>
          </w:p>
        </w:tc>
        <w:tc>
          <w:tcPr>
            <w:tcW w:w="222" w:type="dxa"/>
            <w:gridSpan w:val="2"/>
            <w:vAlign w:val="center"/>
            <w:hideMark/>
          </w:tcPr>
          <w:p w14:paraId="6F31D66D" w14:textId="77777777" w:rsidR="000D75FB" w:rsidRPr="000D75FB" w:rsidRDefault="000D75FB" w:rsidP="000D75FB">
            <w:pPr>
              <w:rPr>
                <w:sz w:val="20"/>
                <w:szCs w:val="20"/>
                <w:lang w:val="en-US" w:eastAsia="en-US" w:bidi="ar-SA"/>
              </w:rPr>
            </w:pPr>
          </w:p>
        </w:tc>
      </w:tr>
      <w:tr w:rsidR="000D75FB" w:rsidRPr="000D75FB" w14:paraId="1367AAAA"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11993C5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w:t>
            </w:r>
          </w:p>
        </w:tc>
        <w:tc>
          <w:tcPr>
            <w:tcW w:w="4248" w:type="dxa"/>
            <w:tcBorders>
              <w:top w:val="single" w:sz="4" w:space="0" w:color="auto"/>
              <w:left w:val="nil"/>
              <w:bottom w:val="nil"/>
              <w:right w:val="single" w:sz="4" w:space="0" w:color="auto"/>
            </w:tcBorders>
            <w:vAlign w:val="center"/>
            <w:hideMark/>
          </w:tcPr>
          <w:p w14:paraId="3EACBF1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Мелкозернистый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асфальтобетон</w:t>
            </w:r>
            <w:r w:rsidRPr="000D75FB">
              <w:rPr>
                <w:rFonts w:ascii="Arial Armenian" w:hAnsi="Arial Armenian" w:cs="Arial"/>
                <w:sz w:val="18"/>
                <w:szCs w:val="18"/>
                <w:lang w:val="en-US" w:eastAsia="en-US" w:bidi="ar-SA"/>
              </w:rPr>
              <w:t xml:space="preserve"> h=4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тротуаров</w:t>
            </w:r>
          </w:p>
        </w:tc>
        <w:tc>
          <w:tcPr>
            <w:tcW w:w="715" w:type="dxa"/>
            <w:tcBorders>
              <w:top w:val="nil"/>
              <w:left w:val="nil"/>
              <w:bottom w:val="single" w:sz="4" w:space="0" w:color="auto"/>
              <w:right w:val="single" w:sz="4" w:space="0" w:color="auto"/>
            </w:tcBorders>
            <w:vAlign w:val="bottom"/>
            <w:hideMark/>
          </w:tcPr>
          <w:p w14:paraId="042C3F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307BEA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264.000</w:t>
            </w:r>
          </w:p>
        </w:tc>
        <w:tc>
          <w:tcPr>
            <w:tcW w:w="1167" w:type="dxa"/>
            <w:tcBorders>
              <w:top w:val="nil"/>
              <w:left w:val="nil"/>
              <w:bottom w:val="single" w:sz="4" w:space="0" w:color="auto"/>
              <w:right w:val="single" w:sz="4" w:space="0" w:color="auto"/>
            </w:tcBorders>
            <w:vAlign w:val="bottom"/>
            <w:hideMark/>
          </w:tcPr>
          <w:p w14:paraId="1CE1333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4433.00</w:t>
            </w:r>
          </w:p>
        </w:tc>
        <w:tc>
          <w:tcPr>
            <w:tcW w:w="1980" w:type="dxa"/>
            <w:tcBorders>
              <w:top w:val="nil"/>
              <w:left w:val="nil"/>
              <w:bottom w:val="single" w:sz="4" w:space="0" w:color="auto"/>
              <w:right w:val="single" w:sz="4" w:space="0" w:color="auto"/>
            </w:tcBorders>
            <w:vAlign w:val="bottom"/>
            <w:hideMark/>
          </w:tcPr>
          <w:p w14:paraId="06763CE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1,170,312.00 </w:t>
            </w:r>
          </w:p>
        </w:tc>
        <w:tc>
          <w:tcPr>
            <w:tcW w:w="222" w:type="dxa"/>
            <w:gridSpan w:val="2"/>
            <w:vAlign w:val="center"/>
            <w:hideMark/>
          </w:tcPr>
          <w:p w14:paraId="010AB8FE" w14:textId="77777777" w:rsidR="000D75FB" w:rsidRPr="000D75FB" w:rsidRDefault="000D75FB" w:rsidP="000D75FB">
            <w:pPr>
              <w:rPr>
                <w:sz w:val="20"/>
                <w:szCs w:val="20"/>
                <w:lang w:val="en-US" w:eastAsia="en-US" w:bidi="ar-SA"/>
              </w:rPr>
            </w:pPr>
          </w:p>
        </w:tc>
      </w:tr>
      <w:tr w:rsidR="000D75FB" w:rsidRPr="000D75FB" w14:paraId="33D5FD56"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hideMark/>
          </w:tcPr>
          <w:p w14:paraId="0B0AEC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single" w:sz="4" w:space="0" w:color="auto"/>
              <w:left w:val="nil"/>
              <w:bottom w:val="single" w:sz="4" w:space="0" w:color="auto"/>
              <w:right w:val="single" w:sz="4" w:space="0" w:color="auto"/>
            </w:tcBorders>
            <w:hideMark/>
          </w:tcPr>
          <w:p w14:paraId="3D26F25E"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2.5 </w:t>
            </w:r>
          </w:p>
        </w:tc>
        <w:tc>
          <w:tcPr>
            <w:tcW w:w="715" w:type="dxa"/>
            <w:tcBorders>
              <w:top w:val="nil"/>
              <w:left w:val="nil"/>
              <w:bottom w:val="single" w:sz="4" w:space="0" w:color="auto"/>
              <w:right w:val="single" w:sz="4" w:space="0" w:color="auto"/>
            </w:tcBorders>
            <w:vAlign w:val="bottom"/>
            <w:hideMark/>
          </w:tcPr>
          <w:p w14:paraId="1A2CDA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single" w:sz="4" w:space="0" w:color="auto"/>
              <w:left w:val="nil"/>
              <w:bottom w:val="single" w:sz="4" w:space="0" w:color="auto"/>
              <w:right w:val="single" w:sz="4" w:space="0" w:color="auto"/>
            </w:tcBorders>
            <w:vAlign w:val="bottom"/>
            <w:hideMark/>
          </w:tcPr>
          <w:p w14:paraId="45D49F2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8E9AF3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07F2F4D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14,814,092.46 </w:t>
            </w:r>
          </w:p>
        </w:tc>
        <w:tc>
          <w:tcPr>
            <w:tcW w:w="222" w:type="dxa"/>
            <w:gridSpan w:val="2"/>
            <w:vAlign w:val="center"/>
            <w:hideMark/>
          </w:tcPr>
          <w:p w14:paraId="0EA6E619" w14:textId="77777777" w:rsidR="000D75FB" w:rsidRPr="000D75FB" w:rsidRDefault="000D75FB" w:rsidP="000D75FB">
            <w:pPr>
              <w:rPr>
                <w:sz w:val="20"/>
                <w:szCs w:val="20"/>
                <w:lang w:val="en-US" w:eastAsia="en-US" w:bidi="ar-SA"/>
              </w:rPr>
            </w:pPr>
          </w:p>
        </w:tc>
      </w:tr>
      <w:tr w:rsidR="000D75FB" w:rsidRPr="000D75FB" w14:paraId="25D67DAD" w14:textId="77777777" w:rsidTr="000D75FB">
        <w:trPr>
          <w:trHeight w:val="255"/>
        </w:trPr>
        <w:tc>
          <w:tcPr>
            <w:tcW w:w="9702" w:type="dxa"/>
            <w:gridSpan w:val="7"/>
            <w:tcBorders>
              <w:top w:val="single" w:sz="4" w:space="0" w:color="auto"/>
              <w:left w:val="single" w:sz="4" w:space="0" w:color="auto"/>
              <w:bottom w:val="single" w:sz="4" w:space="0" w:color="auto"/>
              <w:right w:val="nil"/>
            </w:tcBorders>
            <w:vAlign w:val="bottom"/>
            <w:hideMark/>
          </w:tcPr>
          <w:p w14:paraId="3364A52F"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2.6. </w:t>
            </w:r>
            <w:r w:rsidRPr="000D75FB">
              <w:rPr>
                <w:rFonts w:ascii="Sylfaen" w:hAnsi="Sylfaen" w:cs="Sylfaen"/>
                <w:b/>
                <w:bCs/>
                <w:sz w:val="18"/>
                <w:szCs w:val="18"/>
                <w:lang w:val="en-US" w:eastAsia="en-US" w:bidi="ar-SA"/>
              </w:rPr>
              <w:t>ՀСтроительство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откосов</w:t>
            </w:r>
          </w:p>
        </w:tc>
        <w:tc>
          <w:tcPr>
            <w:tcW w:w="222" w:type="dxa"/>
            <w:gridSpan w:val="2"/>
            <w:vAlign w:val="center"/>
            <w:hideMark/>
          </w:tcPr>
          <w:p w14:paraId="3721C6DB" w14:textId="77777777" w:rsidR="000D75FB" w:rsidRPr="000D75FB" w:rsidRDefault="000D75FB" w:rsidP="000D75FB">
            <w:pPr>
              <w:rPr>
                <w:sz w:val="20"/>
                <w:szCs w:val="20"/>
                <w:lang w:val="en-US" w:eastAsia="en-US" w:bidi="ar-SA"/>
              </w:rPr>
            </w:pPr>
          </w:p>
        </w:tc>
      </w:tr>
      <w:tr w:rsidR="000D75FB" w:rsidRPr="000D75FB" w14:paraId="43A14361"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30A01F9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105</w:t>
            </w:r>
          </w:p>
        </w:tc>
        <w:tc>
          <w:tcPr>
            <w:tcW w:w="4248" w:type="dxa"/>
            <w:tcBorders>
              <w:top w:val="nil"/>
              <w:left w:val="nil"/>
              <w:bottom w:val="single" w:sz="4" w:space="0" w:color="auto"/>
              <w:right w:val="single" w:sz="4" w:space="0" w:color="auto"/>
            </w:tcBorders>
            <w:vAlign w:val="center"/>
            <w:hideMark/>
          </w:tcPr>
          <w:p w14:paraId="09E8406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откосов</w:t>
            </w:r>
            <w:r w:rsidRPr="000D75FB">
              <w:rPr>
                <w:rFonts w:ascii="Arial Armenian" w:hAnsi="Arial Armenian" w:cs="Arial"/>
                <w:sz w:val="18"/>
                <w:szCs w:val="18"/>
                <w:lang w:val="en-US" w:eastAsia="en-US" w:bidi="ar-SA"/>
              </w:rPr>
              <w:t xml:space="preserve"> </w:t>
            </w:r>
            <w:r w:rsidRPr="000D75FB">
              <w:rPr>
                <w:rFonts w:ascii="Cambria Math" w:hAnsi="Cambria Math" w:cs="Cambria Math"/>
                <w:sz w:val="18"/>
                <w:szCs w:val="18"/>
                <w:lang w:val="en-US" w:eastAsia="en-US" w:bidi="ar-SA"/>
              </w:rPr>
              <w:t>№</w:t>
            </w:r>
            <w:r w:rsidRPr="000D75FB">
              <w:rPr>
                <w:rFonts w:ascii="Arial Armenian" w:hAnsi="Arial Armenian" w:cs="Arial"/>
                <w:sz w:val="18"/>
                <w:szCs w:val="18"/>
                <w:lang w:val="en-US" w:eastAsia="en-US" w:bidi="ar-SA"/>
              </w:rPr>
              <w:t xml:space="preserve">1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mbria Math" w:hAnsi="Cambria Math" w:cs="Cambria Math"/>
                <w:sz w:val="18"/>
                <w:szCs w:val="18"/>
                <w:lang w:val="en-US" w:eastAsia="en-US" w:bidi="ar-SA"/>
              </w:rPr>
              <w:t>№</w:t>
            </w:r>
            <w:r w:rsidRPr="000D75FB">
              <w:rPr>
                <w:rFonts w:ascii="Arial Armenian" w:hAnsi="Arial Armenian" w:cs="Arial"/>
                <w:sz w:val="18"/>
                <w:szCs w:val="18"/>
                <w:lang w:val="en-US" w:eastAsia="en-US" w:bidi="ar-SA"/>
              </w:rPr>
              <w:t xml:space="preserve">2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0,4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накоплением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обратной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засыпки</w:t>
            </w:r>
          </w:p>
        </w:tc>
        <w:tc>
          <w:tcPr>
            <w:tcW w:w="715" w:type="dxa"/>
            <w:tcBorders>
              <w:top w:val="nil"/>
              <w:left w:val="nil"/>
              <w:bottom w:val="single" w:sz="4" w:space="0" w:color="auto"/>
              <w:right w:val="single" w:sz="4" w:space="0" w:color="auto"/>
            </w:tcBorders>
            <w:vAlign w:val="bottom"/>
            <w:hideMark/>
          </w:tcPr>
          <w:p w14:paraId="2DFBFF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7884E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430.000</w:t>
            </w:r>
          </w:p>
        </w:tc>
        <w:tc>
          <w:tcPr>
            <w:tcW w:w="1167" w:type="dxa"/>
            <w:tcBorders>
              <w:top w:val="nil"/>
              <w:left w:val="nil"/>
              <w:bottom w:val="single" w:sz="4" w:space="0" w:color="auto"/>
              <w:right w:val="single" w:sz="4" w:space="0" w:color="auto"/>
            </w:tcBorders>
            <w:vAlign w:val="bottom"/>
            <w:hideMark/>
          </w:tcPr>
          <w:p w14:paraId="03362D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835.00</w:t>
            </w:r>
          </w:p>
        </w:tc>
        <w:tc>
          <w:tcPr>
            <w:tcW w:w="1980" w:type="dxa"/>
            <w:tcBorders>
              <w:top w:val="nil"/>
              <w:left w:val="nil"/>
              <w:bottom w:val="single" w:sz="4" w:space="0" w:color="auto"/>
              <w:right w:val="single" w:sz="4" w:space="0" w:color="auto"/>
            </w:tcBorders>
            <w:vAlign w:val="bottom"/>
            <w:hideMark/>
          </w:tcPr>
          <w:p w14:paraId="506B2A0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359,050.00 </w:t>
            </w:r>
          </w:p>
        </w:tc>
        <w:tc>
          <w:tcPr>
            <w:tcW w:w="222" w:type="dxa"/>
            <w:gridSpan w:val="2"/>
            <w:vAlign w:val="center"/>
            <w:hideMark/>
          </w:tcPr>
          <w:p w14:paraId="3A394F3A" w14:textId="77777777" w:rsidR="000D75FB" w:rsidRPr="000D75FB" w:rsidRDefault="000D75FB" w:rsidP="000D75FB">
            <w:pPr>
              <w:rPr>
                <w:sz w:val="20"/>
                <w:szCs w:val="20"/>
                <w:lang w:val="en-US" w:eastAsia="en-US" w:bidi="ar-SA"/>
              </w:rPr>
            </w:pPr>
          </w:p>
        </w:tc>
      </w:tr>
      <w:tr w:rsidR="000D75FB" w:rsidRPr="000D75FB" w14:paraId="322DD334" w14:textId="77777777" w:rsidTr="000D75FB">
        <w:trPr>
          <w:gridAfter w:val="1"/>
          <w:wAfter w:w="8" w:type="dxa"/>
          <w:trHeight w:val="915"/>
        </w:trPr>
        <w:tc>
          <w:tcPr>
            <w:tcW w:w="517" w:type="dxa"/>
            <w:tcBorders>
              <w:top w:val="nil"/>
              <w:left w:val="single" w:sz="4" w:space="0" w:color="auto"/>
              <w:bottom w:val="single" w:sz="4" w:space="0" w:color="auto"/>
              <w:right w:val="single" w:sz="4" w:space="0" w:color="auto"/>
            </w:tcBorders>
            <w:vAlign w:val="center"/>
            <w:hideMark/>
          </w:tcPr>
          <w:p w14:paraId="1CA2BB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w:t>
            </w:r>
          </w:p>
        </w:tc>
        <w:tc>
          <w:tcPr>
            <w:tcW w:w="4248" w:type="dxa"/>
            <w:tcBorders>
              <w:top w:val="nil"/>
              <w:left w:val="nil"/>
              <w:bottom w:val="single" w:sz="4" w:space="0" w:color="auto"/>
              <w:right w:val="single" w:sz="4" w:space="0" w:color="auto"/>
            </w:tcBorders>
            <w:vAlign w:val="center"/>
            <w:hideMark/>
          </w:tcPr>
          <w:p w14:paraId="2A0E5FD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дне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вбивкой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базальтового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5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уплотнённый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сортированного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p>
        </w:tc>
        <w:tc>
          <w:tcPr>
            <w:tcW w:w="715" w:type="dxa"/>
            <w:tcBorders>
              <w:top w:val="nil"/>
              <w:left w:val="nil"/>
              <w:bottom w:val="single" w:sz="4" w:space="0" w:color="auto"/>
              <w:right w:val="single" w:sz="4" w:space="0" w:color="auto"/>
            </w:tcBorders>
            <w:vAlign w:val="bottom"/>
            <w:hideMark/>
          </w:tcPr>
          <w:p w14:paraId="047F57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45E02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2.900</w:t>
            </w:r>
          </w:p>
        </w:tc>
        <w:tc>
          <w:tcPr>
            <w:tcW w:w="1167" w:type="dxa"/>
            <w:tcBorders>
              <w:top w:val="nil"/>
              <w:left w:val="nil"/>
              <w:bottom w:val="single" w:sz="4" w:space="0" w:color="auto"/>
              <w:right w:val="single" w:sz="4" w:space="0" w:color="auto"/>
            </w:tcBorders>
            <w:vAlign w:val="bottom"/>
            <w:hideMark/>
          </w:tcPr>
          <w:p w14:paraId="45A075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37D72F4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41,066.90 </w:t>
            </w:r>
          </w:p>
        </w:tc>
        <w:tc>
          <w:tcPr>
            <w:tcW w:w="222" w:type="dxa"/>
            <w:gridSpan w:val="2"/>
            <w:vAlign w:val="center"/>
            <w:hideMark/>
          </w:tcPr>
          <w:p w14:paraId="553D77E8" w14:textId="77777777" w:rsidR="000D75FB" w:rsidRPr="000D75FB" w:rsidRDefault="000D75FB" w:rsidP="000D75FB">
            <w:pPr>
              <w:rPr>
                <w:sz w:val="20"/>
                <w:szCs w:val="20"/>
                <w:lang w:val="en-US" w:eastAsia="en-US" w:bidi="ar-SA"/>
              </w:rPr>
            </w:pPr>
          </w:p>
        </w:tc>
      </w:tr>
      <w:tr w:rsidR="000D75FB" w:rsidRPr="000D75FB" w14:paraId="642E8EE4" w14:textId="77777777" w:rsidTr="000D75FB">
        <w:trPr>
          <w:gridAfter w:val="1"/>
          <w:wAfter w:w="8" w:type="dxa"/>
          <w:trHeight w:val="810"/>
        </w:trPr>
        <w:tc>
          <w:tcPr>
            <w:tcW w:w="517" w:type="dxa"/>
            <w:tcBorders>
              <w:top w:val="nil"/>
              <w:left w:val="single" w:sz="4" w:space="0" w:color="auto"/>
              <w:bottom w:val="single" w:sz="4" w:space="0" w:color="auto"/>
              <w:right w:val="single" w:sz="4" w:space="0" w:color="auto"/>
            </w:tcBorders>
            <w:vAlign w:val="center"/>
            <w:hideMark/>
          </w:tcPr>
          <w:p w14:paraId="230C36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w:t>
            </w:r>
          </w:p>
        </w:tc>
        <w:tc>
          <w:tcPr>
            <w:tcW w:w="4248" w:type="dxa"/>
            <w:tcBorders>
              <w:top w:val="nil"/>
              <w:left w:val="nil"/>
              <w:bottom w:val="single" w:sz="4" w:space="0" w:color="auto"/>
              <w:right w:val="single" w:sz="4" w:space="0" w:color="auto"/>
            </w:tcBorders>
            <w:vAlign w:val="center"/>
            <w:hideMark/>
          </w:tcPr>
          <w:p w14:paraId="26863BD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сортированного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базальтового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средней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15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06B2F1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9DB93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9.600</w:t>
            </w:r>
          </w:p>
        </w:tc>
        <w:tc>
          <w:tcPr>
            <w:tcW w:w="1167" w:type="dxa"/>
            <w:tcBorders>
              <w:top w:val="nil"/>
              <w:left w:val="nil"/>
              <w:bottom w:val="single" w:sz="4" w:space="0" w:color="auto"/>
              <w:right w:val="single" w:sz="4" w:space="0" w:color="auto"/>
            </w:tcBorders>
            <w:vAlign w:val="bottom"/>
            <w:hideMark/>
          </w:tcPr>
          <w:p w14:paraId="17C415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586A201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135,945.60 </w:t>
            </w:r>
          </w:p>
        </w:tc>
        <w:tc>
          <w:tcPr>
            <w:tcW w:w="222" w:type="dxa"/>
            <w:gridSpan w:val="2"/>
            <w:vAlign w:val="center"/>
            <w:hideMark/>
          </w:tcPr>
          <w:p w14:paraId="7A5D3105" w14:textId="77777777" w:rsidR="000D75FB" w:rsidRPr="000D75FB" w:rsidRDefault="000D75FB" w:rsidP="000D75FB">
            <w:pPr>
              <w:rPr>
                <w:sz w:val="20"/>
                <w:szCs w:val="20"/>
                <w:lang w:val="en-US" w:eastAsia="en-US" w:bidi="ar-SA"/>
              </w:rPr>
            </w:pPr>
          </w:p>
        </w:tc>
      </w:tr>
      <w:tr w:rsidR="000D75FB" w:rsidRPr="000D75FB" w14:paraId="430A4529" w14:textId="77777777" w:rsidTr="000D75FB">
        <w:trPr>
          <w:gridAfter w:val="1"/>
          <w:wAfter w:w="8" w:type="dxa"/>
          <w:trHeight w:val="885"/>
        </w:trPr>
        <w:tc>
          <w:tcPr>
            <w:tcW w:w="517" w:type="dxa"/>
            <w:tcBorders>
              <w:top w:val="nil"/>
              <w:left w:val="single" w:sz="4" w:space="0" w:color="auto"/>
              <w:bottom w:val="single" w:sz="4" w:space="0" w:color="auto"/>
              <w:right w:val="single" w:sz="4" w:space="0" w:color="auto"/>
            </w:tcBorders>
            <w:vAlign w:val="center"/>
            <w:hideMark/>
          </w:tcPr>
          <w:p w14:paraId="692CA7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w:t>
            </w:r>
          </w:p>
        </w:tc>
        <w:tc>
          <w:tcPr>
            <w:tcW w:w="4248" w:type="dxa"/>
            <w:tcBorders>
              <w:top w:val="nil"/>
              <w:left w:val="nil"/>
              <w:bottom w:val="single" w:sz="4" w:space="0" w:color="auto"/>
              <w:right w:val="single" w:sz="4" w:space="0" w:color="auto"/>
            </w:tcBorders>
            <w:vAlign w:val="center"/>
            <w:hideMark/>
          </w:tcPr>
          <w:p w14:paraId="71194E1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B10 </w:t>
            </w:r>
            <w:r w:rsidRPr="000D75FB">
              <w:rPr>
                <w:rFonts w:ascii="Calibri" w:hAnsi="Calibri" w:cs="Calibri"/>
                <w:sz w:val="18"/>
                <w:szCs w:val="18"/>
                <w:lang w:val="en-US" w:eastAsia="en-US" w:bidi="ar-SA"/>
              </w:rPr>
              <w:t>средней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10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щебёночном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слое</w:t>
            </w:r>
          </w:p>
        </w:tc>
        <w:tc>
          <w:tcPr>
            <w:tcW w:w="715" w:type="dxa"/>
            <w:tcBorders>
              <w:top w:val="nil"/>
              <w:left w:val="nil"/>
              <w:bottom w:val="single" w:sz="4" w:space="0" w:color="auto"/>
              <w:right w:val="single" w:sz="4" w:space="0" w:color="auto"/>
            </w:tcBorders>
            <w:vAlign w:val="bottom"/>
            <w:hideMark/>
          </w:tcPr>
          <w:p w14:paraId="72D4B9C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5E77B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5.700</w:t>
            </w:r>
          </w:p>
        </w:tc>
        <w:tc>
          <w:tcPr>
            <w:tcW w:w="1167" w:type="dxa"/>
            <w:tcBorders>
              <w:top w:val="nil"/>
              <w:left w:val="nil"/>
              <w:bottom w:val="single" w:sz="4" w:space="0" w:color="auto"/>
              <w:right w:val="single" w:sz="4" w:space="0" w:color="auto"/>
            </w:tcBorders>
            <w:vAlign w:val="bottom"/>
            <w:hideMark/>
          </w:tcPr>
          <w:p w14:paraId="7C6997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40310.00</w:t>
            </w:r>
          </w:p>
        </w:tc>
        <w:tc>
          <w:tcPr>
            <w:tcW w:w="1980" w:type="dxa"/>
            <w:tcBorders>
              <w:top w:val="nil"/>
              <w:left w:val="nil"/>
              <w:bottom w:val="single" w:sz="4" w:space="0" w:color="auto"/>
              <w:right w:val="single" w:sz="4" w:space="0" w:color="auto"/>
            </w:tcBorders>
            <w:vAlign w:val="bottom"/>
            <w:hideMark/>
          </w:tcPr>
          <w:p w14:paraId="79DBEB5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229,767.00 </w:t>
            </w:r>
          </w:p>
        </w:tc>
        <w:tc>
          <w:tcPr>
            <w:tcW w:w="222" w:type="dxa"/>
            <w:gridSpan w:val="2"/>
            <w:vAlign w:val="center"/>
            <w:hideMark/>
          </w:tcPr>
          <w:p w14:paraId="04E0E6FE" w14:textId="77777777" w:rsidR="000D75FB" w:rsidRPr="000D75FB" w:rsidRDefault="000D75FB" w:rsidP="000D75FB">
            <w:pPr>
              <w:rPr>
                <w:sz w:val="20"/>
                <w:szCs w:val="20"/>
                <w:lang w:val="en-US" w:eastAsia="en-US" w:bidi="ar-SA"/>
              </w:rPr>
            </w:pPr>
          </w:p>
        </w:tc>
      </w:tr>
      <w:tr w:rsidR="000D75FB" w:rsidRPr="000D75FB" w14:paraId="4D9ECA9E"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7C0C1A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w:t>
            </w:r>
          </w:p>
        </w:tc>
        <w:tc>
          <w:tcPr>
            <w:tcW w:w="4248" w:type="dxa"/>
            <w:tcBorders>
              <w:top w:val="nil"/>
              <w:left w:val="nil"/>
              <w:bottom w:val="single" w:sz="4" w:space="0" w:color="auto"/>
              <w:right w:val="single" w:sz="4" w:space="0" w:color="auto"/>
            </w:tcBorders>
            <w:vAlign w:val="center"/>
            <w:hideMark/>
          </w:tcPr>
          <w:p w14:paraId="7753FEF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Установка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арматуры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фундаментов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откосов</w:t>
            </w:r>
          </w:p>
        </w:tc>
        <w:tc>
          <w:tcPr>
            <w:tcW w:w="715" w:type="dxa"/>
            <w:tcBorders>
              <w:top w:val="nil"/>
              <w:left w:val="nil"/>
              <w:bottom w:val="single" w:sz="4" w:space="0" w:color="auto"/>
              <w:right w:val="single" w:sz="4" w:space="0" w:color="auto"/>
            </w:tcBorders>
            <w:noWrap/>
            <w:vAlign w:val="bottom"/>
            <w:hideMark/>
          </w:tcPr>
          <w:p w14:paraId="6C6A325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11AD6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3.951</w:t>
            </w:r>
          </w:p>
        </w:tc>
        <w:tc>
          <w:tcPr>
            <w:tcW w:w="1167" w:type="dxa"/>
            <w:tcBorders>
              <w:top w:val="nil"/>
              <w:left w:val="nil"/>
              <w:bottom w:val="single" w:sz="4" w:space="0" w:color="auto"/>
              <w:right w:val="single" w:sz="4" w:space="0" w:color="auto"/>
            </w:tcBorders>
            <w:vAlign w:val="bottom"/>
            <w:hideMark/>
          </w:tcPr>
          <w:p w14:paraId="3DA005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240167.00</w:t>
            </w:r>
          </w:p>
        </w:tc>
        <w:tc>
          <w:tcPr>
            <w:tcW w:w="1980" w:type="dxa"/>
            <w:tcBorders>
              <w:top w:val="nil"/>
              <w:left w:val="nil"/>
              <w:bottom w:val="single" w:sz="4" w:space="0" w:color="auto"/>
              <w:right w:val="single" w:sz="4" w:space="0" w:color="auto"/>
            </w:tcBorders>
            <w:vAlign w:val="bottom"/>
            <w:hideMark/>
          </w:tcPr>
          <w:p w14:paraId="3EF884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948,899.82 </w:t>
            </w:r>
          </w:p>
        </w:tc>
        <w:tc>
          <w:tcPr>
            <w:tcW w:w="222" w:type="dxa"/>
            <w:gridSpan w:val="2"/>
            <w:vAlign w:val="center"/>
            <w:hideMark/>
          </w:tcPr>
          <w:p w14:paraId="5EED3889" w14:textId="77777777" w:rsidR="000D75FB" w:rsidRPr="000D75FB" w:rsidRDefault="000D75FB" w:rsidP="000D75FB">
            <w:pPr>
              <w:rPr>
                <w:sz w:val="20"/>
                <w:szCs w:val="20"/>
                <w:lang w:val="en-US" w:eastAsia="en-US" w:bidi="ar-SA"/>
              </w:rPr>
            </w:pPr>
          </w:p>
        </w:tc>
      </w:tr>
      <w:tr w:rsidR="000D75FB" w:rsidRPr="000D75FB" w14:paraId="3114E3A4"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5FCFE9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w:t>
            </w:r>
          </w:p>
        </w:tc>
        <w:tc>
          <w:tcPr>
            <w:tcW w:w="4248" w:type="dxa"/>
            <w:tcBorders>
              <w:top w:val="nil"/>
              <w:left w:val="nil"/>
              <w:bottom w:val="single" w:sz="4" w:space="0" w:color="auto"/>
              <w:right w:val="single" w:sz="4" w:space="0" w:color="auto"/>
            </w:tcBorders>
            <w:vAlign w:val="center"/>
            <w:hideMark/>
          </w:tcPr>
          <w:p w14:paraId="4650598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w:t>
            </w:r>
          </w:p>
        </w:tc>
        <w:tc>
          <w:tcPr>
            <w:tcW w:w="715" w:type="dxa"/>
            <w:tcBorders>
              <w:top w:val="nil"/>
              <w:left w:val="nil"/>
              <w:bottom w:val="single" w:sz="4" w:space="0" w:color="auto"/>
              <w:right w:val="single" w:sz="4" w:space="0" w:color="auto"/>
            </w:tcBorders>
            <w:noWrap/>
            <w:vAlign w:val="bottom"/>
            <w:hideMark/>
          </w:tcPr>
          <w:p w14:paraId="1387D9A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DB693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2.991</w:t>
            </w:r>
          </w:p>
        </w:tc>
        <w:tc>
          <w:tcPr>
            <w:tcW w:w="1167" w:type="dxa"/>
            <w:tcBorders>
              <w:top w:val="nil"/>
              <w:left w:val="nil"/>
              <w:bottom w:val="single" w:sz="4" w:space="0" w:color="auto"/>
              <w:right w:val="single" w:sz="4" w:space="0" w:color="auto"/>
            </w:tcBorders>
            <w:vAlign w:val="bottom"/>
            <w:hideMark/>
          </w:tcPr>
          <w:p w14:paraId="4051AE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18944B8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1,229,516.35 </w:t>
            </w:r>
          </w:p>
        </w:tc>
        <w:tc>
          <w:tcPr>
            <w:tcW w:w="222" w:type="dxa"/>
            <w:gridSpan w:val="2"/>
            <w:vAlign w:val="center"/>
            <w:hideMark/>
          </w:tcPr>
          <w:p w14:paraId="0C22E0C0" w14:textId="77777777" w:rsidR="000D75FB" w:rsidRPr="000D75FB" w:rsidRDefault="000D75FB" w:rsidP="000D75FB">
            <w:pPr>
              <w:rPr>
                <w:sz w:val="20"/>
                <w:szCs w:val="20"/>
                <w:lang w:val="en-US" w:eastAsia="en-US" w:bidi="ar-SA"/>
              </w:rPr>
            </w:pPr>
          </w:p>
        </w:tc>
      </w:tr>
      <w:tr w:rsidR="000D75FB" w:rsidRPr="000D75FB" w14:paraId="290B17CD"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096DE5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w:t>
            </w:r>
          </w:p>
        </w:tc>
        <w:tc>
          <w:tcPr>
            <w:tcW w:w="4248" w:type="dxa"/>
            <w:tcBorders>
              <w:top w:val="nil"/>
              <w:left w:val="nil"/>
              <w:bottom w:val="single" w:sz="4" w:space="0" w:color="auto"/>
              <w:right w:val="single" w:sz="4" w:space="0" w:color="auto"/>
            </w:tcBorders>
            <w:vAlign w:val="center"/>
            <w:hideMark/>
          </w:tcPr>
          <w:p w14:paraId="58146C3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A240</w:t>
            </w:r>
          </w:p>
        </w:tc>
        <w:tc>
          <w:tcPr>
            <w:tcW w:w="715" w:type="dxa"/>
            <w:tcBorders>
              <w:top w:val="nil"/>
              <w:left w:val="nil"/>
              <w:bottom w:val="single" w:sz="4" w:space="0" w:color="auto"/>
              <w:right w:val="single" w:sz="4" w:space="0" w:color="auto"/>
            </w:tcBorders>
            <w:noWrap/>
            <w:vAlign w:val="bottom"/>
            <w:hideMark/>
          </w:tcPr>
          <w:p w14:paraId="228855E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354ED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0.960</w:t>
            </w:r>
          </w:p>
        </w:tc>
        <w:tc>
          <w:tcPr>
            <w:tcW w:w="1167" w:type="dxa"/>
            <w:tcBorders>
              <w:top w:val="nil"/>
              <w:left w:val="nil"/>
              <w:bottom w:val="single" w:sz="4" w:space="0" w:color="auto"/>
              <w:right w:val="single" w:sz="4" w:space="0" w:color="auto"/>
            </w:tcBorders>
            <w:vAlign w:val="bottom"/>
            <w:hideMark/>
          </w:tcPr>
          <w:p w14:paraId="4C21FB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4EC1B46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308,400.00 </w:t>
            </w:r>
          </w:p>
        </w:tc>
        <w:tc>
          <w:tcPr>
            <w:tcW w:w="222" w:type="dxa"/>
            <w:gridSpan w:val="2"/>
            <w:vAlign w:val="center"/>
            <w:hideMark/>
          </w:tcPr>
          <w:p w14:paraId="7831C979" w14:textId="77777777" w:rsidR="000D75FB" w:rsidRPr="000D75FB" w:rsidRDefault="000D75FB" w:rsidP="000D75FB">
            <w:pPr>
              <w:rPr>
                <w:sz w:val="20"/>
                <w:szCs w:val="20"/>
                <w:lang w:val="en-US" w:eastAsia="en-US" w:bidi="ar-SA"/>
              </w:rPr>
            </w:pPr>
          </w:p>
        </w:tc>
      </w:tr>
      <w:tr w:rsidR="000D75FB" w:rsidRPr="000D75FB" w14:paraId="439980C0"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299CDC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112</w:t>
            </w:r>
          </w:p>
        </w:tc>
        <w:tc>
          <w:tcPr>
            <w:tcW w:w="4248" w:type="dxa"/>
            <w:tcBorders>
              <w:top w:val="nil"/>
              <w:left w:val="nil"/>
              <w:bottom w:val="nil"/>
              <w:right w:val="single" w:sz="4" w:space="0" w:color="auto"/>
            </w:tcBorders>
            <w:vAlign w:val="center"/>
            <w:hideMark/>
          </w:tcPr>
          <w:p w14:paraId="01B9853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Бетонирование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фундаментов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стоек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откосов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тяжёлым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25</w:t>
            </w:r>
          </w:p>
        </w:tc>
        <w:tc>
          <w:tcPr>
            <w:tcW w:w="715" w:type="dxa"/>
            <w:tcBorders>
              <w:top w:val="nil"/>
              <w:left w:val="nil"/>
              <w:bottom w:val="single" w:sz="4" w:space="0" w:color="auto"/>
              <w:right w:val="single" w:sz="4" w:space="0" w:color="auto"/>
            </w:tcBorders>
            <w:vAlign w:val="bottom"/>
            <w:hideMark/>
          </w:tcPr>
          <w:p w14:paraId="4538A1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289CEF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122.200</w:t>
            </w:r>
          </w:p>
        </w:tc>
        <w:tc>
          <w:tcPr>
            <w:tcW w:w="1167" w:type="dxa"/>
            <w:tcBorders>
              <w:top w:val="nil"/>
              <w:left w:val="nil"/>
              <w:bottom w:val="single" w:sz="4" w:space="0" w:color="auto"/>
              <w:right w:val="single" w:sz="4" w:space="0" w:color="auto"/>
            </w:tcBorders>
            <w:vAlign w:val="bottom"/>
            <w:hideMark/>
          </w:tcPr>
          <w:p w14:paraId="27AD83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85594.00</w:t>
            </w:r>
          </w:p>
        </w:tc>
        <w:tc>
          <w:tcPr>
            <w:tcW w:w="1980" w:type="dxa"/>
            <w:tcBorders>
              <w:top w:val="nil"/>
              <w:left w:val="nil"/>
              <w:bottom w:val="single" w:sz="4" w:space="0" w:color="auto"/>
              <w:right w:val="single" w:sz="4" w:space="0" w:color="auto"/>
            </w:tcBorders>
            <w:vAlign w:val="bottom"/>
            <w:hideMark/>
          </w:tcPr>
          <w:p w14:paraId="46A949B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10,459,586.80 </w:t>
            </w:r>
          </w:p>
        </w:tc>
        <w:tc>
          <w:tcPr>
            <w:tcW w:w="222" w:type="dxa"/>
            <w:gridSpan w:val="2"/>
            <w:vAlign w:val="center"/>
            <w:hideMark/>
          </w:tcPr>
          <w:p w14:paraId="677D0E46" w14:textId="77777777" w:rsidR="000D75FB" w:rsidRPr="000D75FB" w:rsidRDefault="000D75FB" w:rsidP="000D75FB">
            <w:pPr>
              <w:rPr>
                <w:sz w:val="20"/>
                <w:szCs w:val="20"/>
                <w:lang w:val="en-US" w:eastAsia="en-US" w:bidi="ar-SA"/>
              </w:rPr>
            </w:pPr>
          </w:p>
        </w:tc>
      </w:tr>
      <w:tr w:rsidR="000D75FB" w:rsidRPr="000D75FB" w14:paraId="44775B29" w14:textId="77777777" w:rsidTr="000D75FB">
        <w:trPr>
          <w:gridAfter w:val="1"/>
          <w:wAfter w:w="8" w:type="dxa"/>
          <w:trHeight w:val="885"/>
        </w:trPr>
        <w:tc>
          <w:tcPr>
            <w:tcW w:w="517" w:type="dxa"/>
            <w:tcBorders>
              <w:top w:val="nil"/>
              <w:left w:val="single" w:sz="4" w:space="0" w:color="auto"/>
              <w:bottom w:val="single" w:sz="4" w:space="0" w:color="auto"/>
              <w:right w:val="single" w:sz="4" w:space="0" w:color="auto"/>
            </w:tcBorders>
            <w:vAlign w:val="center"/>
            <w:hideMark/>
          </w:tcPr>
          <w:p w14:paraId="72ED20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113</w:t>
            </w:r>
          </w:p>
        </w:tc>
        <w:tc>
          <w:tcPr>
            <w:tcW w:w="4248" w:type="dxa"/>
            <w:tcBorders>
              <w:top w:val="single" w:sz="4" w:space="0" w:color="auto"/>
              <w:left w:val="nil"/>
              <w:bottom w:val="nil"/>
              <w:right w:val="single" w:sz="4" w:space="0" w:color="auto"/>
            </w:tcBorders>
            <w:vAlign w:val="center"/>
            <w:hideMark/>
          </w:tcPr>
          <w:p w14:paraId="0DF5D4A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доски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деформационных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швов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откосов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пропитанной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битумом</w:t>
            </w:r>
            <w:r w:rsidRPr="000D75FB">
              <w:rPr>
                <w:rFonts w:ascii="Arial Armenian" w:hAnsi="Arial Armenian" w:cs="Arial"/>
                <w:sz w:val="18"/>
                <w:szCs w:val="18"/>
                <w:lang w:val="en-US" w:eastAsia="en-US" w:bidi="ar-SA"/>
              </w:rPr>
              <w:t xml:space="preserve">, 4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 xml:space="preserve">., L=32 </w:t>
            </w:r>
            <w:r w:rsidRPr="000D75FB">
              <w:rPr>
                <w:rFonts w:ascii="Calibri" w:hAnsi="Calibri" w:cs="Calibri"/>
                <w:sz w:val="18"/>
                <w:szCs w:val="18"/>
                <w:lang w:val="en-US" w:eastAsia="en-US" w:bidi="ar-SA"/>
              </w:rPr>
              <w:t>п</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2AEABA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0A0AE2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18.300</w:t>
            </w:r>
          </w:p>
        </w:tc>
        <w:tc>
          <w:tcPr>
            <w:tcW w:w="1167" w:type="dxa"/>
            <w:tcBorders>
              <w:top w:val="nil"/>
              <w:left w:val="nil"/>
              <w:bottom w:val="single" w:sz="4" w:space="0" w:color="auto"/>
              <w:right w:val="single" w:sz="4" w:space="0" w:color="auto"/>
            </w:tcBorders>
            <w:vAlign w:val="bottom"/>
            <w:hideMark/>
          </w:tcPr>
          <w:p w14:paraId="5EAD27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6888.00</w:t>
            </w:r>
          </w:p>
        </w:tc>
        <w:tc>
          <w:tcPr>
            <w:tcW w:w="1980" w:type="dxa"/>
            <w:tcBorders>
              <w:top w:val="nil"/>
              <w:left w:val="nil"/>
              <w:bottom w:val="single" w:sz="4" w:space="0" w:color="auto"/>
              <w:right w:val="single" w:sz="4" w:space="0" w:color="auto"/>
            </w:tcBorders>
            <w:vAlign w:val="bottom"/>
            <w:hideMark/>
          </w:tcPr>
          <w:p w14:paraId="33CF3C5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126,050.40 </w:t>
            </w:r>
          </w:p>
        </w:tc>
        <w:tc>
          <w:tcPr>
            <w:tcW w:w="222" w:type="dxa"/>
            <w:gridSpan w:val="2"/>
            <w:vAlign w:val="center"/>
            <w:hideMark/>
          </w:tcPr>
          <w:p w14:paraId="304AE671" w14:textId="77777777" w:rsidR="000D75FB" w:rsidRPr="000D75FB" w:rsidRDefault="000D75FB" w:rsidP="000D75FB">
            <w:pPr>
              <w:rPr>
                <w:sz w:val="20"/>
                <w:szCs w:val="20"/>
                <w:lang w:val="en-US" w:eastAsia="en-US" w:bidi="ar-SA"/>
              </w:rPr>
            </w:pPr>
          </w:p>
        </w:tc>
      </w:tr>
      <w:tr w:rsidR="000D75FB" w:rsidRPr="000D75FB" w14:paraId="6C61B408"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31F113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114</w:t>
            </w:r>
          </w:p>
        </w:tc>
        <w:tc>
          <w:tcPr>
            <w:tcW w:w="4248" w:type="dxa"/>
            <w:tcBorders>
              <w:top w:val="single" w:sz="4" w:space="0" w:color="auto"/>
              <w:left w:val="nil"/>
              <w:bottom w:val="single" w:sz="4" w:space="0" w:color="auto"/>
              <w:right w:val="single" w:sz="4" w:space="0" w:color="auto"/>
            </w:tcBorders>
            <w:vAlign w:val="center"/>
            <w:hideMark/>
          </w:tcPr>
          <w:p w14:paraId="0877ADA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контактирующих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горячим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мастичным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покрытием</w:t>
            </w:r>
          </w:p>
        </w:tc>
        <w:tc>
          <w:tcPr>
            <w:tcW w:w="715" w:type="dxa"/>
            <w:tcBorders>
              <w:top w:val="nil"/>
              <w:left w:val="nil"/>
              <w:bottom w:val="single" w:sz="4" w:space="0" w:color="auto"/>
              <w:right w:val="single" w:sz="4" w:space="0" w:color="auto"/>
            </w:tcBorders>
            <w:vAlign w:val="bottom"/>
            <w:hideMark/>
          </w:tcPr>
          <w:p w14:paraId="724DE9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3207EE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86.000</w:t>
            </w:r>
          </w:p>
        </w:tc>
        <w:tc>
          <w:tcPr>
            <w:tcW w:w="1167" w:type="dxa"/>
            <w:tcBorders>
              <w:top w:val="nil"/>
              <w:left w:val="nil"/>
              <w:bottom w:val="single" w:sz="4" w:space="0" w:color="auto"/>
              <w:right w:val="single" w:sz="4" w:space="0" w:color="auto"/>
            </w:tcBorders>
            <w:vAlign w:val="bottom"/>
            <w:hideMark/>
          </w:tcPr>
          <w:p w14:paraId="7563BB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1092.00</w:t>
            </w:r>
          </w:p>
        </w:tc>
        <w:tc>
          <w:tcPr>
            <w:tcW w:w="1980" w:type="dxa"/>
            <w:tcBorders>
              <w:top w:val="nil"/>
              <w:left w:val="nil"/>
              <w:bottom w:val="single" w:sz="4" w:space="0" w:color="auto"/>
              <w:right w:val="single" w:sz="4" w:space="0" w:color="auto"/>
            </w:tcBorders>
            <w:vAlign w:val="bottom"/>
            <w:hideMark/>
          </w:tcPr>
          <w:p w14:paraId="0E268D5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93,912.00 </w:t>
            </w:r>
          </w:p>
        </w:tc>
        <w:tc>
          <w:tcPr>
            <w:tcW w:w="222" w:type="dxa"/>
            <w:gridSpan w:val="2"/>
            <w:vAlign w:val="center"/>
            <w:hideMark/>
          </w:tcPr>
          <w:p w14:paraId="78082ADF" w14:textId="77777777" w:rsidR="000D75FB" w:rsidRPr="000D75FB" w:rsidRDefault="000D75FB" w:rsidP="000D75FB">
            <w:pPr>
              <w:rPr>
                <w:sz w:val="20"/>
                <w:szCs w:val="20"/>
                <w:lang w:val="en-US" w:eastAsia="en-US" w:bidi="ar-SA"/>
              </w:rPr>
            </w:pPr>
          </w:p>
        </w:tc>
      </w:tr>
      <w:tr w:rsidR="000D75FB" w:rsidRPr="000D75FB" w14:paraId="655E2886"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7B447D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115</w:t>
            </w:r>
          </w:p>
        </w:tc>
        <w:tc>
          <w:tcPr>
            <w:tcW w:w="4248" w:type="dxa"/>
            <w:tcBorders>
              <w:top w:val="nil"/>
              <w:left w:val="nil"/>
              <w:bottom w:val="nil"/>
              <w:right w:val="single" w:sz="4" w:space="0" w:color="auto"/>
            </w:tcBorders>
            <w:vAlign w:val="center"/>
            <w:hideMark/>
          </w:tcPr>
          <w:p w14:paraId="0D7D8BE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защитного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гидроизоляции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геотекстиля</w:t>
            </w:r>
          </w:p>
        </w:tc>
        <w:tc>
          <w:tcPr>
            <w:tcW w:w="715" w:type="dxa"/>
            <w:tcBorders>
              <w:top w:val="nil"/>
              <w:left w:val="nil"/>
              <w:bottom w:val="single" w:sz="4" w:space="0" w:color="auto"/>
              <w:right w:val="single" w:sz="4" w:space="0" w:color="auto"/>
            </w:tcBorders>
            <w:vAlign w:val="bottom"/>
            <w:hideMark/>
          </w:tcPr>
          <w:p w14:paraId="246DCB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233252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86.000</w:t>
            </w:r>
          </w:p>
        </w:tc>
        <w:tc>
          <w:tcPr>
            <w:tcW w:w="1167" w:type="dxa"/>
            <w:tcBorders>
              <w:top w:val="nil"/>
              <w:left w:val="nil"/>
              <w:bottom w:val="single" w:sz="4" w:space="0" w:color="auto"/>
              <w:right w:val="single" w:sz="4" w:space="0" w:color="auto"/>
            </w:tcBorders>
            <w:vAlign w:val="bottom"/>
            <w:hideMark/>
          </w:tcPr>
          <w:p w14:paraId="5C8DE6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4AC69E0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448,662.00 </w:t>
            </w:r>
          </w:p>
        </w:tc>
        <w:tc>
          <w:tcPr>
            <w:tcW w:w="222" w:type="dxa"/>
            <w:gridSpan w:val="2"/>
            <w:vAlign w:val="center"/>
            <w:hideMark/>
          </w:tcPr>
          <w:p w14:paraId="40AA6E81" w14:textId="77777777" w:rsidR="000D75FB" w:rsidRPr="000D75FB" w:rsidRDefault="000D75FB" w:rsidP="000D75FB">
            <w:pPr>
              <w:rPr>
                <w:sz w:val="20"/>
                <w:szCs w:val="20"/>
                <w:lang w:val="en-US" w:eastAsia="en-US" w:bidi="ar-SA"/>
              </w:rPr>
            </w:pPr>
          </w:p>
        </w:tc>
      </w:tr>
      <w:tr w:rsidR="000D75FB" w:rsidRPr="000D75FB" w14:paraId="064D8152" w14:textId="77777777" w:rsidTr="000D75FB">
        <w:trPr>
          <w:gridAfter w:val="1"/>
          <w:wAfter w:w="8" w:type="dxa"/>
          <w:trHeight w:val="735"/>
        </w:trPr>
        <w:tc>
          <w:tcPr>
            <w:tcW w:w="517" w:type="dxa"/>
            <w:tcBorders>
              <w:top w:val="nil"/>
              <w:left w:val="single" w:sz="4" w:space="0" w:color="auto"/>
              <w:bottom w:val="single" w:sz="4" w:space="0" w:color="auto"/>
              <w:right w:val="single" w:sz="4" w:space="0" w:color="auto"/>
            </w:tcBorders>
            <w:vAlign w:val="center"/>
            <w:hideMark/>
          </w:tcPr>
          <w:p w14:paraId="684578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116</w:t>
            </w:r>
          </w:p>
        </w:tc>
        <w:tc>
          <w:tcPr>
            <w:tcW w:w="4248" w:type="dxa"/>
            <w:tcBorders>
              <w:top w:val="single" w:sz="4" w:space="0" w:color="auto"/>
              <w:left w:val="nil"/>
              <w:bottom w:val="single" w:sz="4" w:space="0" w:color="auto"/>
              <w:right w:val="single" w:sz="4" w:space="0" w:color="auto"/>
            </w:tcBorders>
            <w:vAlign w:val="center"/>
            <w:hideMark/>
          </w:tcPr>
          <w:p w14:paraId="4C2B5AA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торцевой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черно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белой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36408D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single" w:sz="4" w:space="0" w:color="auto"/>
              <w:right w:val="single" w:sz="4" w:space="0" w:color="auto"/>
            </w:tcBorders>
            <w:vAlign w:val="bottom"/>
            <w:hideMark/>
          </w:tcPr>
          <w:p w14:paraId="657F997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28.500</w:t>
            </w:r>
          </w:p>
        </w:tc>
        <w:tc>
          <w:tcPr>
            <w:tcW w:w="1167" w:type="dxa"/>
            <w:tcBorders>
              <w:top w:val="nil"/>
              <w:left w:val="nil"/>
              <w:bottom w:val="single" w:sz="4" w:space="0" w:color="auto"/>
              <w:right w:val="single" w:sz="4" w:space="0" w:color="auto"/>
            </w:tcBorders>
            <w:vAlign w:val="bottom"/>
            <w:hideMark/>
          </w:tcPr>
          <w:p w14:paraId="6B2F73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938.00</w:t>
            </w:r>
          </w:p>
        </w:tc>
        <w:tc>
          <w:tcPr>
            <w:tcW w:w="1980" w:type="dxa"/>
            <w:tcBorders>
              <w:top w:val="nil"/>
              <w:left w:val="nil"/>
              <w:bottom w:val="single" w:sz="4" w:space="0" w:color="auto"/>
              <w:right w:val="single" w:sz="4" w:space="0" w:color="auto"/>
            </w:tcBorders>
            <w:vAlign w:val="bottom"/>
            <w:hideMark/>
          </w:tcPr>
          <w:p w14:paraId="167D25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26,733.00 </w:t>
            </w:r>
          </w:p>
        </w:tc>
        <w:tc>
          <w:tcPr>
            <w:tcW w:w="222" w:type="dxa"/>
            <w:gridSpan w:val="2"/>
            <w:vAlign w:val="center"/>
            <w:hideMark/>
          </w:tcPr>
          <w:p w14:paraId="5A1C2F40" w14:textId="77777777" w:rsidR="000D75FB" w:rsidRPr="000D75FB" w:rsidRDefault="000D75FB" w:rsidP="000D75FB">
            <w:pPr>
              <w:rPr>
                <w:sz w:val="20"/>
                <w:szCs w:val="20"/>
                <w:lang w:val="en-US" w:eastAsia="en-US" w:bidi="ar-SA"/>
              </w:rPr>
            </w:pPr>
          </w:p>
        </w:tc>
      </w:tr>
      <w:tr w:rsidR="000D75FB" w:rsidRPr="000D75FB" w14:paraId="0268A8DB"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6666DC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117</w:t>
            </w:r>
          </w:p>
        </w:tc>
        <w:tc>
          <w:tcPr>
            <w:tcW w:w="4248" w:type="dxa"/>
            <w:tcBorders>
              <w:top w:val="nil"/>
              <w:left w:val="nil"/>
              <w:bottom w:val="single" w:sz="4" w:space="0" w:color="auto"/>
              <w:right w:val="single" w:sz="4" w:space="0" w:color="auto"/>
            </w:tcBorders>
            <w:vAlign w:val="center"/>
            <w:hideMark/>
          </w:tcPr>
          <w:p w14:paraId="1331EFF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торцевой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черно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белой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7DD030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6E345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28.500</w:t>
            </w:r>
          </w:p>
        </w:tc>
        <w:tc>
          <w:tcPr>
            <w:tcW w:w="1167" w:type="dxa"/>
            <w:tcBorders>
              <w:top w:val="nil"/>
              <w:left w:val="nil"/>
              <w:bottom w:val="single" w:sz="4" w:space="0" w:color="auto"/>
              <w:right w:val="single" w:sz="4" w:space="0" w:color="auto"/>
            </w:tcBorders>
            <w:vAlign w:val="bottom"/>
            <w:hideMark/>
          </w:tcPr>
          <w:p w14:paraId="47FA76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938.00</w:t>
            </w:r>
          </w:p>
        </w:tc>
        <w:tc>
          <w:tcPr>
            <w:tcW w:w="1980" w:type="dxa"/>
            <w:tcBorders>
              <w:top w:val="nil"/>
              <w:left w:val="nil"/>
              <w:bottom w:val="single" w:sz="4" w:space="0" w:color="auto"/>
              <w:right w:val="single" w:sz="4" w:space="0" w:color="auto"/>
            </w:tcBorders>
            <w:vAlign w:val="bottom"/>
            <w:hideMark/>
          </w:tcPr>
          <w:p w14:paraId="6EB0988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26,733.00 </w:t>
            </w:r>
          </w:p>
        </w:tc>
        <w:tc>
          <w:tcPr>
            <w:tcW w:w="222" w:type="dxa"/>
            <w:gridSpan w:val="2"/>
            <w:vAlign w:val="center"/>
            <w:hideMark/>
          </w:tcPr>
          <w:p w14:paraId="07D7F1EC" w14:textId="77777777" w:rsidR="000D75FB" w:rsidRPr="000D75FB" w:rsidRDefault="000D75FB" w:rsidP="000D75FB">
            <w:pPr>
              <w:rPr>
                <w:sz w:val="20"/>
                <w:szCs w:val="20"/>
                <w:lang w:val="en-US" w:eastAsia="en-US" w:bidi="ar-SA"/>
              </w:rPr>
            </w:pPr>
          </w:p>
        </w:tc>
      </w:tr>
      <w:tr w:rsidR="000D75FB" w:rsidRPr="000D75FB" w14:paraId="4CBA6ED4"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04227CE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w:t>
            </w:r>
          </w:p>
        </w:tc>
        <w:tc>
          <w:tcPr>
            <w:tcW w:w="4248" w:type="dxa"/>
            <w:tcBorders>
              <w:top w:val="nil"/>
              <w:left w:val="nil"/>
              <w:bottom w:val="single" w:sz="4" w:space="0" w:color="auto"/>
              <w:right w:val="single" w:sz="4" w:space="0" w:color="auto"/>
            </w:tcBorders>
            <w:vAlign w:val="center"/>
            <w:hideMark/>
          </w:tcPr>
          <w:p w14:paraId="3A1F5FC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торцевой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черно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белой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раза</w:t>
            </w:r>
          </w:p>
        </w:tc>
        <w:tc>
          <w:tcPr>
            <w:tcW w:w="715" w:type="dxa"/>
            <w:tcBorders>
              <w:top w:val="nil"/>
              <w:left w:val="nil"/>
              <w:bottom w:val="single" w:sz="4" w:space="0" w:color="auto"/>
              <w:right w:val="single" w:sz="4" w:space="0" w:color="auto"/>
            </w:tcBorders>
            <w:vAlign w:val="bottom"/>
            <w:hideMark/>
          </w:tcPr>
          <w:p w14:paraId="60A916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1CEC5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28.500</w:t>
            </w:r>
          </w:p>
        </w:tc>
        <w:tc>
          <w:tcPr>
            <w:tcW w:w="1167" w:type="dxa"/>
            <w:tcBorders>
              <w:top w:val="nil"/>
              <w:left w:val="nil"/>
              <w:bottom w:val="single" w:sz="4" w:space="0" w:color="auto"/>
              <w:right w:val="single" w:sz="4" w:space="0" w:color="auto"/>
            </w:tcBorders>
            <w:vAlign w:val="bottom"/>
            <w:hideMark/>
          </w:tcPr>
          <w:p w14:paraId="047A4C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938.00</w:t>
            </w:r>
          </w:p>
        </w:tc>
        <w:tc>
          <w:tcPr>
            <w:tcW w:w="1980" w:type="dxa"/>
            <w:tcBorders>
              <w:top w:val="nil"/>
              <w:left w:val="nil"/>
              <w:bottom w:val="single" w:sz="4" w:space="0" w:color="auto"/>
              <w:right w:val="single" w:sz="4" w:space="0" w:color="auto"/>
            </w:tcBorders>
            <w:vAlign w:val="bottom"/>
            <w:hideMark/>
          </w:tcPr>
          <w:p w14:paraId="62E72DF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26,733.00 </w:t>
            </w:r>
          </w:p>
        </w:tc>
        <w:tc>
          <w:tcPr>
            <w:tcW w:w="222" w:type="dxa"/>
            <w:gridSpan w:val="2"/>
            <w:vAlign w:val="center"/>
            <w:hideMark/>
          </w:tcPr>
          <w:p w14:paraId="59DB4A33" w14:textId="77777777" w:rsidR="000D75FB" w:rsidRPr="000D75FB" w:rsidRDefault="000D75FB" w:rsidP="000D75FB">
            <w:pPr>
              <w:rPr>
                <w:sz w:val="20"/>
                <w:szCs w:val="20"/>
                <w:lang w:val="en-US" w:eastAsia="en-US" w:bidi="ar-SA"/>
              </w:rPr>
            </w:pPr>
          </w:p>
        </w:tc>
      </w:tr>
      <w:tr w:rsidR="000D75FB" w:rsidRPr="000D75FB" w14:paraId="3147EE86"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273A8ED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119</w:t>
            </w:r>
          </w:p>
        </w:tc>
        <w:tc>
          <w:tcPr>
            <w:tcW w:w="4248" w:type="dxa"/>
            <w:tcBorders>
              <w:top w:val="nil"/>
              <w:left w:val="nil"/>
              <w:bottom w:val="single" w:sz="4" w:space="0" w:color="auto"/>
              <w:right w:val="single" w:sz="4" w:space="0" w:color="auto"/>
            </w:tcBorders>
            <w:vAlign w:val="center"/>
            <w:hideMark/>
          </w:tcPr>
          <w:p w14:paraId="0C87719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борта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тротуарной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стороны</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раза</w:t>
            </w:r>
          </w:p>
        </w:tc>
        <w:tc>
          <w:tcPr>
            <w:tcW w:w="715" w:type="dxa"/>
            <w:tcBorders>
              <w:top w:val="nil"/>
              <w:left w:val="nil"/>
              <w:bottom w:val="single" w:sz="4" w:space="0" w:color="auto"/>
              <w:right w:val="single" w:sz="4" w:space="0" w:color="auto"/>
            </w:tcBorders>
            <w:vAlign w:val="bottom"/>
            <w:hideMark/>
          </w:tcPr>
          <w:p w14:paraId="431D04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4B452B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28.500</w:t>
            </w:r>
          </w:p>
        </w:tc>
        <w:tc>
          <w:tcPr>
            <w:tcW w:w="1167" w:type="dxa"/>
            <w:tcBorders>
              <w:top w:val="nil"/>
              <w:left w:val="nil"/>
              <w:bottom w:val="single" w:sz="4" w:space="0" w:color="auto"/>
              <w:right w:val="single" w:sz="4" w:space="0" w:color="auto"/>
            </w:tcBorders>
            <w:vAlign w:val="bottom"/>
            <w:hideMark/>
          </w:tcPr>
          <w:p w14:paraId="37A8A4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938.00</w:t>
            </w:r>
          </w:p>
        </w:tc>
        <w:tc>
          <w:tcPr>
            <w:tcW w:w="1980" w:type="dxa"/>
            <w:tcBorders>
              <w:top w:val="nil"/>
              <w:left w:val="nil"/>
              <w:bottom w:val="single" w:sz="4" w:space="0" w:color="auto"/>
              <w:right w:val="single" w:sz="4" w:space="0" w:color="auto"/>
            </w:tcBorders>
            <w:vAlign w:val="bottom"/>
            <w:hideMark/>
          </w:tcPr>
          <w:p w14:paraId="5BCDAF3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26,733.00 </w:t>
            </w:r>
          </w:p>
        </w:tc>
        <w:tc>
          <w:tcPr>
            <w:tcW w:w="222" w:type="dxa"/>
            <w:gridSpan w:val="2"/>
            <w:vAlign w:val="center"/>
            <w:hideMark/>
          </w:tcPr>
          <w:p w14:paraId="7CC87546" w14:textId="77777777" w:rsidR="000D75FB" w:rsidRPr="000D75FB" w:rsidRDefault="000D75FB" w:rsidP="000D75FB">
            <w:pPr>
              <w:rPr>
                <w:sz w:val="20"/>
                <w:szCs w:val="20"/>
                <w:lang w:val="en-US" w:eastAsia="en-US" w:bidi="ar-SA"/>
              </w:rPr>
            </w:pPr>
          </w:p>
        </w:tc>
      </w:tr>
      <w:tr w:rsidR="000D75FB" w:rsidRPr="000D75FB" w14:paraId="597799D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F965A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120</w:t>
            </w:r>
          </w:p>
        </w:tc>
        <w:tc>
          <w:tcPr>
            <w:tcW w:w="4248" w:type="dxa"/>
            <w:tcBorders>
              <w:top w:val="nil"/>
              <w:left w:val="nil"/>
              <w:bottom w:val="single" w:sz="4" w:space="0" w:color="auto"/>
              <w:right w:val="single" w:sz="4" w:space="0" w:color="auto"/>
            </w:tcBorders>
            <w:vAlign w:val="center"/>
            <w:hideMark/>
          </w:tcPr>
          <w:p w14:paraId="3614259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Горизонтальная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дороги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подходных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участках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мосту</w:t>
            </w:r>
          </w:p>
        </w:tc>
        <w:tc>
          <w:tcPr>
            <w:tcW w:w="715" w:type="dxa"/>
            <w:tcBorders>
              <w:top w:val="nil"/>
              <w:left w:val="nil"/>
              <w:bottom w:val="nil"/>
              <w:right w:val="nil"/>
            </w:tcBorders>
            <w:noWrap/>
            <w:vAlign w:val="bottom"/>
            <w:hideMark/>
          </w:tcPr>
          <w:p w14:paraId="3DF2692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км</w:t>
            </w:r>
          </w:p>
        </w:tc>
        <w:tc>
          <w:tcPr>
            <w:tcW w:w="1067" w:type="dxa"/>
            <w:tcBorders>
              <w:top w:val="nil"/>
              <w:left w:val="single" w:sz="4" w:space="0" w:color="auto"/>
              <w:bottom w:val="single" w:sz="4" w:space="0" w:color="auto"/>
              <w:right w:val="single" w:sz="4" w:space="0" w:color="auto"/>
            </w:tcBorders>
            <w:vAlign w:val="bottom"/>
            <w:hideMark/>
          </w:tcPr>
          <w:p w14:paraId="17B97E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0.033</w:t>
            </w:r>
          </w:p>
        </w:tc>
        <w:tc>
          <w:tcPr>
            <w:tcW w:w="1167" w:type="dxa"/>
            <w:tcBorders>
              <w:top w:val="nil"/>
              <w:left w:val="nil"/>
              <w:bottom w:val="single" w:sz="4" w:space="0" w:color="auto"/>
              <w:right w:val="single" w:sz="4" w:space="0" w:color="auto"/>
            </w:tcBorders>
            <w:vAlign w:val="bottom"/>
            <w:hideMark/>
          </w:tcPr>
          <w:p w14:paraId="423B78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97275.00</w:t>
            </w:r>
          </w:p>
        </w:tc>
        <w:tc>
          <w:tcPr>
            <w:tcW w:w="1980" w:type="dxa"/>
            <w:tcBorders>
              <w:top w:val="nil"/>
              <w:left w:val="nil"/>
              <w:bottom w:val="single" w:sz="4" w:space="0" w:color="auto"/>
              <w:right w:val="single" w:sz="4" w:space="0" w:color="auto"/>
            </w:tcBorders>
            <w:vAlign w:val="bottom"/>
            <w:hideMark/>
          </w:tcPr>
          <w:p w14:paraId="7E7B24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3,210.08 </w:t>
            </w:r>
          </w:p>
        </w:tc>
        <w:tc>
          <w:tcPr>
            <w:tcW w:w="222" w:type="dxa"/>
            <w:gridSpan w:val="2"/>
            <w:vAlign w:val="center"/>
            <w:hideMark/>
          </w:tcPr>
          <w:p w14:paraId="5541D43A" w14:textId="77777777" w:rsidR="000D75FB" w:rsidRPr="000D75FB" w:rsidRDefault="000D75FB" w:rsidP="000D75FB">
            <w:pPr>
              <w:rPr>
                <w:sz w:val="20"/>
                <w:szCs w:val="20"/>
                <w:lang w:val="en-US" w:eastAsia="en-US" w:bidi="ar-SA"/>
              </w:rPr>
            </w:pPr>
          </w:p>
        </w:tc>
      </w:tr>
      <w:tr w:rsidR="000D75FB" w:rsidRPr="000D75FB" w14:paraId="5DCC4B71" w14:textId="77777777" w:rsidTr="000D75FB">
        <w:trPr>
          <w:gridAfter w:val="1"/>
          <w:wAfter w:w="8" w:type="dxa"/>
          <w:trHeight w:val="345"/>
        </w:trPr>
        <w:tc>
          <w:tcPr>
            <w:tcW w:w="517" w:type="dxa"/>
            <w:tcBorders>
              <w:top w:val="nil"/>
              <w:left w:val="single" w:sz="4" w:space="0" w:color="auto"/>
              <w:bottom w:val="single" w:sz="4" w:space="0" w:color="auto"/>
              <w:right w:val="single" w:sz="4" w:space="0" w:color="auto"/>
            </w:tcBorders>
            <w:hideMark/>
          </w:tcPr>
          <w:p w14:paraId="5C55FF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6A352ADA"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2.6 </w:t>
            </w:r>
          </w:p>
        </w:tc>
        <w:tc>
          <w:tcPr>
            <w:tcW w:w="715" w:type="dxa"/>
            <w:tcBorders>
              <w:top w:val="single" w:sz="4" w:space="0" w:color="auto"/>
              <w:left w:val="nil"/>
              <w:bottom w:val="single" w:sz="4" w:space="0" w:color="auto"/>
              <w:right w:val="single" w:sz="4" w:space="0" w:color="auto"/>
            </w:tcBorders>
            <w:vAlign w:val="bottom"/>
            <w:hideMark/>
          </w:tcPr>
          <w:p w14:paraId="14B9CB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36CA8DC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13AE870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297FE38D"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14,490,998.94 </w:t>
            </w:r>
          </w:p>
        </w:tc>
        <w:tc>
          <w:tcPr>
            <w:tcW w:w="222" w:type="dxa"/>
            <w:gridSpan w:val="2"/>
            <w:vAlign w:val="center"/>
            <w:hideMark/>
          </w:tcPr>
          <w:p w14:paraId="2A496C4B" w14:textId="77777777" w:rsidR="000D75FB" w:rsidRPr="000D75FB" w:rsidRDefault="000D75FB" w:rsidP="000D75FB">
            <w:pPr>
              <w:rPr>
                <w:sz w:val="20"/>
                <w:szCs w:val="20"/>
                <w:lang w:val="en-US" w:eastAsia="en-US" w:bidi="ar-SA"/>
              </w:rPr>
            </w:pPr>
          </w:p>
        </w:tc>
      </w:tr>
      <w:tr w:rsidR="000D75FB" w:rsidRPr="000D75FB" w14:paraId="26071D7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017711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4FF4D64D"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Часть</w:t>
            </w:r>
            <w:r w:rsidRPr="000D75FB">
              <w:rPr>
                <w:rFonts w:ascii="Arial Armenian" w:hAnsi="Arial Armenian" w:cs="Arial"/>
                <w:b/>
                <w:bCs/>
                <w:sz w:val="18"/>
                <w:szCs w:val="18"/>
                <w:lang w:val="en-US" w:eastAsia="en-US" w:bidi="ar-SA"/>
              </w:rPr>
              <w:t xml:space="preserve"> 2</w:t>
            </w:r>
          </w:p>
        </w:tc>
        <w:tc>
          <w:tcPr>
            <w:tcW w:w="715" w:type="dxa"/>
            <w:tcBorders>
              <w:top w:val="nil"/>
              <w:left w:val="nil"/>
              <w:bottom w:val="single" w:sz="4" w:space="0" w:color="auto"/>
              <w:right w:val="single" w:sz="4" w:space="0" w:color="auto"/>
            </w:tcBorders>
            <w:vAlign w:val="bottom"/>
            <w:hideMark/>
          </w:tcPr>
          <w:p w14:paraId="7ECE165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33C397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8762C4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688D7EA6"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150,935,943.34 </w:t>
            </w:r>
          </w:p>
        </w:tc>
        <w:tc>
          <w:tcPr>
            <w:tcW w:w="222" w:type="dxa"/>
            <w:gridSpan w:val="2"/>
            <w:vAlign w:val="center"/>
            <w:hideMark/>
          </w:tcPr>
          <w:p w14:paraId="1740A503" w14:textId="77777777" w:rsidR="000D75FB" w:rsidRPr="000D75FB" w:rsidRDefault="000D75FB" w:rsidP="000D75FB">
            <w:pPr>
              <w:rPr>
                <w:sz w:val="20"/>
                <w:szCs w:val="20"/>
                <w:lang w:val="en-US" w:eastAsia="en-US" w:bidi="ar-SA"/>
              </w:rPr>
            </w:pPr>
          </w:p>
        </w:tc>
      </w:tr>
      <w:tr w:rsidR="000D75FB" w:rsidRPr="000D75FB" w14:paraId="5BC9B973" w14:textId="77777777" w:rsidTr="000D75FB">
        <w:trPr>
          <w:trHeight w:val="405"/>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7A02FD21"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3.</w:t>
            </w:r>
            <w:r w:rsidRPr="000D75FB">
              <w:rPr>
                <w:rFonts w:ascii="Calibri" w:hAnsi="Calibri" w:cs="Calibri"/>
                <w:b/>
                <w:bCs/>
                <w:sz w:val="18"/>
                <w:szCs w:val="18"/>
                <w:lang w:val="en-US" w:eastAsia="en-US" w:bidi="ar-SA"/>
              </w:rPr>
              <w:t>Мост</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через</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водоотводной</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канал</w:t>
            </w:r>
          </w:p>
        </w:tc>
        <w:tc>
          <w:tcPr>
            <w:tcW w:w="222" w:type="dxa"/>
            <w:gridSpan w:val="2"/>
            <w:vAlign w:val="center"/>
            <w:hideMark/>
          </w:tcPr>
          <w:p w14:paraId="5FB5C815" w14:textId="77777777" w:rsidR="000D75FB" w:rsidRPr="000D75FB" w:rsidRDefault="000D75FB" w:rsidP="000D75FB">
            <w:pPr>
              <w:rPr>
                <w:sz w:val="20"/>
                <w:szCs w:val="20"/>
                <w:lang w:val="en-US" w:eastAsia="en-US" w:bidi="ar-SA"/>
              </w:rPr>
            </w:pPr>
          </w:p>
        </w:tc>
      </w:tr>
      <w:tr w:rsidR="000D75FB" w:rsidRPr="000D75FB" w14:paraId="6B66719B" w14:textId="77777777" w:rsidTr="000D75FB">
        <w:trPr>
          <w:trHeight w:val="300"/>
        </w:trPr>
        <w:tc>
          <w:tcPr>
            <w:tcW w:w="9702" w:type="dxa"/>
            <w:gridSpan w:val="7"/>
            <w:tcBorders>
              <w:top w:val="single" w:sz="4" w:space="0" w:color="auto"/>
              <w:left w:val="single" w:sz="4" w:space="0" w:color="auto"/>
              <w:bottom w:val="single" w:sz="4" w:space="0" w:color="auto"/>
              <w:right w:val="single" w:sz="4" w:space="0" w:color="000000"/>
            </w:tcBorders>
            <w:vAlign w:val="bottom"/>
            <w:hideMark/>
          </w:tcPr>
          <w:p w14:paraId="64DC593A"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3.1 </w:t>
            </w:r>
            <w:r w:rsidRPr="000D75FB">
              <w:rPr>
                <w:rFonts w:ascii="Calibri" w:hAnsi="Calibri" w:cs="Calibri"/>
                <w:b/>
                <w:bCs/>
                <w:sz w:val="18"/>
                <w:szCs w:val="18"/>
                <w:lang w:val="en-US" w:eastAsia="en-US" w:bidi="ar-SA"/>
              </w:rPr>
              <w:t>Демонтажные</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работы</w:t>
            </w:r>
          </w:p>
        </w:tc>
        <w:tc>
          <w:tcPr>
            <w:tcW w:w="222" w:type="dxa"/>
            <w:gridSpan w:val="2"/>
            <w:vAlign w:val="center"/>
            <w:hideMark/>
          </w:tcPr>
          <w:p w14:paraId="7457E7D9" w14:textId="77777777" w:rsidR="000D75FB" w:rsidRPr="000D75FB" w:rsidRDefault="000D75FB" w:rsidP="000D75FB">
            <w:pPr>
              <w:rPr>
                <w:sz w:val="20"/>
                <w:szCs w:val="20"/>
                <w:lang w:val="en-US" w:eastAsia="en-US" w:bidi="ar-SA"/>
              </w:rPr>
            </w:pPr>
          </w:p>
        </w:tc>
      </w:tr>
      <w:tr w:rsidR="000D75FB" w:rsidRPr="000D75FB" w14:paraId="701FBC32"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5421383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1976D8B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Сбор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бытового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p>
        </w:tc>
        <w:tc>
          <w:tcPr>
            <w:tcW w:w="715" w:type="dxa"/>
            <w:tcBorders>
              <w:top w:val="nil"/>
              <w:left w:val="nil"/>
              <w:bottom w:val="single" w:sz="4" w:space="0" w:color="auto"/>
              <w:right w:val="single" w:sz="4" w:space="0" w:color="auto"/>
            </w:tcBorders>
            <w:noWrap/>
            <w:vAlign w:val="bottom"/>
            <w:hideMark/>
          </w:tcPr>
          <w:p w14:paraId="7F64E7E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D2179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4.200</w:t>
            </w:r>
          </w:p>
        </w:tc>
        <w:tc>
          <w:tcPr>
            <w:tcW w:w="1167" w:type="dxa"/>
            <w:tcBorders>
              <w:top w:val="nil"/>
              <w:left w:val="nil"/>
              <w:bottom w:val="single" w:sz="4" w:space="0" w:color="auto"/>
              <w:right w:val="single" w:sz="4" w:space="0" w:color="auto"/>
            </w:tcBorders>
            <w:vAlign w:val="bottom"/>
            <w:hideMark/>
          </w:tcPr>
          <w:p w14:paraId="684616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2570.00</w:t>
            </w:r>
          </w:p>
        </w:tc>
        <w:tc>
          <w:tcPr>
            <w:tcW w:w="1980" w:type="dxa"/>
            <w:tcBorders>
              <w:top w:val="nil"/>
              <w:left w:val="nil"/>
              <w:bottom w:val="single" w:sz="4" w:space="0" w:color="auto"/>
              <w:right w:val="single" w:sz="4" w:space="0" w:color="auto"/>
            </w:tcBorders>
            <w:vAlign w:val="bottom"/>
            <w:hideMark/>
          </w:tcPr>
          <w:p w14:paraId="63DFC3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10,794.00 </w:t>
            </w:r>
          </w:p>
        </w:tc>
        <w:tc>
          <w:tcPr>
            <w:tcW w:w="222" w:type="dxa"/>
            <w:gridSpan w:val="2"/>
            <w:vAlign w:val="center"/>
            <w:hideMark/>
          </w:tcPr>
          <w:p w14:paraId="1A600154" w14:textId="77777777" w:rsidR="000D75FB" w:rsidRPr="000D75FB" w:rsidRDefault="000D75FB" w:rsidP="000D75FB">
            <w:pPr>
              <w:rPr>
                <w:sz w:val="20"/>
                <w:szCs w:val="20"/>
                <w:lang w:val="en-US" w:eastAsia="en-US" w:bidi="ar-SA"/>
              </w:rPr>
            </w:pPr>
          </w:p>
        </w:tc>
      </w:tr>
      <w:tr w:rsidR="000D75FB" w:rsidRPr="000D75FB" w14:paraId="643FF30C"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0C83AB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32513F7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бытового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71FB77D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73055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4.200</w:t>
            </w:r>
          </w:p>
        </w:tc>
        <w:tc>
          <w:tcPr>
            <w:tcW w:w="1167" w:type="dxa"/>
            <w:tcBorders>
              <w:top w:val="nil"/>
              <w:left w:val="nil"/>
              <w:bottom w:val="single" w:sz="4" w:space="0" w:color="auto"/>
              <w:right w:val="single" w:sz="4" w:space="0" w:color="auto"/>
            </w:tcBorders>
            <w:vAlign w:val="bottom"/>
            <w:hideMark/>
          </w:tcPr>
          <w:p w14:paraId="74485C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475.00</w:t>
            </w:r>
          </w:p>
        </w:tc>
        <w:tc>
          <w:tcPr>
            <w:tcW w:w="1980" w:type="dxa"/>
            <w:tcBorders>
              <w:top w:val="nil"/>
              <w:left w:val="nil"/>
              <w:bottom w:val="single" w:sz="4" w:space="0" w:color="auto"/>
              <w:right w:val="single" w:sz="4" w:space="0" w:color="auto"/>
            </w:tcBorders>
            <w:vAlign w:val="bottom"/>
            <w:hideMark/>
          </w:tcPr>
          <w:p w14:paraId="1722DA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1,995.00 </w:t>
            </w:r>
          </w:p>
        </w:tc>
        <w:tc>
          <w:tcPr>
            <w:tcW w:w="222" w:type="dxa"/>
            <w:gridSpan w:val="2"/>
            <w:vAlign w:val="center"/>
            <w:hideMark/>
          </w:tcPr>
          <w:p w14:paraId="2F12186E" w14:textId="77777777" w:rsidR="000D75FB" w:rsidRPr="000D75FB" w:rsidRDefault="000D75FB" w:rsidP="000D75FB">
            <w:pPr>
              <w:rPr>
                <w:sz w:val="20"/>
                <w:szCs w:val="20"/>
                <w:lang w:val="en-US" w:eastAsia="en-US" w:bidi="ar-SA"/>
              </w:rPr>
            </w:pPr>
          </w:p>
        </w:tc>
      </w:tr>
      <w:tr w:rsidR="000D75FB" w:rsidRPr="000D75FB" w14:paraId="2BB0F487"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045C11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5B1110D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бытового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38C0D03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800B7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4.200</w:t>
            </w:r>
          </w:p>
        </w:tc>
        <w:tc>
          <w:tcPr>
            <w:tcW w:w="1167" w:type="dxa"/>
            <w:tcBorders>
              <w:top w:val="nil"/>
              <w:left w:val="nil"/>
              <w:bottom w:val="single" w:sz="4" w:space="0" w:color="auto"/>
              <w:right w:val="single" w:sz="4" w:space="0" w:color="auto"/>
            </w:tcBorders>
            <w:vAlign w:val="bottom"/>
            <w:hideMark/>
          </w:tcPr>
          <w:p w14:paraId="2E85FA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64DBFA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14,355.60 </w:t>
            </w:r>
          </w:p>
        </w:tc>
        <w:tc>
          <w:tcPr>
            <w:tcW w:w="222" w:type="dxa"/>
            <w:gridSpan w:val="2"/>
            <w:vAlign w:val="center"/>
            <w:hideMark/>
          </w:tcPr>
          <w:p w14:paraId="66176CAC" w14:textId="77777777" w:rsidR="000D75FB" w:rsidRPr="000D75FB" w:rsidRDefault="000D75FB" w:rsidP="000D75FB">
            <w:pPr>
              <w:rPr>
                <w:sz w:val="20"/>
                <w:szCs w:val="20"/>
                <w:lang w:val="en-US" w:eastAsia="en-US" w:bidi="ar-SA"/>
              </w:rPr>
            </w:pPr>
          </w:p>
        </w:tc>
      </w:tr>
      <w:tr w:rsidR="000D75FB" w:rsidRPr="000D75FB" w14:paraId="43AD49C1" w14:textId="77777777" w:rsidTr="000D75FB">
        <w:trPr>
          <w:gridAfter w:val="1"/>
          <w:wAfter w:w="8" w:type="dxa"/>
          <w:trHeight w:val="330"/>
        </w:trPr>
        <w:tc>
          <w:tcPr>
            <w:tcW w:w="517" w:type="dxa"/>
            <w:tcBorders>
              <w:top w:val="nil"/>
              <w:left w:val="single" w:sz="4" w:space="0" w:color="auto"/>
              <w:bottom w:val="single" w:sz="4" w:space="0" w:color="auto"/>
              <w:right w:val="single" w:sz="4" w:space="0" w:color="auto"/>
            </w:tcBorders>
            <w:vAlign w:val="center"/>
            <w:hideMark/>
          </w:tcPr>
          <w:p w14:paraId="3EA1A4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5A1F6BB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бытового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noWrap/>
            <w:vAlign w:val="bottom"/>
            <w:hideMark/>
          </w:tcPr>
          <w:p w14:paraId="027492B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D2D4F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4.200</w:t>
            </w:r>
          </w:p>
        </w:tc>
        <w:tc>
          <w:tcPr>
            <w:tcW w:w="1167" w:type="dxa"/>
            <w:tcBorders>
              <w:top w:val="nil"/>
              <w:left w:val="nil"/>
              <w:bottom w:val="single" w:sz="4" w:space="0" w:color="auto"/>
              <w:right w:val="single" w:sz="4" w:space="0" w:color="auto"/>
            </w:tcBorders>
            <w:vAlign w:val="bottom"/>
            <w:hideMark/>
          </w:tcPr>
          <w:p w14:paraId="5E554C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283.00</w:t>
            </w:r>
          </w:p>
        </w:tc>
        <w:tc>
          <w:tcPr>
            <w:tcW w:w="1980" w:type="dxa"/>
            <w:tcBorders>
              <w:top w:val="nil"/>
              <w:left w:val="nil"/>
              <w:bottom w:val="single" w:sz="4" w:space="0" w:color="auto"/>
              <w:right w:val="single" w:sz="4" w:space="0" w:color="auto"/>
            </w:tcBorders>
            <w:vAlign w:val="bottom"/>
            <w:hideMark/>
          </w:tcPr>
          <w:p w14:paraId="096985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1,188.60 </w:t>
            </w:r>
          </w:p>
        </w:tc>
        <w:tc>
          <w:tcPr>
            <w:tcW w:w="222" w:type="dxa"/>
            <w:gridSpan w:val="2"/>
            <w:vAlign w:val="center"/>
            <w:hideMark/>
          </w:tcPr>
          <w:p w14:paraId="302983AD" w14:textId="77777777" w:rsidR="000D75FB" w:rsidRPr="000D75FB" w:rsidRDefault="000D75FB" w:rsidP="000D75FB">
            <w:pPr>
              <w:rPr>
                <w:sz w:val="20"/>
                <w:szCs w:val="20"/>
                <w:lang w:val="en-US" w:eastAsia="en-US" w:bidi="ar-SA"/>
              </w:rPr>
            </w:pPr>
          </w:p>
        </w:tc>
      </w:tr>
      <w:tr w:rsidR="000D75FB" w:rsidRPr="000D75FB" w14:paraId="56CB49C2" w14:textId="77777777" w:rsidTr="000D75FB">
        <w:trPr>
          <w:gridAfter w:val="1"/>
          <w:wAfter w:w="8" w:type="dxa"/>
          <w:trHeight w:val="705"/>
        </w:trPr>
        <w:tc>
          <w:tcPr>
            <w:tcW w:w="517" w:type="dxa"/>
            <w:tcBorders>
              <w:top w:val="nil"/>
              <w:left w:val="single" w:sz="4" w:space="0" w:color="auto"/>
              <w:bottom w:val="single" w:sz="4" w:space="0" w:color="auto"/>
              <w:right w:val="single" w:sz="4" w:space="0" w:color="auto"/>
            </w:tcBorders>
            <w:vAlign w:val="center"/>
            <w:hideMark/>
          </w:tcPr>
          <w:p w14:paraId="69F35D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3844052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существующего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основанием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пневматическим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молотком</w:t>
            </w:r>
          </w:p>
        </w:tc>
        <w:tc>
          <w:tcPr>
            <w:tcW w:w="715" w:type="dxa"/>
            <w:tcBorders>
              <w:top w:val="nil"/>
              <w:left w:val="nil"/>
              <w:bottom w:val="single" w:sz="4" w:space="0" w:color="auto"/>
              <w:right w:val="single" w:sz="4" w:space="0" w:color="auto"/>
            </w:tcBorders>
            <w:vAlign w:val="bottom"/>
            <w:hideMark/>
          </w:tcPr>
          <w:p w14:paraId="24863A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C6FD3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31.500</w:t>
            </w:r>
          </w:p>
        </w:tc>
        <w:tc>
          <w:tcPr>
            <w:tcW w:w="1167" w:type="dxa"/>
            <w:tcBorders>
              <w:top w:val="nil"/>
              <w:left w:val="nil"/>
              <w:bottom w:val="single" w:sz="4" w:space="0" w:color="auto"/>
              <w:right w:val="single" w:sz="4" w:space="0" w:color="auto"/>
            </w:tcBorders>
            <w:vAlign w:val="bottom"/>
            <w:hideMark/>
          </w:tcPr>
          <w:p w14:paraId="79076B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2CC085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422,982.00 </w:t>
            </w:r>
          </w:p>
        </w:tc>
        <w:tc>
          <w:tcPr>
            <w:tcW w:w="222" w:type="dxa"/>
            <w:gridSpan w:val="2"/>
            <w:vAlign w:val="center"/>
            <w:hideMark/>
          </w:tcPr>
          <w:p w14:paraId="70C87F5F" w14:textId="77777777" w:rsidR="000D75FB" w:rsidRPr="000D75FB" w:rsidRDefault="000D75FB" w:rsidP="000D75FB">
            <w:pPr>
              <w:rPr>
                <w:sz w:val="20"/>
                <w:szCs w:val="20"/>
                <w:lang w:val="en-US" w:eastAsia="en-US" w:bidi="ar-SA"/>
              </w:rPr>
            </w:pPr>
          </w:p>
        </w:tc>
      </w:tr>
      <w:tr w:rsidR="000D75FB" w:rsidRPr="000D75FB" w14:paraId="401FB599"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4FD987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67245C5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78F71A8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AC235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w:t>
            </w:r>
          </w:p>
        </w:tc>
        <w:tc>
          <w:tcPr>
            <w:tcW w:w="1167" w:type="dxa"/>
            <w:tcBorders>
              <w:top w:val="nil"/>
              <w:left w:val="nil"/>
              <w:bottom w:val="single" w:sz="4" w:space="0" w:color="auto"/>
              <w:right w:val="single" w:sz="4" w:space="0" w:color="auto"/>
            </w:tcBorders>
            <w:vAlign w:val="bottom"/>
            <w:hideMark/>
          </w:tcPr>
          <w:p w14:paraId="478710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2393A9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36,414.00 </w:t>
            </w:r>
          </w:p>
        </w:tc>
        <w:tc>
          <w:tcPr>
            <w:tcW w:w="222" w:type="dxa"/>
            <w:gridSpan w:val="2"/>
            <w:vAlign w:val="center"/>
            <w:hideMark/>
          </w:tcPr>
          <w:p w14:paraId="72E11641" w14:textId="77777777" w:rsidR="000D75FB" w:rsidRPr="000D75FB" w:rsidRDefault="000D75FB" w:rsidP="000D75FB">
            <w:pPr>
              <w:rPr>
                <w:sz w:val="20"/>
                <w:szCs w:val="20"/>
                <w:lang w:val="en-US" w:eastAsia="en-US" w:bidi="ar-SA"/>
              </w:rPr>
            </w:pPr>
          </w:p>
        </w:tc>
      </w:tr>
      <w:tr w:rsidR="000D75FB" w:rsidRPr="000D75FB" w14:paraId="3D02B9B9"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1B867D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1182FC0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690C2DD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347E7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w:t>
            </w:r>
          </w:p>
        </w:tc>
        <w:tc>
          <w:tcPr>
            <w:tcW w:w="1167" w:type="dxa"/>
            <w:tcBorders>
              <w:top w:val="nil"/>
              <w:left w:val="nil"/>
              <w:bottom w:val="single" w:sz="4" w:space="0" w:color="auto"/>
              <w:right w:val="single" w:sz="4" w:space="0" w:color="auto"/>
            </w:tcBorders>
            <w:vAlign w:val="bottom"/>
            <w:hideMark/>
          </w:tcPr>
          <w:p w14:paraId="4890A0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6F60E2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215,334.00 </w:t>
            </w:r>
          </w:p>
        </w:tc>
        <w:tc>
          <w:tcPr>
            <w:tcW w:w="222" w:type="dxa"/>
            <w:gridSpan w:val="2"/>
            <w:vAlign w:val="center"/>
            <w:hideMark/>
          </w:tcPr>
          <w:p w14:paraId="72EB03EE" w14:textId="77777777" w:rsidR="000D75FB" w:rsidRPr="000D75FB" w:rsidRDefault="000D75FB" w:rsidP="000D75FB">
            <w:pPr>
              <w:rPr>
                <w:sz w:val="20"/>
                <w:szCs w:val="20"/>
                <w:lang w:val="en-US" w:eastAsia="en-US" w:bidi="ar-SA"/>
              </w:rPr>
            </w:pPr>
          </w:p>
        </w:tc>
      </w:tr>
      <w:tr w:rsidR="000D75FB" w:rsidRPr="000D75FB" w14:paraId="45815E10"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2C9BB6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6CAA24C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тротуаров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nil"/>
              <w:left w:val="nil"/>
              <w:bottom w:val="single" w:sz="4" w:space="0" w:color="auto"/>
              <w:right w:val="single" w:sz="4" w:space="0" w:color="auto"/>
            </w:tcBorders>
            <w:vAlign w:val="bottom"/>
            <w:hideMark/>
          </w:tcPr>
          <w:p w14:paraId="565308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A72F3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7.350</w:t>
            </w:r>
          </w:p>
        </w:tc>
        <w:tc>
          <w:tcPr>
            <w:tcW w:w="1167" w:type="dxa"/>
            <w:tcBorders>
              <w:top w:val="nil"/>
              <w:left w:val="nil"/>
              <w:bottom w:val="single" w:sz="4" w:space="0" w:color="auto"/>
              <w:right w:val="single" w:sz="4" w:space="0" w:color="auto"/>
            </w:tcBorders>
            <w:vAlign w:val="bottom"/>
            <w:hideMark/>
          </w:tcPr>
          <w:p w14:paraId="36FA1A8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33D92E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98,695.80 </w:t>
            </w:r>
          </w:p>
        </w:tc>
        <w:tc>
          <w:tcPr>
            <w:tcW w:w="222" w:type="dxa"/>
            <w:gridSpan w:val="2"/>
            <w:vAlign w:val="center"/>
            <w:hideMark/>
          </w:tcPr>
          <w:p w14:paraId="2DD0FCDC" w14:textId="77777777" w:rsidR="000D75FB" w:rsidRPr="000D75FB" w:rsidRDefault="000D75FB" w:rsidP="000D75FB">
            <w:pPr>
              <w:rPr>
                <w:sz w:val="20"/>
                <w:szCs w:val="20"/>
                <w:lang w:val="en-US" w:eastAsia="en-US" w:bidi="ar-SA"/>
              </w:rPr>
            </w:pPr>
          </w:p>
        </w:tc>
      </w:tr>
      <w:tr w:rsidR="000D75FB" w:rsidRPr="000D75FB" w14:paraId="62C1DB40"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0F0252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6736C98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3BDEA93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80EAD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14.700</w:t>
            </w:r>
          </w:p>
        </w:tc>
        <w:tc>
          <w:tcPr>
            <w:tcW w:w="1167" w:type="dxa"/>
            <w:tcBorders>
              <w:top w:val="nil"/>
              <w:left w:val="nil"/>
              <w:bottom w:val="single" w:sz="4" w:space="0" w:color="auto"/>
              <w:right w:val="single" w:sz="4" w:space="0" w:color="auto"/>
            </w:tcBorders>
            <w:vAlign w:val="bottom"/>
            <w:hideMark/>
          </w:tcPr>
          <w:p w14:paraId="161E02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1845A0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8,496.60 </w:t>
            </w:r>
          </w:p>
        </w:tc>
        <w:tc>
          <w:tcPr>
            <w:tcW w:w="222" w:type="dxa"/>
            <w:gridSpan w:val="2"/>
            <w:vAlign w:val="center"/>
            <w:hideMark/>
          </w:tcPr>
          <w:p w14:paraId="423ABF18" w14:textId="77777777" w:rsidR="000D75FB" w:rsidRPr="000D75FB" w:rsidRDefault="000D75FB" w:rsidP="000D75FB">
            <w:pPr>
              <w:rPr>
                <w:sz w:val="20"/>
                <w:szCs w:val="20"/>
                <w:lang w:val="en-US" w:eastAsia="en-US" w:bidi="ar-SA"/>
              </w:rPr>
            </w:pPr>
          </w:p>
        </w:tc>
      </w:tr>
      <w:tr w:rsidR="000D75FB" w:rsidRPr="000D75FB" w14:paraId="616DF3FE" w14:textId="77777777" w:rsidTr="000D75FB">
        <w:trPr>
          <w:gridAfter w:val="1"/>
          <w:wAfter w:w="8" w:type="dxa"/>
          <w:trHeight w:val="855"/>
        </w:trPr>
        <w:tc>
          <w:tcPr>
            <w:tcW w:w="517" w:type="dxa"/>
            <w:tcBorders>
              <w:top w:val="nil"/>
              <w:left w:val="single" w:sz="4" w:space="0" w:color="auto"/>
              <w:bottom w:val="single" w:sz="4" w:space="0" w:color="auto"/>
              <w:right w:val="single" w:sz="4" w:space="0" w:color="auto"/>
            </w:tcBorders>
            <w:vAlign w:val="center"/>
            <w:hideMark/>
          </w:tcPr>
          <w:p w14:paraId="420516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58483CD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6652EEC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6A021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14.700</w:t>
            </w:r>
          </w:p>
        </w:tc>
        <w:tc>
          <w:tcPr>
            <w:tcW w:w="1167" w:type="dxa"/>
            <w:tcBorders>
              <w:top w:val="nil"/>
              <w:left w:val="nil"/>
              <w:bottom w:val="single" w:sz="4" w:space="0" w:color="auto"/>
              <w:right w:val="single" w:sz="4" w:space="0" w:color="auto"/>
            </w:tcBorders>
            <w:vAlign w:val="bottom"/>
            <w:hideMark/>
          </w:tcPr>
          <w:p w14:paraId="18318B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3FB91E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50,244.60 </w:t>
            </w:r>
          </w:p>
        </w:tc>
        <w:tc>
          <w:tcPr>
            <w:tcW w:w="222" w:type="dxa"/>
            <w:gridSpan w:val="2"/>
            <w:vAlign w:val="center"/>
            <w:hideMark/>
          </w:tcPr>
          <w:p w14:paraId="3BE5294B" w14:textId="77777777" w:rsidR="000D75FB" w:rsidRPr="000D75FB" w:rsidRDefault="000D75FB" w:rsidP="000D75FB">
            <w:pPr>
              <w:rPr>
                <w:sz w:val="20"/>
                <w:szCs w:val="20"/>
                <w:lang w:val="en-US" w:eastAsia="en-US" w:bidi="ar-SA"/>
              </w:rPr>
            </w:pPr>
          </w:p>
        </w:tc>
      </w:tr>
      <w:tr w:rsidR="000D75FB" w:rsidRPr="000D75FB" w14:paraId="075DEC19"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523637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05010BF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слоев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покрытия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пневматическим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молотком</w:t>
            </w:r>
          </w:p>
        </w:tc>
        <w:tc>
          <w:tcPr>
            <w:tcW w:w="715" w:type="dxa"/>
            <w:tcBorders>
              <w:top w:val="nil"/>
              <w:left w:val="nil"/>
              <w:bottom w:val="single" w:sz="4" w:space="0" w:color="auto"/>
              <w:right w:val="single" w:sz="4" w:space="0" w:color="auto"/>
            </w:tcBorders>
            <w:vAlign w:val="bottom"/>
            <w:hideMark/>
          </w:tcPr>
          <w:p w14:paraId="143482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D711A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14.800</w:t>
            </w:r>
          </w:p>
        </w:tc>
        <w:tc>
          <w:tcPr>
            <w:tcW w:w="1167" w:type="dxa"/>
            <w:tcBorders>
              <w:top w:val="nil"/>
              <w:left w:val="nil"/>
              <w:bottom w:val="single" w:sz="4" w:space="0" w:color="auto"/>
              <w:right w:val="single" w:sz="4" w:space="0" w:color="auto"/>
            </w:tcBorders>
            <w:vAlign w:val="bottom"/>
            <w:hideMark/>
          </w:tcPr>
          <w:p w14:paraId="371E43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1F0F75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198,734.40 </w:t>
            </w:r>
          </w:p>
        </w:tc>
        <w:tc>
          <w:tcPr>
            <w:tcW w:w="222" w:type="dxa"/>
            <w:gridSpan w:val="2"/>
            <w:vAlign w:val="center"/>
            <w:hideMark/>
          </w:tcPr>
          <w:p w14:paraId="2F23B184" w14:textId="77777777" w:rsidR="000D75FB" w:rsidRPr="000D75FB" w:rsidRDefault="000D75FB" w:rsidP="000D75FB">
            <w:pPr>
              <w:rPr>
                <w:sz w:val="20"/>
                <w:szCs w:val="20"/>
                <w:lang w:val="en-US" w:eastAsia="en-US" w:bidi="ar-SA"/>
              </w:rPr>
            </w:pPr>
          </w:p>
        </w:tc>
      </w:tr>
      <w:tr w:rsidR="000D75FB" w:rsidRPr="000D75FB" w14:paraId="7E1BE95E"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393738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166F053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3C27364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759A62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29.600</w:t>
            </w:r>
          </w:p>
        </w:tc>
        <w:tc>
          <w:tcPr>
            <w:tcW w:w="1167" w:type="dxa"/>
            <w:tcBorders>
              <w:top w:val="nil"/>
              <w:left w:val="nil"/>
              <w:bottom w:val="single" w:sz="4" w:space="0" w:color="auto"/>
              <w:right w:val="single" w:sz="4" w:space="0" w:color="auto"/>
            </w:tcBorders>
            <w:vAlign w:val="bottom"/>
            <w:hideMark/>
          </w:tcPr>
          <w:p w14:paraId="5547B2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3A9044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17,108.80 </w:t>
            </w:r>
          </w:p>
        </w:tc>
        <w:tc>
          <w:tcPr>
            <w:tcW w:w="222" w:type="dxa"/>
            <w:gridSpan w:val="2"/>
            <w:vAlign w:val="center"/>
            <w:hideMark/>
          </w:tcPr>
          <w:p w14:paraId="4BA117D3" w14:textId="77777777" w:rsidR="000D75FB" w:rsidRPr="000D75FB" w:rsidRDefault="000D75FB" w:rsidP="000D75FB">
            <w:pPr>
              <w:rPr>
                <w:sz w:val="20"/>
                <w:szCs w:val="20"/>
                <w:lang w:val="en-US" w:eastAsia="en-US" w:bidi="ar-SA"/>
              </w:rPr>
            </w:pPr>
          </w:p>
        </w:tc>
      </w:tr>
      <w:tr w:rsidR="000D75FB" w:rsidRPr="000D75FB" w14:paraId="4E2C62AE"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FD4B4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13</w:t>
            </w:r>
          </w:p>
        </w:tc>
        <w:tc>
          <w:tcPr>
            <w:tcW w:w="4248" w:type="dxa"/>
            <w:tcBorders>
              <w:top w:val="nil"/>
              <w:left w:val="nil"/>
              <w:bottom w:val="single" w:sz="4" w:space="0" w:color="auto"/>
              <w:right w:val="single" w:sz="4" w:space="0" w:color="auto"/>
            </w:tcBorders>
            <w:vAlign w:val="center"/>
            <w:hideMark/>
          </w:tcPr>
          <w:p w14:paraId="6E24690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05DE080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1E6263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29.600</w:t>
            </w:r>
          </w:p>
        </w:tc>
        <w:tc>
          <w:tcPr>
            <w:tcW w:w="1167" w:type="dxa"/>
            <w:tcBorders>
              <w:top w:val="nil"/>
              <w:left w:val="nil"/>
              <w:bottom w:val="single" w:sz="4" w:space="0" w:color="auto"/>
              <w:right w:val="single" w:sz="4" w:space="0" w:color="auto"/>
            </w:tcBorders>
            <w:vAlign w:val="bottom"/>
            <w:hideMark/>
          </w:tcPr>
          <w:p w14:paraId="6555F9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2E50BF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101,172.80 </w:t>
            </w:r>
          </w:p>
        </w:tc>
        <w:tc>
          <w:tcPr>
            <w:tcW w:w="222" w:type="dxa"/>
            <w:gridSpan w:val="2"/>
            <w:vAlign w:val="center"/>
            <w:hideMark/>
          </w:tcPr>
          <w:p w14:paraId="6AC2CC81" w14:textId="77777777" w:rsidR="000D75FB" w:rsidRPr="000D75FB" w:rsidRDefault="000D75FB" w:rsidP="000D75FB">
            <w:pPr>
              <w:rPr>
                <w:sz w:val="20"/>
                <w:szCs w:val="20"/>
                <w:lang w:val="en-US" w:eastAsia="en-US" w:bidi="ar-SA"/>
              </w:rPr>
            </w:pPr>
          </w:p>
        </w:tc>
      </w:tr>
      <w:tr w:rsidR="000D75FB" w:rsidRPr="000D75FB" w14:paraId="24250D2F"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17D283A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0212753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бордюров</w:t>
            </w:r>
          </w:p>
        </w:tc>
        <w:tc>
          <w:tcPr>
            <w:tcW w:w="715" w:type="dxa"/>
            <w:tcBorders>
              <w:top w:val="nil"/>
              <w:left w:val="nil"/>
              <w:bottom w:val="single" w:sz="4" w:space="0" w:color="auto"/>
              <w:right w:val="single" w:sz="4" w:space="0" w:color="auto"/>
            </w:tcBorders>
            <w:vAlign w:val="bottom"/>
            <w:hideMark/>
          </w:tcPr>
          <w:p w14:paraId="192792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E18ED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1.890</w:t>
            </w:r>
          </w:p>
        </w:tc>
        <w:tc>
          <w:tcPr>
            <w:tcW w:w="1167" w:type="dxa"/>
            <w:tcBorders>
              <w:top w:val="nil"/>
              <w:left w:val="nil"/>
              <w:bottom w:val="single" w:sz="4" w:space="0" w:color="auto"/>
              <w:right w:val="single" w:sz="4" w:space="0" w:color="auto"/>
            </w:tcBorders>
            <w:vAlign w:val="bottom"/>
            <w:hideMark/>
          </w:tcPr>
          <w:p w14:paraId="3D6506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18620.00</w:t>
            </w:r>
          </w:p>
        </w:tc>
        <w:tc>
          <w:tcPr>
            <w:tcW w:w="1980" w:type="dxa"/>
            <w:tcBorders>
              <w:top w:val="nil"/>
              <w:left w:val="nil"/>
              <w:bottom w:val="single" w:sz="4" w:space="0" w:color="auto"/>
              <w:right w:val="single" w:sz="4" w:space="0" w:color="auto"/>
            </w:tcBorders>
            <w:vAlign w:val="bottom"/>
            <w:hideMark/>
          </w:tcPr>
          <w:p w14:paraId="67BF3D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35,191.80 </w:t>
            </w:r>
          </w:p>
        </w:tc>
        <w:tc>
          <w:tcPr>
            <w:tcW w:w="222" w:type="dxa"/>
            <w:gridSpan w:val="2"/>
            <w:vAlign w:val="center"/>
            <w:hideMark/>
          </w:tcPr>
          <w:p w14:paraId="2EA8FE00" w14:textId="77777777" w:rsidR="000D75FB" w:rsidRPr="000D75FB" w:rsidRDefault="000D75FB" w:rsidP="000D75FB">
            <w:pPr>
              <w:rPr>
                <w:sz w:val="20"/>
                <w:szCs w:val="20"/>
                <w:lang w:val="en-US" w:eastAsia="en-US" w:bidi="ar-SA"/>
              </w:rPr>
            </w:pPr>
          </w:p>
        </w:tc>
      </w:tr>
      <w:tr w:rsidR="000D75FB" w:rsidRPr="000D75FB" w14:paraId="64A4AEFA"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C778C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516848E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моста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разгрузка</w:t>
            </w:r>
          </w:p>
        </w:tc>
        <w:tc>
          <w:tcPr>
            <w:tcW w:w="715" w:type="dxa"/>
            <w:tcBorders>
              <w:top w:val="nil"/>
              <w:left w:val="nil"/>
              <w:bottom w:val="single" w:sz="4" w:space="0" w:color="auto"/>
              <w:right w:val="single" w:sz="4" w:space="0" w:color="auto"/>
            </w:tcBorders>
            <w:noWrap/>
            <w:vAlign w:val="bottom"/>
            <w:hideMark/>
          </w:tcPr>
          <w:p w14:paraId="28C1D05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E6153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3.780</w:t>
            </w:r>
          </w:p>
        </w:tc>
        <w:tc>
          <w:tcPr>
            <w:tcW w:w="1167" w:type="dxa"/>
            <w:tcBorders>
              <w:top w:val="nil"/>
              <w:left w:val="nil"/>
              <w:bottom w:val="single" w:sz="4" w:space="0" w:color="auto"/>
              <w:right w:val="single" w:sz="4" w:space="0" w:color="auto"/>
            </w:tcBorders>
            <w:vAlign w:val="bottom"/>
            <w:hideMark/>
          </w:tcPr>
          <w:p w14:paraId="66C73F5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04D5ED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36,477.00 </w:t>
            </w:r>
          </w:p>
        </w:tc>
        <w:tc>
          <w:tcPr>
            <w:tcW w:w="222" w:type="dxa"/>
            <w:gridSpan w:val="2"/>
            <w:vAlign w:val="center"/>
            <w:hideMark/>
          </w:tcPr>
          <w:p w14:paraId="1E0FF131" w14:textId="77777777" w:rsidR="000D75FB" w:rsidRPr="000D75FB" w:rsidRDefault="000D75FB" w:rsidP="000D75FB">
            <w:pPr>
              <w:rPr>
                <w:sz w:val="20"/>
                <w:szCs w:val="20"/>
                <w:lang w:val="en-US" w:eastAsia="en-US" w:bidi="ar-SA"/>
              </w:rPr>
            </w:pPr>
          </w:p>
        </w:tc>
      </w:tr>
      <w:tr w:rsidR="000D75FB" w:rsidRPr="000D75FB" w14:paraId="79AD6DD1"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1CD9A64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64CCDC7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земляного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полотна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0+263,825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0+284,825 </w:t>
            </w:r>
            <w:r w:rsidRPr="000D75FB">
              <w:rPr>
                <w:rFonts w:ascii="Calibri" w:hAnsi="Calibri" w:cs="Calibri"/>
                <w:sz w:val="18"/>
                <w:szCs w:val="18"/>
                <w:lang w:val="en-US" w:eastAsia="en-US" w:bidi="ar-SA"/>
              </w:rPr>
              <w:t>бульдозером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перемещением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10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22339A6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0B81A7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610.000</w:t>
            </w:r>
          </w:p>
        </w:tc>
        <w:tc>
          <w:tcPr>
            <w:tcW w:w="1167" w:type="dxa"/>
            <w:tcBorders>
              <w:top w:val="nil"/>
              <w:left w:val="nil"/>
              <w:bottom w:val="single" w:sz="4" w:space="0" w:color="auto"/>
              <w:right w:val="single" w:sz="4" w:space="0" w:color="auto"/>
            </w:tcBorders>
            <w:vAlign w:val="bottom"/>
            <w:hideMark/>
          </w:tcPr>
          <w:p w14:paraId="21DC43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1A1205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125,660.00 </w:t>
            </w:r>
          </w:p>
        </w:tc>
        <w:tc>
          <w:tcPr>
            <w:tcW w:w="222" w:type="dxa"/>
            <w:gridSpan w:val="2"/>
            <w:vAlign w:val="center"/>
            <w:hideMark/>
          </w:tcPr>
          <w:p w14:paraId="407C3FEE" w14:textId="77777777" w:rsidR="000D75FB" w:rsidRPr="000D75FB" w:rsidRDefault="000D75FB" w:rsidP="000D75FB">
            <w:pPr>
              <w:rPr>
                <w:sz w:val="20"/>
                <w:szCs w:val="20"/>
                <w:lang w:val="en-US" w:eastAsia="en-US" w:bidi="ar-SA"/>
              </w:rPr>
            </w:pPr>
          </w:p>
        </w:tc>
      </w:tr>
      <w:tr w:rsidR="000D75FB" w:rsidRPr="000D75FB" w14:paraId="42AD8C6A"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0D5ADB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719F7DE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0,4</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vAlign w:val="bottom"/>
            <w:hideMark/>
          </w:tcPr>
          <w:p w14:paraId="0EAD89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2853A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610.000</w:t>
            </w:r>
          </w:p>
        </w:tc>
        <w:tc>
          <w:tcPr>
            <w:tcW w:w="1167" w:type="dxa"/>
            <w:tcBorders>
              <w:top w:val="nil"/>
              <w:left w:val="nil"/>
              <w:bottom w:val="single" w:sz="4" w:space="0" w:color="auto"/>
              <w:right w:val="single" w:sz="4" w:space="0" w:color="auto"/>
            </w:tcBorders>
            <w:vAlign w:val="bottom"/>
            <w:hideMark/>
          </w:tcPr>
          <w:p w14:paraId="3C24305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535FD3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658,190.00 </w:t>
            </w:r>
          </w:p>
        </w:tc>
        <w:tc>
          <w:tcPr>
            <w:tcW w:w="222" w:type="dxa"/>
            <w:gridSpan w:val="2"/>
            <w:vAlign w:val="center"/>
            <w:hideMark/>
          </w:tcPr>
          <w:p w14:paraId="1E4470F1" w14:textId="77777777" w:rsidR="000D75FB" w:rsidRPr="000D75FB" w:rsidRDefault="000D75FB" w:rsidP="000D75FB">
            <w:pPr>
              <w:rPr>
                <w:sz w:val="20"/>
                <w:szCs w:val="20"/>
                <w:lang w:val="en-US" w:eastAsia="en-US" w:bidi="ar-SA"/>
              </w:rPr>
            </w:pPr>
          </w:p>
        </w:tc>
      </w:tr>
      <w:tr w:rsidR="000D75FB" w:rsidRPr="000D75FB" w14:paraId="6DA122F7"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16F0A7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2958E5C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nil"/>
              <w:right w:val="nil"/>
            </w:tcBorders>
            <w:noWrap/>
            <w:vAlign w:val="bottom"/>
            <w:hideMark/>
          </w:tcPr>
          <w:p w14:paraId="5272D78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AC456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1189.500</w:t>
            </w:r>
          </w:p>
        </w:tc>
        <w:tc>
          <w:tcPr>
            <w:tcW w:w="1167" w:type="dxa"/>
            <w:tcBorders>
              <w:top w:val="nil"/>
              <w:left w:val="nil"/>
              <w:bottom w:val="single" w:sz="4" w:space="0" w:color="auto"/>
              <w:right w:val="single" w:sz="4" w:space="0" w:color="auto"/>
            </w:tcBorders>
            <w:vAlign w:val="bottom"/>
            <w:hideMark/>
          </w:tcPr>
          <w:p w14:paraId="793746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588F69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4,065,711.00 </w:t>
            </w:r>
          </w:p>
        </w:tc>
        <w:tc>
          <w:tcPr>
            <w:tcW w:w="222" w:type="dxa"/>
            <w:gridSpan w:val="2"/>
            <w:vAlign w:val="center"/>
            <w:hideMark/>
          </w:tcPr>
          <w:p w14:paraId="10CB985F" w14:textId="77777777" w:rsidR="000D75FB" w:rsidRPr="000D75FB" w:rsidRDefault="000D75FB" w:rsidP="000D75FB">
            <w:pPr>
              <w:rPr>
                <w:sz w:val="20"/>
                <w:szCs w:val="20"/>
                <w:lang w:val="en-US" w:eastAsia="en-US" w:bidi="ar-SA"/>
              </w:rPr>
            </w:pPr>
          </w:p>
        </w:tc>
      </w:tr>
      <w:tr w:rsidR="000D75FB" w:rsidRPr="000D75FB" w14:paraId="7EDBFE3C" w14:textId="77777777" w:rsidTr="000D75FB">
        <w:trPr>
          <w:gridAfter w:val="1"/>
          <w:wAfter w:w="8" w:type="dxa"/>
          <w:trHeight w:val="1425"/>
        </w:trPr>
        <w:tc>
          <w:tcPr>
            <w:tcW w:w="517" w:type="dxa"/>
            <w:tcBorders>
              <w:top w:val="nil"/>
              <w:left w:val="single" w:sz="4" w:space="0" w:color="auto"/>
              <w:bottom w:val="single" w:sz="4" w:space="0" w:color="auto"/>
              <w:right w:val="single" w:sz="4" w:space="0" w:color="auto"/>
            </w:tcBorders>
            <w:vAlign w:val="center"/>
            <w:hideMark/>
          </w:tcPr>
          <w:p w14:paraId="59C74F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4E3804E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0,4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начале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конце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обнажения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накоплением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обратной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засыпки</w:t>
            </w:r>
          </w:p>
        </w:tc>
        <w:tc>
          <w:tcPr>
            <w:tcW w:w="715" w:type="dxa"/>
            <w:tcBorders>
              <w:top w:val="single" w:sz="4" w:space="0" w:color="auto"/>
              <w:left w:val="nil"/>
              <w:bottom w:val="single" w:sz="4" w:space="0" w:color="auto"/>
              <w:right w:val="single" w:sz="4" w:space="0" w:color="auto"/>
            </w:tcBorders>
            <w:vAlign w:val="bottom"/>
            <w:hideMark/>
          </w:tcPr>
          <w:p w14:paraId="56218D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04ACB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658.000</w:t>
            </w:r>
          </w:p>
        </w:tc>
        <w:tc>
          <w:tcPr>
            <w:tcW w:w="1167" w:type="dxa"/>
            <w:tcBorders>
              <w:top w:val="nil"/>
              <w:left w:val="nil"/>
              <w:bottom w:val="single" w:sz="4" w:space="0" w:color="auto"/>
              <w:right w:val="single" w:sz="4" w:space="0" w:color="auto"/>
            </w:tcBorders>
            <w:vAlign w:val="bottom"/>
            <w:hideMark/>
          </w:tcPr>
          <w:p w14:paraId="306A93B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835.00</w:t>
            </w:r>
          </w:p>
        </w:tc>
        <w:tc>
          <w:tcPr>
            <w:tcW w:w="1980" w:type="dxa"/>
            <w:tcBorders>
              <w:top w:val="nil"/>
              <w:left w:val="nil"/>
              <w:bottom w:val="single" w:sz="4" w:space="0" w:color="auto"/>
              <w:right w:val="single" w:sz="4" w:space="0" w:color="auto"/>
            </w:tcBorders>
            <w:vAlign w:val="bottom"/>
            <w:hideMark/>
          </w:tcPr>
          <w:p w14:paraId="03B10CF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549,430.00 </w:t>
            </w:r>
          </w:p>
        </w:tc>
        <w:tc>
          <w:tcPr>
            <w:tcW w:w="222" w:type="dxa"/>
            <w:gridSpan w:val="2"/>
            <w:vAlign w:val="center"/>
            <w:hideMark/>
          </w:tcPr>
          <w:p w14:paraId="3A4B8938" w14:textId="77777777" w:rsidR="000D75FB" w:rsidRPr="000D75FB" w:rsidRDefault="000D75FB" w:rsidP="000D75FB">
            <w:pPr>
              <w:rPr>
                <w:sz w:val="20"/>
                <w:szCs w:val="20"/>
                <w:lang w:val="en-US" w:eastAsia="en-US" w:bidi="ar-SA"/>
              </w:rPr>
            </w:pPr>
          </w:p>
        </w:tc>
      </w:tr>
      <w:tr w:rsidR="000D75FB" w:rsidRPr="000D75FB" w14:paraId="5D7C2E53"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58B53C4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3BD672F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самое</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перемещения</w:t>
            </w:r>
          </w:p>
        </w:tc>
        <w:tc>
          <w:tcPr>
            <w:tcW w:w="715" w:type="dxa"/>
            <w:tcBorders>
              <w:top w:val="nil"/>
              <w:left w:val="nil"/>
              <w:bottom w:val="single" w:sz="4" w:space="0" w:color="auto"/>
              <w:right w:val="single" w:sz="4" w:space="0" w:color="auto"/>
            </w:tcBorders>
            <w:vAlign w:val="bottom"/>
            <w:hideMark/>
          </w:tcPr>
          <w:p w14:paraId="2D0656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7234A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32.000</w:t>
            </w:r>
          </w:p>
        </w:tc>
        <w:tc>
          <w:tcPr>
            <w:tcW w:w="1167" w:type="dxa"/>
            <w:tcBorders>
              <w:top w:val="nil"/>
              <w:left w:val="nil"/>
              <w:bottom w:val="single" w:sz="4" w:space="0" w:color="auto"/>
              <w:right w:val="single" w:sz="4" w:space="0" w:color="auto"/>
            </w:tcBorders>
            <w:vAlign w:val="bottom"/>
            <w:hideMark/>
          </w:tcPr>
          <w:p w14:paraId="4FF62B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31F6FD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111,840.00 </w:t>
            </w:r>
          </w:p>
        </w:tc>
        <w:tc>
          <w:tcPr>
            <w:tcW w:w="222" w:type="dxa"/>
            <w:gridSpan w:val="2"/>
            <w:vAlign w:val="center"/>
            <w:hideMark/>
          </w:tcPr>
          <w:p w14:paraId="6B6D5C56" w14:textId="77777777" w:rsidR="000D75FB" w:rsidRPr="000D75FB" w:rsidRDefault="000D75FB" w:rsidP="000D75FB">
            <w:pPr>
              <w:rPr>
                <w:sz w:val="20"/>
                <w:szCs w:val="20"/>
                <w:lang w:val="en-US" w:eastAsia="en-US" w:bidi="ar-SA"/>
              </w:rPr>
            </w:pPr>
          </w:p>
        </w:tc>
      </w:tr>
      <w:tr w:rsidR="000D75FB" w:rsidRPr="000D75FB" w14:paraId="79E6F28E"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000A13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1D94239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0,4</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vAlign w:val="bottom"/>
            <w:hideMark/>
          </w:tcPr>
          <w:p w14:paraId="5725C9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FA08D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152.000</w:t>
            </w:r>
          </w:p>
        </w:tc>
        <w:tc>
          <w:tcPr>
            <w:tcW w:w="1167" w:type="dxa"/>
            <w:tcBorders>
              <w:top w:val="nil"/>
              <w:left w:val="nil"/>
              <w:bottom w:val="single" w:sz="4" w:space="0" w:color="auto"/>
              <w:right w:val="single" w:sz="4" w:space="0" w:color="auto"/>
            </w:tcBorders>
            <w:vAlign w:val="bottom"/>
            <w:hideMark/>
          </w:tcPr>
          <w:p w14:paraId="2D61B4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185F31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164,008.00 </w:t>
            </w:r>
          </w:p>
        </w:tc>
        <w:tc>
          <w:tcPr>
            <w:tcW w:w="222" w:type="dxa"/>
            <w:gridSpan w:val="2"/>
            <w:vAlign w:val="center"/>
            <w:hideMark/>
          </w:tcPr>
          <w:p w14:paraId="16EC14CE" w14:textId="77777777" w:rsidR="000D75FB" w:rsidRPr="000D75FB" w:rsidRDefault="000D75FB" w:rsidP="000D75FB">
            <w:pPr>
              <w:rPr>
                <w:sz w:val="20"/>
                <w:szCs w:val="20"/>
                <w:lang w:val="en-US" w:eastAsia="en-US" w:bidi="ar-SA"/>
              </w:rPr>
            </w:pPr>
          </w:p>
        </w:tc>
      </w:tr>
      <w:tr w:rsidR="000D75FB" w:rsidRPr="000D75FB" w14:paraId="6ABE36AC"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2BF43B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53ADD28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nil"/>
              <w:right w:val="nil"/>
            </w:tcBorders>
            <w:noWrap/>
            <w:vAlign w:val="bottom"/>
            <w:hideMark/>
          </w:tcPr>
          <w:p w14:paraId="4E72E77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9270A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296.400</w:t>
            </w:r>
          </w:p>
        </w:tc>
        <w:tc>
          <w:tcPr>
            <w:tcW w:w="1167" w:type="dxa"/>
            <w:tcBorders>
              <w:top w:val="nil"/>
              <w:left w:val="nil"/>
              <w:bottom w:val="single" w:sz="4" w:space="0" w:color="auto"/>
              <w:right w:val="single" w:sz="4" w:space="0" w:color="auto"/>
            </w:tcBorders>
            <w:vAlign w:val="bottom"/>
            <w:hideMark/>
          </w:tcPr>
          <w:p w14:paraId="59B7F4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013EC7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1,013,095.20 </w:t>
            </w:r>
          </w:p>
        </w:tc>
        <w:tc>
          <w:tcPr>
            <w:tcW w:w="222" w:type="dxa"/>
            <w:gridSpan w:val="2"/>
            <w:vAlign w:val="center"/>
            <w:hideMark/>
          </w:tcPr>
          <w:p w14:paraId="607E5CE2" w14:textId="77777777" w:rsidR="000D75FB" w:rsidRPr="000D75FB" w:rsidRDefault="000D75FB" w:rsidP="000D75FB">
            <w:pPr>
              <w:rPr>
                <w:sz w:val="20"/>
                <w:szCs w:val="20"/>
                <w:lang w:val="en-US" w:eastAsia="en-US" w:bidi="ar-SA"/>
              </w:rPr>
            </w:pPr>
          </w:p>
        </w:tc>
      </w:tr>
      <w:tr w:rsidR="000D75FB" w:rsidRPr="000D75FB" w14:paraId="52D279AF"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1E4451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3DF1E6F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фундаментов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кубов</w:t>
            </w:r>
          </w:p>
        </w:tc>
        <w:tc>
          <w:tcPr>
            <w:tcW w:w="715" w:type="dxa"/>
            <w:tcBorders>
              <w:top w:val="single" w:sz="4" w:space="0" w:color="auto"/>
              <w:left w:val="nil"/>
              <w:bottom w:val="single" w:sz="4" w:space="0" w:color="auto"/>
              <w:right w:val="single" w:sz="4" w:space="0" w:color="auto"/>
            </w:tcBorders>
            <w:vAlign w:val="bottom"/>
            <w:hideMark/>
          </w:tcPr>
          <w:p w14:paraId="0436D3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653DE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54.000</w:t>
            </w:r>
          </w:p>
        </w:tc>
        <w:tc>
          <w:tcPr>
            <w:tcW w:w="1167" w:type="dxa"/>
            <w:tcBorders>
              <w:top w:val="nil"/>
              <w:left w:val="nil"/>
              <w:bottom w:val="single" w:sz="4" w:space="0" w:color="auto"/>
              <w:right w:val="single" w:sz="4" w:space="0" w:color="auto"/>
            </w:tcBorders>
            <w:vAlign w:val="bottom"/>
            <w:hideMark/>
          </w:tcPr>
          <w:p w14:paraId="1A9445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18812.00</w:t>
            </w:r>
          </w:p>
        </w:tc>
        <w:tc>
          <w:tcPr>
            <w:tcW w:w="1980" w:type="dxa"/>
            <w:tcBorders>
              <w:top w:val="nil"/>
              <w:left w:val="nil"/>
              <w:bottom w:val="single" w:sz="4" w:space="0" w:color="auto"/>
              <w:right w:val="single" w:sz="4" w:space="0" w:color="auto"/>
            </w:tcBorders>
            <w:vAlign w:val="bottom"/>
            <w:hideMark/>
          </w:tcPr>
          <w:p w14:paraId="452EFE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1,015,848.00 </w:t>
            </w:r>
          </w:p>
        </w:tc>
        <w:tc>
          <w:tcPr>
            <w:tcW w:w="222" w:type="dxa"/>
            <w:gridSpan w:val="2"/>
            <w:vAlign w:val="center"/>
            <w:hideMark/>
          </w:tcPr>
          <w:p w14:paraId="36D63596" w14:textId="77777777" w:rsidR="000D75FB" w:rsidRPr="000D75FB" w:rsidRDefault="000D75FB" w:rsidP="000D75FB">
            <w:pPr>
              <w:rPr>
                <w:sz w:val="20"/>
                <w:szCs w:val="20"/>
                <w:lang w:val="en-US" w:eastAsia="en-US" w:bidi="ar-SA"/>
              </w:rPr>
            </w:pPr>
          </w:p>
        </w:tc>
      </w:tr>
      <w:tr w:rsidR="000D75FB" w:rsidRPr="000D75FB" w14:paraId="50C102DA" w14:textId="77777777" w:rsidTr="000D75FB">
        <w:trPr>
          <w:gridAfter w:val="1"/>
          <w:wAfter w:w="8" w:type="dxa"/>
          <w:trHeight w:val="945"/>
        </w:trPr>
        <w:tc>
          <w:tcPr>
            <w:tcW w:w="517" w:type="dxa"/>
            <w:tcBorders>
              <w:top w:val="nil"/>
              <w:left w:val="single" w:sz="4" w:space="0" w:color="auto"/>
              <w:bottom w:val="single" w:sz="4" w:space="0" w:color="auto"/>
              <w:right w:val="single" w:sz="4" w:space="0" w:color="auto"/>
            </w:tcBorders>
            <w:vAlign w:val="center"/>
            <w:hideMark/>
          </w:tcPr>
          <w:p w14:paraId="6F92FF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7557EBF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кубов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разгрузка</w:t>
            </w:r>
          </w:p>
        </w:tc>
        <w:tc>
          <w:tcPr>
            <w:tcW w:w="715" w:type="dxa"/>
            <w:tcBorders>
              <w:top w:val="nil"/>
              <w:left w:val="nil"/>
              <w:bottom w:val="nil"/>
              <w:right w:val="nil"/>
            </w:tcBorders>
            <w:noWrap/>
            <w:vAlign w:val="bottom"/>
            <w:hideMark/>
          </w:tcPr>
          <w:p w14:paraId="4903F37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79EFD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135.000</w:t>
            </w:r>
          </w:p>
        </w:tc>
        <w:tc>
          <w:tcPr>
            <w:tcW w:w="1167" w:type="dxa"/>
            <w:tcBorders>
              <w:top w:val="nil"/>
              <w:left w:val="nil"/>
              <w:bottom w:val="single" w:sz="4" w:space="0" w:color="auto"/>
              <w:right w:val="single" w:sz="4" w:space="0" w:color="auto"/>
            </w:tcBorders>
            <w:vAlign w:val="bottom"/>
            <w:hideMark/>
          </w:tcPr>
          <w:p w14:paraId="695D10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9650.00</w:t>
            </w:r>
          </w:p>
        </w:tc>
        <w:tc>
          <w:tcPr>
            <w:tcW w:w="1980" w:type="dxa"/>
            <w:tcBorders>
              <w:top w:val="nil"/>
              <w:left w:val="nil"/>
              <w:bottom w:val="single" w:sz="4" w:space="0" w:color="auto"/>
              <w:right w:val="single" w:sz="4" w:space="0" w:color="auto"/>
            </w:tcBorders>
            <w:vAlign w:val="bottom"/>
            <w:hideMark/>
          </w:tcPr>
          <w:p w14:paraId="323F1E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1,302,750.00 </w:t>
            </w:r>
          </w:p>
        </w:tc>
        <w:tc>
          <w:tcPr>
            <w:tcW w:w="222" w:type="dxa"/>
            <w:gridSpan w:val="2"/>
            <w:vAlign w:val="center"/>
            <w:hideMark/>
          </w:tcPr>
          <w:p w14:paraId="3A7FB7F5" w14:textId="77777777" w:rsidR="000D75FB" w:rsidRPr="000D75FB" w:rsidRDefault="000D75FB" w:rsidP="000D75FB">
            <w:pPr>
              <w:rPr>
                <w:sz w:val="20"/>
                <w:szCs w:val="20"/>
                <w:lang w:val="en-US" w:eastAsia="en-US" w:bidi="ar-SA"/>
              </w:rPr>
            </w:pPr>
          </w:p>
        </w:tc>
      </w:tr>
      <w:tr w:rsidR="000D75FB" w:rsidRPr="000D75FB" w14:paraId="73FDBF87"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17973E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204BAE9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подпорных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обеих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сторон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p>
        </w:tc>
        <w:tc>
          <w:tcPr>
            <w:tcW w:w="715" w:type="dxa"/>
            <w:tcBorders>
              <w:top w:val="single" w:sz="4" w:space="0" w:color="auto"/>
              <w:left w:val="nil"/>
              <w:bottom w:val="single" w:sz="4" w:space="0" w:color="auto"/>
              <w:right w:val="single" w:sz="4" w:space="0" w:color="auto"/>
            </w:tcBorders>
            <w:vAlign w:val="bottom"/>
            <w:hideMark/>
          </w:tcPr>
          <w:p w14:paraId="12759E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54DED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34.200</w:t>
            </w:r>
          </w:p>
        </w:tc>
        <w:tc>
          <w:tcPr>
            <w:tcW w:w="1167" w:type="dxa"/>
            <w:tcBorders>
              <w:top w:val="nil"/>
              <w:left w:val="nil"/>
              <w:bottom w:val="single" w:sz="4" w:space="0" w:color="auto"/>
              <w:right w:val="single" w:sz="4" w:space="0" w:color="auto"/>
            </w:tcBorders>
            <w:vAlign w:val="bottom"/>
            <w:hideMark/>
          </w:tcPr>
          <w:p w14:paraId="59A72F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3559.00</w:t>
            </w:r>
          </w:p>
        </w:tc>
        <w:tc>
          <w:tcPr>
            <w:tcW w:w="1980" w:type="dxa"/>
            <w:tcBorders>
              <w:top w:val="nil"/>
              <w:left w:val="nil"/>
              <w:bottom w:val="single" w:sz="4" w:space="0" w:color="auto"/>
              <w:right w:val="single" w:sz="4" w:space="0" w:color="auto"/>
            </w:tcBorders>
            <w:vAlign w:val="bottom"/>
            <w:hideMark/>
          </w:tcPr>
          <w:p w14:paraId="7DCA9D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121,717.80 </w:t>
            </w:r>
          </w:p>
        </w:tc>
        <w:tc>
          <w:tcPr>
            <w:tcW w:w="222" w:type="dxa"/>
            <w:gridSpan w:val="2"/>
            <w:vAlign w:val="center"/>
            <w:hideMark/>
          </w:tcPr>
          <w:p w14:paraId="6114BF5A" w14:textId="77777777" w:rsidR="000D75FB" w:rsidRPr="000D75FB" w:rsidRDefault="000D75FB" w:rsidP="000D75FB">
            <w:pPr>
              <w:rPr>
                <w:sz w:val="20"/>
                <w:szCs w:val="20"/>
                <w:lang w:val="en-US" w:eastAsia="en-US" w:bidi="ar-SA"/>
              </w:rPr>
            </w:pPr>
          </w:p>
        </w:tc>
      </w:tr>
      <w:tr w:rsidR="000D75FB" w:rsidRPr="000D75FB" w14:paraId="1FFA5BB9" w14:textId="77777777" w:rsidTr="000D75FB">
        <w:trPr>
          <w:gridAfter w:val="1"/>
          <w:wAfter w:w="8" w:type="dxa"/>
          <w:trHeight w:val="750"/>
        </w:trPr>
        <w:tc>
          <w:tcPr>
            <w:tcW w:w="517" w:type="dxa"/>
            <w:tcBorders>
              <w:top w:val="nil"/>
              <w:left w:val="single" w:sz="4" w:space="0" w:color="auto"/>
              <w:bottom w:val="single" w:sz="4" w:space="0" w:color="auto"/>
              <w:right w:val="single" w:sz="4" w:space="0" w:color="auto"/>
            </w:tcBorders>
            <w:vAlign w:val="center"/>
            <w:hideMark/>
          </w:tcPr>
          <w:p w14:paraId="68A984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4A3D75D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демонтированных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0,4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 xml:space="preserve">3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vAlign w:val="bottom"/>
            <w:hideMark/>
          </w:tcPr>
          <w:p w14:paraId="32DEB3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48F07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34.200</w:t>
            </w:r>
          </w:p>
        </w:tc>
        <w:tc>
          <w:tcPr>
            <w:tcW w:w="1167" w:type="dxa"/>
            <w:tcBorders>
              <w:top w:val="nil"/>
              <w:left w:val="nil"/>
              <w:bottom w:val="single" w:sz="4" w:space="0" w:color="auto"/>
              <w:right w:val="single" w:sz="4" w:space="0" w:color="auto"/>
            </w:tcBorders>
            <w:vAlign w:val="bottom"/>
            <w:hideMark/>
          </w:tcPr>
          <w:p w14:paraId="1E2CDD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3A4431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36,901.80 </w:t>
            </w:r>
          </w:p>
        </w:tc>
        <w:tc>
          <w:tcPr>
            <w:tcW w:w="222" w:type="dxa"/>
            <w:gridSpan w:val="2"/>
            <w:vAlign w:val="center"/>
            <w:hideMark/>
          </w:tcPr>
          <w:p w14:paraId="65343C4E" w14:textId="77777777" w:rsidR="000D75FB" w:rsidRPr="000D75FB" w:rsidRDefault="000D75FB" w:rsidP="000D75FB">
            <w:pPr>
              <w:rPr>
                <w:sz w:val="20"/>
                <w:szCs w:val="20"/>
                <w:lang w:val="en-US" w:eastAsia="en-US" w:bidi="ar-SA"/>
              </w:rPr>
            </w:pPr>
          </w:p>
        </w:tc>
      </w:tr>
      <w:tr w:rsidR="000D75FB" w:rsidRPr="000D75FB" w14:paraId="36B05BC4"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629D847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4FEF0B1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демонтированных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208A417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2FF05B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68.400</w:t>
            </w:r>
          </w:p>
        </w:tc>
        <w:tc>
          <w:tcPr>
            <w:tcW w:w="1167" w:type="dxa"/>
            <w:tcBorders>
              <w:top w:val="nil"/>
              <w:left w:val="nil"/>
              <w:bottom w:val="single" w:sz="4" w:space="0" w:color="auto"/>
              <w:right w:val="single" w:sz="4" w:space="0" w:color="auto"/>
            </w:tcBorders>
            <w:vAlign w:val="bottom"/>
            <w:hideMark/>
          </w:tcPr>
          <w:p w14:paraId="3C8C1F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66AA8E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233,791.20 </w:t>
            </w:r>
          </w:p>
        </w:tc>
        <w:tc>
          <w:tcPr>
            <w:tcW w:w="222" w:type="dxa"/>
            <w:gridSpan w:val="2"/>
            <w:vAlign w:val="center"/>
            <w:hideMark/>
          </w:tcPr>
          <w:p w14:paraId="38191E68" w14:textId="77777777" w:rsidR="000D75FB" w:rsidRPr="000D75FB" w:rsidRDefault="000D75FB" w:rsidP="000D75FB">
            <w:pPr>
              <w:rPr>
                <w:sz w:val="20"/>
                <w:szCs w:val="20"/>
                <w:lang w:val="en-US" w:eastAsia="en-US" w:bidi="ar-SA"/>
              </w:rPr>
            </w:pPr>
          </w:p>
        </w:tc>
      </w:tr>
      <w:tr w:rsidR="000D75FB" w:rsidRPr="000D75FB" w14:paraId="6E3760D7"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26BD3B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44AD14C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Подъем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демонтированных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3F01D05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3A22AC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3F4F6B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64DD21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5,202.00 </w:t>
            </w:r>
          </w:p>
        </w:tc>
        <w:tc>
          <w:tcPr>
            <w:tcW w:w="222" w:type="dxa"/>
            <w:gridSpan w:val="2"/>
            <w:vAlign w:val="center"/>
            <w:hideMark/>
          </w:tcPr>
          <w:p w14:paraId="1258A825" w14:textId="77777777" w:rsidR="000D75FB" w:rsidRPr="000D75FB" w:rsidRDefault="000D75FB" w:rsidP="000D75FB">
            <w:pPr>
              <w:rPr>
                <w:sz w:val="20"/>
                <w:szCs w:val="20"/>
                <w:lang w:val="en-US" w:eastAsia="en-US" w:bidi="ar-SA"/>
              </w:rPr>
            </w:pPr>
          </w:p>
        </w:tc>
      </w:tr>
      <w:tr w:rsidR="000D75FB" w:rsidRPr="000D75FB" w14:paraId="6CE63C43"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5D8B0A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3A16D88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197E9C5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940D73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378D9E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4EFA9A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30,762.00 </w:t>
            </w:r>
          </w:p>
        </w:tc>
        <w:tc>
          <w:tcPr>
            <w:tcW w:w="222" w:type="dxa"/>
            <w:gridSpan w:val="2"/>
            <w:vAlign w:val="center"/>
            <w:hideMark/>
          </w:tcPr>
          <w:p w14:paraId="7F0B3B13" w14:textId="77777777" w:rsidR="000D75FB" w:rsidRPr="000D75FB" w:rsidRDefault="000D75FB" w:rsidP="000D75FB">
            <w:pPr>
              <w:rPr>
                <w:sz w:val="20"/>
                <w:szCs w:val="20"/>
                <w:lang w:val="en-US" w:eastAsia="en-US" w:bidi="ar-SA"/>
              </w:rPr>
            </w:pPr>
          </w:p>
        </w:tc>
      </w:tr>
      <w:tr w:rsidR="000D75FB" w:rsidRPr="000D75FB" w14:paraId="4E32CEA1"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57A2D9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1D919E4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существующего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железобетонного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покрытия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проезжей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части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основанием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nil"/>
              <w:left w:val="nil"/>
              <w:bottom w:val="single" w:sz="4" w:space="0" w:color="auto"/>
              <w:right w:val="single" w:sz="4" w:space="0" w:color="auto"/>
            </w:tcBorders>
            <w:vAlign w:val="bottom"/>
            <w:hideMark/>
          </w:tcPr>
          <w:p w14:paraId="767285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285D7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31.500</w:t>
            </w:r>
          </w:p>
        </w:tc>
        <w:tc>
          <w:tcPr>
            <w:tcW w:w="1167" w:type="dxa"/>
            <w:tcBorders>
              <w:top w:val="nil"/>
              <w:left w:val="nil"/>
              <w:bottom w:val="single" w:sz="4" w:space="0" w:color="auto"/>
              <w:right w:val="single" w:sz="4" w:space="0" w:color="auto"/>
            </w:tcBorders>
            <w:vAlign w:val="bottom"/>
            <w:hideMark/>
          </w:tcPr>
          <w:p w14:paraId="03AA66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3B2864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422,982.00 </w:t>
            </w:r>
          </w:p>
        </w:tc>
        <w:tc>
          <w:tcPr>
            <w:tcW w:w="222" w:type="dxa"/>
            <w:gridSpan w:val="2"/>
            <w:vAlign w:val="center"/>
            <w:hideMark/>
          </w:tcPr>
          <w:p w14:paraId="17A91FBA" w14:textId="77777777" w:rsidR="000D75FB" w:rsidRPr="000D75FB" w:rsidRDefault="000D75FB" w:rsidP="000D75FB">
            <w:pPr>
              <w:rPr>
                <w:sz w:val="20"/>
                <w:szCs w:val="20"/>
                <w:lang w:val="en-US" w:eastAsia="en-US" w:bidi="ar-SA"/>
              </w:rPr>
            </w:pPr>
          </w:p>
        </w:tc>
      </w:tr>
      <w:tr w:rsidR="000D75FB" w:rsidRPr="000D75FB" w14:paraId="72DCA3FC"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0E2DC8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single" w:sz="4" w:space="0" w:color="auto"/>
              <w:right w:val="single" w:sz="4" w:space="0" w:color="auto"/>
            </w:tcBorders>
            <w:vAlign w:val="center"/>
            <w:hideMark/>
          </w:tcPr>
          <w:p w14:paraId="0D7E852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49C5C5C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34098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w:t>
            </w:r>
          </w:p>
        </w:tc>
        <w:tc>
          <w:tcPr>
            <w:tcW w:w="1167" w:type="dxa"/>
            <w:tcBorders>
              <w:top w:val="nil"/>
              <w:left w:val="nil"/>
              <w:bottom w:val="single" w:sz="4" w:space="0" w:color="auto"/>
              <w:right w:val="single" w:sz="4" w:space="0" w:color="auto"/>
            </w:tcBorders>
            <w:vAlign w:val="bottom"/>
            <w:hideMark/>
          </w:tcPr>
          <w:p w14:paraId="20390E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47E960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36,414.00 </w:t>
            </w:r>
          </w:p>
        </w:tc>
        <w:tc>
          <w:tcPr>
            <w:tcW w:w="222" w:type="dxa"/>
            <w:gridSpan w:val="2"/>
            <w:vAlign w:val="center"/>
            <w:hideMark/>
          </w:tcPr>
          <w:p w14:paraId="5F199100" w14:textId="77777777" w:rsidR="000D75FB" w:rsidRPr="000D75FB" w:rsidRDefault="000D75FB" w:rsidP="000D75FB">
            <w:pPr>
              <w:rPr>
                <w:sz w:val="20"/>
                <w:szCs w:val="20"/>
                <w:lang w:val="en-US" w:eastAsia="en-US" w:bidi="ar-SA"/>
              </w:rPr>
            </w:pPr>
          </w:p>
        </w:tc>
      </w:tr>
      <w:tr w:rsidR="000D75FB" w:rsidRPr="000D75FB" w14:paraId="267DE94D" w14:textId="77777777" w:rsidTr="000D75FB">
        <w:trPr>
          <w:gridAfter w:val="1"/>
          <w:wAfter w:w="8" w:type="dxa"/>
          <w:trHeight w:val="555"/>
        </w:trPr>
        <w:tc>
          <w:tcPr>
            <w:tcW w:w="517" w:type="dxa"/>
            <w:tcBorders>
              <w:top w:val="nil"/>
              <w:left w:val="single" w:sz="4" w:space="0" w:color="auto"/>
              <w:bottom w:val="single" w:sz="4" w:space="0" w:color="auto"/>
              <w:right w:val="single" w:sz="4" w:space="0" w:color="auto"/>
            </w:tcBorders>
            <w:vAlign w:val="center"/>
            <w:hideMark/>
          </w:tcPr>
          <w:p w14:paraId="158BE5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nil"/>
              <w:left w:val="nil"/>
              <w:bottom w:val="single" w:sz="4" w:space="0" w:color="auto"/>
              <w:right w:val="single" w:sz="4" w:space="0" w:color="auto"/>
            </w:tcBorders>
            <w:vAlign w:val="center"/>
            <w:hideMark/>
          </w:tcPr>
          <w:p w14:paraId="32EF0E3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самосвалами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12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месту</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1801948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FAC91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63.000</w:t>
            </w:r>
          </w:p>
        </w:tc>
        <w:tc>
          <w:tcPr>
            <w:tcW w:w="1167" w:type="dxa"/>
            <w:tcBorders>
              <w:top w:val="nil"/>
              <w:left w:val="nil"/>
              <w:bottom w:val="single" w:sz="4" w:space="0" w:color="auto"/>
              <w:right w:val="single" w:sz="4" w:space="0" w:color="auto"/>
            </w:tcBorders>
            <w:vAlign w:val="bottom"/>
            <w:hideMark/>
          </w:tcPr>
          <w:p w14:paraId="6A5CA8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7FC6B6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215,334.00 </w:t>
            </w:r>
          </w:p>
        </w:tc>
        <w:tc>
          <w:tcPr>
            <w:tcW w:w="222" w:type="dxa"/>
            <w:gridSpan w:val="2"/>
            <w:vAlign w:val="center"/>
            <w:hideMark/>
          </w:tcPr>
          <w:p w14:paraId="055B9C0A" w14:textId="77777777" w:rsidR="000D75FB" w:rsidRPr="000D75FB" w:rsidRDefault="000D75FB" w:rsidP="000D75FB">
            <w:pPr>
              <w:rPr>
                <w:sz w:val="20"/>
                <w:szCs w:val="20"/>
                <w:lang w:val="en-US" w:eastAsia="en-US" w:bidi="ar-SA"/>
              </w:rPr>
            </w:pPr>
          </w:p>
        </w:tc>
      </w:tr>
      <w:tr w:rsidR="000D75FB" w:rsidRPr="000D75FB" w14:paraId="3D89C98A"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476BF5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nil"/>
              <w:left w:val="nil"/>
              <w:bottom w:val="single" w:sz="4" w:space="0" w:color="auto"/>
              <w:right w:val="single" w:sz="4" w:space="0" w:color="auto"/>
            </w:tcBorders>
            <w:vAlign w:val="center"/>
            <w:hideMark/>
          </w:tcPr>
          <w:p w14:paraId="13ACA6F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повреждённых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участков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пневматическим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nil"/>
              <w:left w:val="nil"/>
              <w:bottom w:val="single" w:sz="4" w:space="0" w:color="auto"/>
              <w:right w:val="single" w:sz="4" w:space="0" w:color="auto"/>
            </w:tcBorders>
            <w:vAlign w:val="bottom"/>
            <w:hideMark/>
          </w:tcPr>
          <w:p w14:paraId="618F12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8CE22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1.500</w:t>
            </w:r>
          </w:p>
        </w:tc>
        <w:tc>
          <w:tcPr>
            <w:tcW w:w="1167" w:type="dxa"/>
            <w:tcBorders>
              <w:top w:val="nil"/>
              <w:left w:val="nil"/>
              <w:bottom w:val="single" w:sz="4" w:space="0" w:color="auto"/>
              <w:right w:val="single" w:sz="4" w:space="0" w:color="auto"/>
            </w:tcBorders>
            <w:vAlign w:val="bottom"/>
            <w:hideMark/>
          </w:tcPr>
          <w:p w14:paraId="27179D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13428.00</w:t>
            </w:r>
          </w:p>
        </w:tc>
        <w:tc>
          <w:tcPr>
            <w:tcW w:w="1980" w:type="dxa"/>
            <w:tcBorders>
              <w:top w:val="nil"/>
              <w:left w:val="nil"/>
              <w:bottom w:val="single" w:sz="4" w:space="0" w:color="auto"/>
              <w:right w:val="single" w:sz="4" w:space="0" w:color="auto"/>
            </w:tcBorders>
            <w:vAlign w:val="bottom"/>
            <w:hideMark/>
          </w:tcPr>
          <w:p w14:paraId="4FF6A6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20,142.00 </w:t>
            </w:r>
          </w:p>
        </w:tc>
        <w:tc>
          <w:tcPr>
            <w:tcW w:w="222" w:type="dxa"/>
            <w:gridSpan w:val="2"/>
            <w:vAlign w:val="center"/>
            <w:hideMark/>
          </w:tcPr>
          <w:p w14:paraId="4470FC3F" w14:textId="77777777" w:rsidR="000D75FB" w:rsidRPr="000D75FB" w:rsidRDefault="000D75FB" w:rsidP="000D75FB">
            <w:pPr>
              <w:rPr>
                <w:sz w:val="20"/>
                <w:szCs w:val="20"/>
                <w:lang w:val="en-US" w:eastAsia="en-US" w:bidi="ar-SA"/>
              </w:rPr>
            </w:pPr>
          </w:p>
        </w:tc>
      </w:tr>
      <w:tr w:rsidR="000D75FB" w:rsidRPr="000D75FB" w14:paraId="5BB6A2DA"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6A0586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34</w:t>
            </w:r>
          </w:p>
        </w:tc>
        <w:tc>
          <w:tcPr>
            <w:tcW w:w="4248" w:type="dxa"/>
            <w:tcBorders>
              <w:top w:val="nil"/>
              <w:left w:val="nil"/>
              <w:bottom w:val="single" w:sz="4" w:space="0" w:color="auto"/>
              <w:right w:val="single" w:sz="4" w:space="0" w:color="auto"/>
            </w:tcBorders>
            <w:vAlign w:val="center"/>
            <w:hideMark/>
          </w:tcPr>
          <w:p w14:paraId="70F2AA27"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Подъем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строительного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мусора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самосвалы</w:t>
            </w:r>
          </w:p>
        </w:tc>
        <w:tc>
          <w:tcPr>
            <w:tcW w:w="715" w:type="dxa"/>
            <w:tcBorders>
              <w:top w:val="nil"/>
              <w:left w:val="nil"/>
              <w:bottom w:val="single" w:sz="4" w:space="0" w:color="auto"/>
              <w:right w:val="single" w:sz="4" w:space="0" w:color="auto"/>
            </w:tcBorders>
            <w:noWrap/>
            <w:vAlign w:val="bottom"/>
            <w:hideMark/>
          </w:tcPr>
          <w:p w14:paraId="2876998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8ED61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75C657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578.25</w:t>
            </w:r>
          </w:p>
        </w:tc>
        <w:tc>
          <w:tcPr>
            <w:tcW w:w="1980" w:type="dxa"/>
            <w:tcBorders>
              <w:top w:val="nil"/>
              <w:left w:val="nil"/>
              <w:bottom w:val="single" w:sz="4" w:space="0" w:color="auto"/>
              <w:right w:val="single" w:sz="4" w:space="0" w:color="auto"/>
            </w:tcBorders>
            <w:vAlign w:val="bottom"/>
            <w:hideMark/>
          </w:tcPr>
          <w:p w14:paraId="551E05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1,156.50 </w:t>
            </w:r>
          </w:p>
        </w:tc>
        <w:tc>
          <w:tcPr>
            <w:tcW w:w="222" w:type="dxa"/>
            <w:gridSpan w:val="2"/>
            <w:vAlign w:val="center"/>
            <w:hideMark/>
          </w:tcPr>
          <w:p w14:paraId="7BBB4E45" w14:textId="77777777" w:rsidR="000D75FB" w:rsidRPr="000D75FB" w:rsidRDefault="000D75FB" w:rsidP="000D75FB">
            <w:pPr>
              <w:rPr>
                <w:sz w:val="20"/>
                <w:szCs w:val="20"/>
                <w:lang w:val="en-US" w:eastAsia="en-US" w:bidi="ar-SA"/>
              </w:rPr>
            </w:pPr>
          </w:p>
        </w:tc>
      </w:tr>
      <w:tr w:rsidR="000D75FB" w:rsidRPr="000D75FB" w14:paraId="224D064B"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089273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w:t>
            </w:r>
          </w:p>
        </w:tc>
        <w:tc>
          <w:tcPr>
            <w:tcW w:w="4248" w:type="dxa"/>
            <w:tcBorders>
              <w:top w:val="nil"/>
              <w:left w:val="nil"/>
              <w:bottom w:val="single" w:sz="4" w:space="0" w:color="auto"/>
              <w:right w:val="single" w:sz="4" w:space="0" w:color="auto"/>
            </w:tcBorders>
            <w:vAlign w:val="center"/>
            <w:hideMark/>
          </w:tcPr>
          <w:p w14:paraId="756E0A3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мусора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складирования</w:t>
            </w:r>
          </w:p>
        </w:tc>
        <w:tc>
          <w:tcPr>
            <w:tcW w:w="715" w:type="dxa"/>
            <w:tcBorders>
              <w:top w:val="nil"/>
              <w:left w:val="nil"/>
              <w:bottom w:val="single" w:sz="4" w:space="0" w:color="auto"/>
              <w:right w:val="single" w:sz="4" w:space="0" w:color="auto"/>
            </w:tcBorders>
            <w:noWrap/>
            <w:vAlign w:val="bottom"/>
            <w:hideMark/>
          </w:tcPr>
          <w:p w14:paraId="198BF9C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9F996D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671B95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284D18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6,836.00 </w:t>
            </w:r>
          </w:p>
        </w:tc>
        <w:tc>
          <w:tcPr>
            <w:tcW w:w="222" w:type="dxa"/>
            <w:gridSpan w:val="2"/>
            <w:vAlign w:val="center"/>
            <w:hideMark/>
          </w:tcPr>
          <w:p w14:paraId="30AE1AF5" w14:textId="77777777" w:rsidR="000D75FB" w:rsidRPr="000D75FB" w:rsidRDefault="000D75FB" w:rsidP="000D75FB">
            <w:pPr>
              <w:rPr>
                <w:sz w:val="20"/>
                <w:szCs w:val="20"/>
                <w:lang w:val="en-US" w:eastAsia="en-US" w:bidi="ar-SA"/>
              </w:rPr>
            </w:pPr>
          </w:p>
        </w:tc>
      </w:tr>
      <w:tr w:rsidR="000D75FB" w:rsidRPr="000D75FB" w14:paraId="490F5BE0" w14:textId="77777777" w:rsidTr="000D75FB">
        <w:trPr>
          <w:gridAfter w:val="1"/>
          <w:wAfter w:w="8" w:type="dxa"/>
          <w:trHeight w:val="1140"/>
        </w:trPr>
        <w:tc>
          <w:tcPr>
            <w:tcW w:w="517" w:type="dxa"/>
            <w:tcBorders>
              <w:top w:val="nil"/>
              <w:left w:val="single" w:sz="4" w:space="0" w:color="auto"/>
              <w:bottom w:val="single" w:sz="4" w:space="0" w:color="auto"/>
              <w:right w:val="single" w:sz="4" w:space="0" w:color="auto"/>
            </w:tcBorders>
            <w:vAlign w:val="center"/>
            <w:hideMark/>
          </w:tcPr>
          <w:p w14:paraId="7FF7243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w:t>
            </w:r>
          </w:p>
        </w:tc>
        <w:tc>
          <w:tcPr>
            <w:tcW w:w="4248" w:type="dxa"/>
            <w:tcBorders>
              <w:top w:val="nil"/>
              <w:left w:val="nil"/>
              <w:bottom w:val="single" w:sz="4" w:space="0" w:color="auto"/>
              <w:right w:val="single" w:sz="4" w:space="0" w:color="auto"/>
            </w:tcBorders>
            <w:vAlign w:val="center"/>
            <w:hideMark/>
          </w:tcPr>
          <w:p w14:paraId="4734477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Очистка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также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внутренних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примыкающих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мосту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водоотвода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сильной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струёй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воды</w:t>
            </w:r>
          </w:p>
        </w:tc>
        <w:tc>
          <w:tcPr>
            <w:tcW w:w="715" w:type="dxa"/>
            <w:tcBorders>
              <w:top w:val="nil"/>
              <w:left w:val="nil"/>
              <w:bottom w:val="single" w:sz="4" w:space="0" w:color="auto"/>
              <w:right w:val="single" w:sz="4" w:space="0" w:color="auto"/>
            </w:tcBorders>
            <w:vAlign w:val="bottom"/>
            <w:hideMark/>
          </w:tcPr>
          <w:p w14:paraId="3BA573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5421B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544.000</w:t>
            </w:r>
          </w:p>
        </w:tc>
        <w:tc>
          <w:tcPr>
            <w:tcW w:w="1167" w:type="dxa"/>
            <w:tcBorders>
              <w:top w:val="nil"/>
              <w:left w:val="nil"/>
              <w:bottom w:val="single" w:sz="4" w:space="0" w:color="auto"/>
              <w:right w:val="single" w:sz="4" w:space="0" w:color="auto"/>
            </w:tcBorders>
            <w:vAlign w:val="bottom"/>
            <w:hideMark/>
          </w:tcPr>
          <w:p w14:paraId="6434A6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231.00</w:t>
            </w:r>
          </w:p>
        </w:tc>
        <w:tc>
          <w:tcPr>
            <w:tcW w:w="1980" w:type="dxa"/>
            <w:tcBorders>
              <w:top w:val="nil"/>
              <w:left w:val="nil"/>
              <w:bottom w:val="single" w:sz="4" w:space="0" w:color="auto"/>
              <w:right w:val="single" w:sz="4" w:space="0" w:color="auto"/>
            </w:tcBorders>
            <w:vAlign w:val="bottom"/>
            <w:hideMark/>
          </w:tcPr>
          <w:p w14:paraId="52E6A6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125,664.00 </w:t>
            </w:r>
          </w:p>
        </w:tc>
        <w:tc>
          <w:tcPr>
            <w:tcW w:w="222" w:type="dxa"/>
            <w:gridSpan w:val="2"/>
            <w:vAlign w:val="center"/>
            <w:hideMark/>
          </w:tcPr>
          <w:p w14:paraId="7593FAF4" w14:textId="77777777" w:rsidR="000D75FB" w:rsidRPr="000D75FB" w:rsidRDefault="000D75FB" w:rsidP="000D75FB">
            <w:pPr>
              <w:rPr>
                <w:sz w:val="20"/>
                <w:szCs w:val="20"/>
                <w:lang w:val="en-US" w:eastAsia="en-US" w:bidi="ar-SA"/>
              </w:rPr>
            </w:pPr>
          </w:p>
        </w:tc>
      </w:tr>
      <w:tr w:rsidR="000D75FB" w:rsidRPr="000D75FB" w14:paraId="350649F8"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6D4476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767BE86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3.1 </w:t>
            </w:r>
          </w:p>
        </w:tc>
        <w:tc>
          <w:tcPr>
            <w:tcW w:w="715" w:type="dxa"/>
            <w:tcBorders>
              <w:top w:val="nil"/>
              <w:left w:val="nil"/>
              <w:bottom w:val="single" w:sz="4" w:space="0" w:color="auto"/>
              <w:right w:val="single" w:sz="4" w:space="0" w:color="auto"/>
            </w:tcBorders>
            <w:vAlign w:val="bottom"/>
            <w:hideMark/>
          </w:tcPr>
          <w:p w14:paraId="0A8E9A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1BD90BF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0AC2B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17FCF116"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11,512,620.50 </w:t>
            </w:r>
          </w:p>
        </w:tc>
        <w:tc>
          <w:tcPr>
            <w:tcW w:w="222" w:type="dxa"/>
            <w:gridSpan w:val="2"/>
            <w:vAlign w:val="center"/>
            <w:hideMark/>
          </w:tcPr>
          <w:p w14:paraId="5DB99E99" w14:textId="77777777" w:rsidR="000D75FB" w:rsidRPr="000D75FB" w:rsidRDefault="000D75FB" w:rsidP="000D75FB">
            <w:pPr>
              <w:rPr>
                <w:sz w:val="20"/>
                <w:szCs w:val="20"/>
                <w:lang w:val="en-US" w:eastAsia="en-US" w:bidi="ar-SA"/>
              </w:rPr>
            </w:pPr>
          </w:p>
        </w:tc>
      </w:tr>
      <w:tr w:rsidR="000D75FB" w:rsidRPr="000D75FB" w14:paraId="1B5FDBF7"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4D5088A2"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3.2 </w:t>
            </w:r>
            <w:r w:rsidRPr="000D75FB">
              <w:rPr>
                <w:rFonts w:ascii="Calibri" w:hAnsi="Calibri" w:cs="Calibri"/>
                <w:b/>
                <w:bCs/>
                <w:sz w:val="18"/>
                <w:szCs w:val="18"/>
                <w:lang w:val="en-US" w:eastAsia="en-US" w:bidi="ar-SA"/>
              </w:rPr>
              <w:t>Работы</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по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усилению</w:t>
            </w:r>
          </w:p>
        </w:tc>
        <w:tc>
          <w:tcPr>
            <w:tcW w:w="222" w:type="dxa"/>
            <w:gridSpan w:val="2"/>
            <w:vAlign w:val="center"/>
            <w:hideMark/>
          </w:tcPr>
          <w:p w14:paraId="25968B04" w14:textId="77777777" w:rsidR="000D75FB" w:rsidRPr="000D75FB" w:rsidRDefault="000D75FB" w:rsidP="000D75FB">
            <w:pPr>
              <w:rPr>
                <w:sz w:val="20"/>
                <w:szCs w:val="20"/>
                <w:lang w:val="en-US" w:eastAsia="en-US" w:bidi="ar-SA"/>
              </w:rPr>
            </w:pPr>
          </w:p>
        </w:tc>
      </w:tr>
      <w:tr w:rsidR="000D75FB" w:rsidRPr="000D75FB" w14:paraId="0EC0EDD8" w14:textId="77777777" w:rsidTr="000D75FB">
        <w:trPr>
          <w:gridAfter w:val="1"/>
          <w:wAfter w:w="8" w:type="dxa"/>
          <w:trHeight w:val="900"/>
        </w:trPr>
        <w:tc>
          <w:tcPr>
            <w:tcW w:w="517" w:type="dxa"/>
            <w:tcBorders>
              <w:top w:val="nil"/>
              <w:left w:val="single" w:sz="4" w:space="0" w:color="auto"/>
              <w:bottom w:val="single" w:sz="4" w:space="0" w:color="auto"/>
              <w:right w:val="single" w:sz="4" w:space="0" w:color="auto"/>
            </w:tcBorders>
            <w:vAlign w:val="center"/>
            <w:hideMark/>
          </w:tcPr>
          <w:p w14:paraId="47865F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0908E55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Заделка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отверстий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диаметром</w:t>
            </w:r>
            <w:r w:rsidRPr="000D75FB">
              <w:rPr>
                <w:rFonts w:ascii="Arial Armenian" w:hAnsi="Arial Armenian" w:cs="Arial"/>
                <w:sz w:val="18"/>
                <w:szCs w:val="18"/>
                <w:lang w:val="en-US" w:eastAsia="en-US" w:bidi="ar-SA"/>
              </w:rPr>
              <w:t xml:space="preserve"> 30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вертикальных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поверхностях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усиления</w:t>
            </w:r>
          </w:p>
        </w:tc>
        <w:tc>
          <w:tcPr>
            <w:tcW w:w="715" w:type="dxa"/>
            <w:tcBorders>
              <w:top w:val="nil"/>
              <w:left w:val="nil"/>
              <w:bottom w:val="single" w:sz="4" w:space="0" w:color="auto"/>
              <w:right w:val="single" w:sz="4" w:space="0" w:color="auto"/>
            </w:tcBorders>
            <w:noWrap/>
            <w:vAlign w:val="bottom"/>
            <w:hideMark/>
          </w:tcPr>
          <w:p w14:paraId="355332A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53CA96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378.000</w:t>
            </w:r>
          </w:p>
        </w:tc>
        <w:tc>
          <w:tcPr>
            <w:tcW w:w="1167" w:type="dxa"/>
            <w:tcBorders>
              <w:top w:val="nil"/>
              <w:left w:val="nil"/>
              <w:bottom w:val="single" w:sz="4" w:space="0" w:color="auto"/>
              <w:right w:val="single" w:sz="4" w:space="0" w:color="auto"/>
            </w:tcBorders>
            <w:vAlign w:val="bottom"/>
            <w:hideMark/>
          </w:tcPr>
          <w:p w14:paraId="1E0E76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540.00</w:t>
            </w:r>
          </w:p>
        </w:tc>
        <w:tc>
          <w:tcPr>
            <w:tcW w:w="1980" w:type="dxa"/>
            <w:tcBorders>
              <w:top w:val="nil"/>
              <w:left w:val="nil"/>
              <w:bottom w:val="single" w:sz="4" w:space="0" w:color="auto"/>
              <w:right w:val="single" w:sz="4" w:space="0" w:color="auto"/>
            </w:tcBorders>
            <w:vAlign w:val="bottom"/>
            <w:hideMark/>
          </w:tcPr>
          <w:p w14:paraId="2BDDF3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204,120.00 </w:t>
            </w:r>
          </w:p>
        </w:tc>
        <w:tc>
          <w:tcPr>
            <w:tcW w:w="222" w:type="dxa"/>
            <w:gridSpan w:val="2"/>
            <w:vAlign w:val="center"/>
            <w:hideMark/>
          </w:tcPr>
          <w:p w14:paraId="7CD4E778" w14:textId="77777777" w:rsidR="000D75FB" w:rsidRPr="000D75FB" w:rsidRDefault="000D75FB" w:rsidP="000D75FB">
            <w:pPr>
              <w:rPr>
                <w:sz w:val="20"/>
                <w:szCs w:val="20"/>
                <w:lang w:val="en-US" w:eastAsia="en-US" w:bidi="ar-SA"/>
              </w:rPr>
            </w:pPr>
          </w:p>
        </w:tc>
      </w:tr>
      <w:tr w:rsidR="000D75FB" w:rsidRPr="000D75FB" w14:paraId="1AB726C3" w14:textId="77777777" w:rsidTr="000D75FB">
        <w:trPr>
          <w:gridAfter w:val="1"/>
          <w:wAfter w:w="8" w:type="dxa"/>
          <w:trHeight w:val="960"/>
        </w:trPr>
        <w:tc>
          <w:tcPr>
            <w:tcW w:w="517" w:type="dxa"/>
            <w:tcBorders>
              <w:top w:val="nil"/>
              <w:left w:val="single" w:sz="4" w:space="0" w:color="auto"/>
              <w:bottom w:val="single" w:sz="4" w:space="0" w:color="auto"/>
              <w:right w:val="single" w:sz="4" w:space="0" w:color="auto"/>
            </w:tcBorders>
            <w:vAlign w:val="center"/>
            <w:hideMark/>
          </w:tcPr>
          <w:p w14:paraId="1A7125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01C020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Заделка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отверстий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диаметром</w:t>
            </w:r>
            <w:r w:rsidRPr="000D75FB">
              <w:rPr>
                <w:rFonts w:ascii="Arial Armenian" w:hAnsi="Arial Armenian" w:cs="Arial"/>
                <w:sz w:val="18"/>
                <w:szCs w:val="18"/>
                <w:lang w:val="en-US" w:eastAsia="en-US" w:bidi="ar-SA"/>
              </w:rPr>
              <w:t xml:space="preserve"> 30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горизонтальных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поверхностях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усиления</w:t>
            </w:r>
          </w:p>
        </w:tc>
        <w:tc>
          <w:tcPr>
            <w:tcW w:w="715" w:type="dxa"/>
            <w:tcBorders>
              <w:top w:val="nil"/>
              <w:left w:val="nil"/>
              <w:bottom w:val="single" w:sz="4" w:space="0" w:color="auto"/>
              <w:right w:val="single" w:sz="4" w:space="0" w:color="auto"/>
            </w:tcBorders>
            <w:noWrap/>
            <w:vAlign w:val="bottom"/>
            <w:hideMark/>
          </w:tcPr>
          <w:p w14:paraId="42B0FA8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1A8834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336.000</w:t>
            </w:r>
          </w:p>
        </w:tc>
        <w:tc>
          <w:tcPr>
            <w:tcW w:w="1167" w:type="dxa"/>
            <w:tcBorders>
              <w:top w:val="nil"/>
              <w:left w:val="nil"/>
              <w:bottom w:val="single" w:sz="4" w:space="0" w:color="auto"/>
              <w:right w:val="single" w:sz="4" w:space="0" w:color="auto"/>
            </w:tcBorders>
            <w:vAlign w:val="bottom"/>
            <w:hideMark/>
          </w:tcPr>
          <w:p w14:paraId="7644EF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540.00</w:t>
            </w:r>
          </w:p>
        </w:tc>
        <w:tc>
          <w:tcPr>
            <w:tcW w:w="1980" w:type="dxa"/>
            <w:tcBorders>
              <w:top w:val="nil"/>
              <w:left w:val="nil"/>
              <w:bottom w:val="single" w:sz="4" w:space="0" w:color="auto"/>
              <w:right w:val="single" w:sz="4" w:space="0" w:color="auto"/>
            </w:tcBorders>
            <w:vAlign w:val="bottom"/>
            <w:hideMark/>
          </w:tcPr>
          <w:p w14:paraId="4DA29B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181,440.00 </w:t>
            </w:r>
          </w:p>
        </w:tc>
        <w:tc>
          <w:tcPr>
            <w:tcW w:w="222" w:type="dxa"/>
            <w:gridSpan w:val="2"/>
            <w:vAlign w:val="center"/>
            <w:hideMark/>
          </w:tcPr>
          <w:p w14:paraId="72434B92" w14:textId="77777777" w:rsidR="000D75FB" w:rsidRPr="000D75FB" w:rsidRDefault="000D75FB" w:rsidP="000D75FB">
            <w:pPr>
              <w:rPr>
                <w:sz w:val="20"/>
                <w:szCs w:val="20"/>
                <w:lang w:val="en-US" w:eastAsia="en-US" w:bidi="ar-SA"/>
              </w:rPr>
            </w:pPr>
          </w:p>
        </w:tc>
      </w:tr>
      <w:tr w:rsidR="000D75FB" w:rsidRPr="000D75FB" w14:paraId="6476537C" w14:textId="77777777" w:rsidTr="000D75FB">
        <w:trPr>
          <w:gridAfter w:val="1"/>
          <w:wAfter w:w="8" w:type="dxa"/>
          <w:trHeight w:val="900"/>
        </w:trPr>
        <w:tc>
          <w:tcPr>
            <w:tcW w:w="517" w:type="dxa"/>
            <w:tcBorders>
              <w:top w:val="nil"/>
              <w:left w:val="single" w:sz="4" w:space="0" w:color="auto"/>
              <w:bottom w:val="single" w:sz="4" w:space="0" w:color="auto"/>
              <w:right w:val="single" w:sz="4" w:space="0" w:color="auto"/>
            </w:tcBorders>
            <w:vAlign w:val="center"/>
            <w:hideMark/>
          </w:tcPr>
          <w:p w14:paraId="7F56D1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w:t>
            </w:r>
          </w:p>
        </w:tc>
        <w:tc>
          <w:tcPr>
            <w:tcW w:w="4248" w:type="dxa"/>
            <w:tcBorders>
              <w:top w:val="nil"/>
              <w:left w:val="nil"/>
              <w:bottom w:val="single" w:sz="4" w:space="0" w:color="auto"/>
              <w:right w:val="single" w:sz="4" w:space="0" w:color="auto"/>
            </w:tcBorders>
            <w:vAlign w:val="center"/>
            <w:hideMark/>
          </w:tcPr>
          <w:p w14:paraId="40A05FC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Открытие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окон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укладки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внутренних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p>
        </w:tc>
        <w:tc>
          <w:tcPr>
            <w:tcW w:w="715" w:type="dxa"/>
            <w:tcBorders>
              <w:top w:val="nil"/>
              <w:left w:val="nil"/>
              <w:bottom w:val="single" w:sz="4" w:space="0" w:color="auto"/>
              <w:right w:val="single" w:sz="4" w:space="0" w:color="auto"/>
            </w:tcBorders>
            <w:vAlign w:val="bottom"/>
            <w:hideMark/>
          </w:tcPr>
          <w:p w14:paraId="6387626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BD624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0.440</w:t>
            </w:r>
          </w:p>
        </w:tc>
        <w:tc>
          <w:tcPr>
            <w:tcW w:w="1167" w:type="dxa"/>
            <w:tcBorders>
              <w:top w:val="nil"/>
              <w:left w:val="nil"/>
              <w:bottom w:val="single" w:sz="4" w:space="0" w:color="auto"/>
              <w:right w:val="single" w:sz="4" w:space="0" w:color="auto"/>
            </w:tcBorders>
            <w:vAlign w:val="bottom"/>
            <w:hideMark/>
          </w:tcPr>
          <w:p w14:paraId="414595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97891.00</w:t>
            </w:r>
          </w:p>
        </w:tc>
        <w:tc>
          <w:tcPr>
            <w:tcW w:w="1980" w:type="dxa"/>
            <w:tcBorders>
              <w:top w:val="nil"/>
              <w:left w:val="nil"/>
              <w:bottom w:val="single" w:sz="4" w:space="0" w:color="auto"/>
              <w:right w:val="single" w:sz="4" w:space="0" w:color="auto"/>
            </w:tcBorders>
            <w:vAlign w:val="bottom"/>
            <w:hideMark/>
          </w:tcPr>
          <w:p w14:paraId="259001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43,072.04 </w:t>
            </w:r>
          </w:p>
        </w:tc>
        <w:tc>
          <w:tcPr>
            <w:tcW w:w="222" w:type="dxa"/>
            <w:gridSpan w:val="2"/>
            <w:vAlign w:val="center"/>
            <w:hideMark/>
          </w:tcPr>
          <w:p w14:paraId="20A7E7DA" w14:textId="77777777" w:rsidR="000D75FB" w:rsidRPr="000D75FB" w:rsidRDefault="000D75FB" w:rsidP="000D75FB">
            <w:pPr>
              <w:rPr>
                <w:sz w:val="20"/>
                <w:szCs w:val="20"/>
                <w:lang w:val="en-US" w:eastAsia="en-US" w:bidi="ar-SA"/>
              </w:rPr>
            </w:pPr>
          </w:p>
        </w:tc>
      </w:tr>
      <w:tr w:rsidR="000D75FB" w:rsidRPr="000D75FB" w14:paraId="52EDD11C" w14:textId="77777777" w:rsidTr="000D75FB">
        <w:trPr>
          <w:gridAfter w:val="1"/>
          <w:wAfter w:w="8" w:type="dxa"/>
          <w:trHeight w:val="900"/>
        </w:trPr>
        <w:tc>
          <w:tcPr>
            <w:tcW w:w="517" w:type="dxa"/>
            <w:tcBorders>
              <w:top w:val="nil"/>
              <w:left w:val="single" w:sz="4" w:space="0" w:color="auto"/>
              <w:bottom w:val="single" w:sz="4" w:space="0" w:color="auto"/>
              <w:right w:val="single" w:sz="4" w:space="0" w:color="auto"/>
            </w:tcBorders>
            <w:vAlign w:val="center"/>
            <w:hideMark/>
          </w:tcPr>
          <w:p w14:paraId="2A6DAC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w:t>
            </w:r>
          </w:p>
        </w:tc>
        <w:tc>
          <w:tcPr>
            <w:tcW w:w="4248" w:type="dxa"/>
            <w:tcBorders>
              <w:top w:val="nil"/>
              <w:left w:val="nil"/>
              <w:bottom w:val="single" w:sz="4" w:space="0" w:color="auto"/>
              <w:right w:val="single" w:sz="4" w:space="0" w:color="auto"/>
            </w:tcBorders>
            <w:vAlign w:val="center"/>
            <w:hideMark/>
          </w:tcPr>
          <w:p w14:paraId="4C74909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дне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вбивкой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базальтового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5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уплотнённый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сортированного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p>
        </w:tc>
        <w:tc>
          <w:tcPr>
            <w:tcW w:w="715" w:type="dxa"/>
            <w:tcBorders>
              <w:top w:val="nil"/>
              <w:left w:val="nil"/>
              <w:bottom w:val="single" w:sz="4" w:space="0" w:color="auto"/>
              <w:right w:val="single" w:sz="4" w:space="0" w:color="auto"/>
            </w:tcBorders>
            <w:vAlign w:val="bottom"/>
            <w:hideMark/>
          </w:tcPr>
          <w:p w14:paraId="2EDC16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C58DD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3.200</w:t>
            </w:r>
          </w:p>
        </w:tc>
        <w:tc>
          <w:tcPr>
            <w:tcW w:w="1167" w:type="dxa"/>
            <w:tcBorders>
              <w:top w:val="nil"/>
              <w:left w:val="nil"/>
              <w:bottom w:val="single" w:sz="4" w:space="0" w:color="auto"/>
              <w:right w:val="single" w:sz="4" w:space="0" w:color="auto"/>
            </w:tcBorders>
            <w:vAlign w:val="bottom"/>
            <w:hideMark/>
          </w:tcPr>
          <w:p w14:paraId="0834B5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69364E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45,315.20 </w:t>
            </w:r>
          </w:p>
        </w:tc>
        <w:tc>
          <w:tcPr>
            <w:tcW w:w="222" w:type="dxa"/>
            <w:gridSpan w:val="2"/>
            <w:vAlign w:val="center"/>
            <w:hideMark/>
          </w:tcPr>
          <w:p w14:paraId="6365C971" w14:textId="77777777" w:rsidR="000D75FB" w:rsidRPr="000D75FB" w:rsidRDefault="000D75FB" w:rsidP="000D75FB">
            <w:pPr>
              <w:rPr>
                <w:sz w:val="20"/>
                <w:szCs w:val="20"/>
                <w:lang w:val="en-US" w:eastAsia="en-US" w:bidi="ar-SA"/>
              </w:rPr>
            </w:pPr>
          </w:p>
        </w:tc>
      </w:tr>
      <w:tr w:rsidR="000D75FB" w:rsidRPr="000D75FB" w14:paraId="03303A20" w14:textId="77777777" w:rsidTr="000D75FB">
        <w:trPr>
          <w:gridAfter w:val="1"/>
          <w:wAfter w:w="8" w:type="dxa"/>
          <w:trHeight w:val="795"/>
        </w:trPr>
        <w:tc>
          <w:tcPr>
            <w:tcW w:w="517" w:type="dxa"/>
            <w:tcBorders>
              <w:top w:val="nil"/>
              <w:left w:val="single" w:sz="4" w:space="0" w:color="auto"/>
              <w:bottom w:val="single" w:sz="4" w:space="0" w:color="auto"/>
              <w:right w:val="single" w:sz="4" w:space="0" w:color="auto"/>
            </w:tcBorders>
            <w:vAlign w:val="center"/>
            <w:hideMark/>
          </w:tcPr>
          <w:p w14:paraId="087C0F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w:t>
            </w:r>
          </w:p>
        </w:tc>
        <w:tc>
          <w:tcPr>
            <w:tcW w:w="4248" w:type="dxa"/>
            <w:tcBorders>
              <w:top w:val="nil"/>
              <w:left w:val="nil"/>
              <w:bottom w:val="single" w:sz="4" w:space="0" w:color="auto"/>
              <w:right w:val="single" w:sz="4" w:space="0" w:color="auto"/>
            </w:tcBorders>
            <w:vAlign w:val="center"/>
            <w:hideMark/>
          </w:tcPr>
          <w:p w14:paraId="1A7C523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сортированного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базальтового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щебня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средней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15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2E69D9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DD44E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9.600</w:t>
            </w:r>
          </w:p>
        </w:tc>
        <w:tc>
          <w:tcPr>
            <w:tcW w:w="1167" w:type="dxa"/>
            <w:tcBorders>
              <w:top w:val="nil"/>
              <w:left w:val="nil"/>
              <w:bottom w:val="single" w:sz="4" w:space="0" w:color="auto"/>
              <w:right w:val="single" w:sz="4" w:space="0" w:color="auto"/>
            </w:tcBorders>
            <w:vAlign w:val="bottom"/>
            <w:hideMark/>
          </w:tcPr>
          <w:p w14:paraId="44DC3E0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14161.00</w:t>
            </w:r>
          </w:p>
        </w:tc>
        <w:tc>
          <w:tcPr>
            <w:tcW w:w="1980" w:type="dxa"/>
            <w:tcBorders>
              <w:top w:val="nil"/>
              <w:left w:val="nil"/>
              <w:bottom w:val="single" w:sz="4" w:space="0" w:color="auto"/>
              <w:right w:val="single" w:sz="4" w:space="0" w:color="auto"/>
            </w:tcBorders>
            <w:vAlign w:val="bottom"/>
            <w:hideMark/>
          </w:tcPr>
          <w:p w14:paraId="5045AA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135,945.60 </w:t>
            </w:r>
          </w:p>
        </w:tc>
        <w:tc>
          <w:tcPr>
            <w:tcW w:w="222" w:type="dxa"/>
            <w:gridSpan w:val="2"/>
            <w:vAlign w:val="center"/>
            <w:hideMark/>
          </w:tcPr>
          <w:p w14:paraId="1B9D78CE" w14:textId="77777777" w:rsidR="000D75FB" w:rsidRPr="000D75FB" w:rsidRDefault="000D75FB" w:rsidP="000D75FB">
            <w:pPr>
              <w:rPr>
                <w:sz w:val="20"/>
                <w:szCs w:val="20"/>
                <w:lang w:val="en-US" w:eastAsia="en-US" w:bidi="ar-SA"/>
              </w:rPr>
            </w:pPr>
          </w:p>
        </w:tc>
      </w:tr>
      <w:tr w:rsidR="000D75FB" w:rsidRPr="000D75FB" w14:paraId="2F139EA2" w14:textId="77777777" w:rsidTr="000D75FB">
        <w:trPr>
          <w:gridAfter w:val="1"/>
          <w:wAfter w:w="8" w:type="dxa"/>
          <w:trHeight w:val="900"/>
        </w:trPr>
        <w:tc>
          <w:tcPr>
            <w:tcW w:w="517" w:type="dxa"/>
            <w:tcBorders>
              <w:top w:val="nil"/>
              <w:left w:val="single" w:sz="4" w:space="0" w:color="auto"/>
              <w:bottom w:val="single" w:sz="4" w:space="0" w:color="auto"/>
              <w:right w:val="single" w:sz="4" w:space="0" w:color="auto"/>
            </w:tcBorders>
            <w:vAlign w:val="center"/>
            <w:hideMark/>
          </w:tcPr>
          <w:p w14:paraId="6C3295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w:t>
            </w:r>
          </w:p>
        </w:tc>
        <w:tc>
          <w:tcPr>
            <w:tcW w:w="4248" w:type="dxa"/>
            <w:tcBorders>
              <w:top w:val="nil"/>
              <w:left w:val="nil"/>
              <w:bottom w:val="single" w:sz="4" w:space="0" w:color="auto"/>
              <w:right w:val="single" w:sz="4" w:space="0" w:color="auto"/>
            </w:tcBorders>
            <w:vAlign w:val="center"/>
            <w:hideMark/>
          </w:tcPr>
          <w:p w14:paraId="6B9C1C9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Приготовление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B10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щебёночной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подготовке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среднем</w:t>
            </w:r>
            <w:r w:rsidRPr="000D75FB">
              <w:rPr>
                <w:rFonts w:ascii="Arial Armenian" w:hAnsi="Arial Armenian" w:cs="Arial"/>
                <w:sz w:val="18"/>
                <w:szCs w:val="18"/>
                <w:lang w:val="en-US" w:eastAsia="en-US" w:bidi="ar-SA"/>
              </w:rPr>
              <w:t xml:space="preserve"> 10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5F02C1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7B3E5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6.400</w:t>
            </w:r>
          </w:p>
        </w:tc>
        <w:tc>
          <w:tcPr>
            <w:tcW w:w="1167" w:type="dxa"/>
            <w:tcBorders>
              <w:top w:val="nil"/>
              <w:left w:val="nil"/>
              <w:bottom w:val="single" w:sz="4" w:space="0" w:color="auto"/>
              <w:right w:val="single" w:sz="4" w:space="0" w:color="auto"/>
            </w:tcBorders>
            <w:vAlign w:val="bottom"/>
            <w:hideMark/>
          </w:tcPr>
          <w:p w14:paraId="1B694C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40310.00</w:t>
            </w:r>
          </w:p>
        </w:tc>
        <w:tc>
          <w:tcPr>
            <w:tcW w:w="1980" w:type="dxa"/>
            <w:tcBorders>
              <w:top w:val="nil"/>
              <w:left w:val="nil"/>
              <w:bottom w:val="single" w:sz="4" w:space="0" w:color="auto"/>
              <w:right w:val="single" w:sz="4" w:space="0" w:color="auto"/>
            </w:tcBorders>
            <w:vAlign w:val="bottom"/>
            <w:hideMark/>
          </w:tcPr>
          <w:p w14:paraId="31A972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257,984.00 </w:t>
            </w:r>
          </w:p>
        </w:tc>
        <w:tc>
          <w:tcPr>
            <w:tcW w:w="222" w:type="dxa"/>
            <w:gridSpan w:val="2"/>
            <w:vAlign w:val="center"/>
            <w:hideMark/>
          </w:tcPr>
          <w:p w14:paraId="4CAD4A99" w14:textId="77777777" w:rsidR="000D75FB" w:rsidRPr="000D75FB" w:rsidRDefault="000D75FB" w:rsidP="000D75FB">
            <w:pPr>
              <w:rPr>
                <w:sz w:val="20"/>
                <w:szCs w:val="20"/>
                <w:lang w:val="en-US" w:eastAsia="en-US" w:bidi="ar-SA"/>
              </w:rPr>
            </w:pPr>
          </w:p>
        </w:tc>
      </w:tr>
      <w:tr w:rsidR="000D75FB" w:rsidRPr="000D75FB" w14:paraId="69F27EA9" w14:textId="77777777" w:rsidTr="000D75FB">
        <w:trPr>
          <w:gridAfter w:val="1"/>
          <w:wAfter w:w="8" w:type="dxa"/>
          <w:trHeight w:val="1065"/>
        </w:trPr>
        <w:tc>
          <w:tcPr>
            <w:tcW w:w="517" w:type="dxa"/>
            <w:tcBorders>
              <w:top w:val="nil"/>
              <w:left w:val="single" w:sz="4" w:space="0" w:color="auto"/>
              <w:bottom w:val="single" w:sz="4" w:space="0" w:color="auto"/>
              <w:right w:val="single" w:sz="4" w:space="0" w:color="auto"/>
            </w:tcBorders>
            <w:vAlign w:val="center"/>
            <w:hideMark/>
          </w:tcPr>
          <w:p w14:paraId="1EB978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w:t>
            </w:r>
          </w:p>
        </w:tc>
        <w:tc>
          <w:tcPr>
            <w:tcW w:w="4248" w:type="dxa"/>
            <w:tcBorders>
              <w:top w:val="nil"/>
              <w:left w:val="nil"/>
              <w:bottom w:val="single" w:sz="4" w:space="0" w:color="auto"/>
              <w:right w:val="single" w:sz="4" w:space="0" w:color="auto"/>
            </w:tcBorders>
            <w:vAlign w:val="center"/>
            <w:hideMark/>
          </w:tcPr>
          <w:p w14:paraId="4C51BE6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Все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подлежащие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очистить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грязи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пыли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бетонированием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очистить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струёй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сжатого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воздуха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увлажнить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водяной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струёй</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7702CD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4192EE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426.000</w:t>
            </w:r>
          </w:p>
        </w:tc>
        <w:tc>
          <w:tcPr>
            <w:tcW w:w="1167" w:type="dxa"/>
            <w:tcBorders>
              <w:top w:val="nil"/>
              <w:left w:val="nil"/>
              <w:bottom w:val="single" w:sz="4" w:space="0" w:color="auto"/>
              <w:right w:val="single" w:sz="4" w:space="0" w:color="auto"/>
            </w:tcBorders>
            <w:vAlign w:val="bottom"/>
            <w:hideMark/>
          </w:tcPr>
          <w:p w14:paraId="3CDD7B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231.00</w:t>
            </w:r>
          </w:p>
        </w:tc>
        <w:tc>
          <w:tcPr>
            <w:tcW w:w="1980" w:type="dxa"/>
            <w:tcBorders>
              <w:top w:val="nil"/>
              <w:left w:val="nil"/>
              <w:bottom w:val="single" w:sz="4" w:space="0" w:color="auto"/>
              <w:right w:val="single" w:sz="4" w:space="0" w:color="auto"/>
            </w:tcBorders>
            <w:vAlign w:val="bottom"/>
            <w:hideMark/>
          </w:tcPr>
          <w:p w14:paraId="17D91D6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98,406.00 </w:t>
            </w:r>
          </w:p>
        </w:tc>
        <w:tc>
          <w:tcPr>
            <w:tcW w:w="222" w:type="dxa"/>
            <w:gridSpan w:val="2"/>
            <w:vAlign w:val="center"/>
            <w:hideMark/>
          </w:tcPr>
          <w:p w14:paraId="7F4A8C3A" w14:textId="77777777" w:rsidR="000D75FB" w:rsidRPr="000D75FB" w:rsidRDefault="000D75FB" w:rsidP="000D75FB">
            <w:pPr>
              <w:rPr>
                <w:sz w:val="20"/>
                <w:szCs w:val="20"/>
                <w:lang w:val="en-US" w:eastAsia="en-US" w:bidi="ar-SA"/>
              </w:rPr>
            </w:pPr>
          </w:p>
        </w:tc>
      </w:tr>
      <w:tr w:rsidR="000D75FB" w:rsidRPr="000D75FB" w14:paraId="3F5BA2DF" w14:textId="77777777" w:rsidTr="000D75FB">
        <w:trPr>
          <w:gridAfter w:val="1"/>
          <w:wAfter w:w="8" w:type="dxa"/>
          <w:trHeight w:val="960"/>
        </w:trPr>
        <w:tc>
          <w:tcPr>
            <w:tcW w:w="517" w:type="dxa"/>
            <w:tcBorders>
              <w:top w:val="nil"/>
              <w:left w:val="single" w:sz="4" w:space="0" w:color="auto"/>
              <w:bottom w:val="single" w:sz="4" w:space="0" w:color="auto"/>
              <w:right w:val="single" w:sz="4" w:space="0" w:color="auto"/>
            </w:tcBorders>
            <w:vAlign w:val="center"/>
            <w:hideMark/>
          </w:tcPr>
          <w:p w14:paraId="16F201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w:t>
            </w:r>
          </w:p>
        </w:tc>
        <w:tc>
          <w:tcPr>
            <w:tcW w:w="4248" w:type="dxa"/>
            <w:tcBorders>
              <w:top w:val="nil"/>
              <w:left w:val="nil"/>
              <w:bottom w:val="single" w:sz="4" w:space="0" w:color="auto"/>
              <w:right w:val="single" w:sz="4" w:space="0" w:color="auto"/>
            </w:tcBorders>
            <w:vAlign w:val="center"/>
            <w:hideMark/>
          </w:tcPr>
          <w:p w14:paraId="5D297E2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Все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подлежащие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обработать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материалом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обеспечения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сцепления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между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старым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новым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бетоном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1BD996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56CC1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426.000</w:t>
            </w:r>
          </w:p>
        </w:tc>
        <w:tc>
          <w:tcPr>
            <w:tcW w:w="1167" w:type="dxa"/>
            <w:tcBorders>
              <w:top w:val="nil"/>
              <w:left w:val="nil"/>
              <w:bottom w:val="single" w:sz="4" w:space="0" w:color="auto"/>
              <w:right w:val="single" w:sz="4" w:space="0" w:color="auto"/>
            </w:tcBorders>
            <w:vAlign w:val="bottom"/>
            <w:hideMark/>
          </w:tcPr>
          <w:p w14:paraId="385730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231.00</w:t>
            </w:r>
          </w:p>
        </w:tc>
        <w:tc>
          <w:tcPr>
            <w:tcW w:w="1980" w:type="dxa"/>
            <w:tcBorders>
              <w:top w:val="nil"/>
              <w:left w:val="nil"/>
              <w:bottom w:val="single" w:sz="4" w:space="0" w:color="auto"/>
              <w:right w:val="single" w:sz="4" w:space="0" w:color="auto"/>
            </w:tcBorders>
            <w:vAlign w:val="bottom"/>
            <w:hideMark/>
          </w:tcPr>
          <w:p w14:paraId="03DB55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98,406.00 </w:t>
            </w:r>
          </w:p>
        </w:tc>
        <w:tc>
          <w:tcPr>
            <w:tcW w:w="222" w:type="dxa"/>
            <w:gridSpan w:val="2"/>
            <w:vAlign w:val="center"/>
            <w:hideMark/>
          </w:tcPr>
          <w:p w14:paraId="107DA625" w14:textId="77777777" w:rsidR="000D75FB" w:rsidRPr="000D75FB" w:rsidRDefault="000D75FB" w:rsidP="000D75FB">
            <w:pPr>
              <w:rPr>
                <w:sz w:val="20"/>
                <w:szCs w:val="20"/>
                <w:lang w:val="en-US" w:eastAsia="en-US" w:bidi="ar-SA"/>
              </w:rPr>
            </w:pPr>
          </w:p>
        </w:tc>
      </w:tr>
      <w:tr w:rsidR="000D75FB" w:rsidRPr="000D75FB" w14:paraId="5A8AAEFB" w14:textId="77777777" w:rsidTr="000D75FB">
        <w:trPr>
          <w:gridAfter w:val="1"/>
          <w:wAfter w:w="8" w:type="dxa"/>
          <w:trHeight w:val="255"/>
        </w:trPr>
        <w:tc>
          <w:tcPr>
            <w:tcW w:w="517" w:type="dxa"/>
            <w:tcBorders>
              <w:top w:val="nil"/>
              <w:left w:val="single" w:sz="4" w:space="0" w:color="auto"/>
              <w:bottom w:val="nil"/>
              <w:right w:val="single" w:sz="4" w:space="0" w:color="auto"/>
            </w:tcBorders>
            <w:vAlign w:val="center"/>
            <w:hideMark/>
          </w:tcPr>
          <w:p w14:paraId="39841F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w:t>
            </w:r>
          </w:p>
        </w:tc>
        <w:tc>
          <w:tcPr>
            <w:tcW w:w="4248" w:type="dxa"/>
            <w:tcBorders>
              <w:top w:val="nil"/>
              <w:left w:val="nil"/>
              <w:bottom w:val="nil"/>
              <w:right w:val="single" w:sz="4" w:space="0" w:color="auto"/>
            </w:tcBorders>
            <w:vAlign w:val="center"/>
            <w:hideMark/>
          </w:tcPr>
          <w:p w14:paraId="1CABE25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Бетонирование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выполнять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B30.</w:t>
            </w:r>
          </w:p>
        </w:tc>
        <w:tc>
          <w:tcPr>
            <w:tcW w:w="715" w:type="dxa"/>
            <w:tcBorders>
              <w:top w:val="nil"/>
              <w:left w:val="nil"/>
              <w:bottom w:val="single" w:sz="4" w:space="0" w:color="auto"/>
              <w:right w:val="single" w:sz="4" w:space="0" w:color="auto"/>
            </w:tcBorders>
            <w:vAlign w:val="bottom"/>
            <w:hideMark/>
          </w:tcPr>
          <w:p w14:paraId="09175F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60BB66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w:t>
            </w:r>
          </w:p>
        </w:tc>
        <w:tc>
          <w:tcPr>
            <w:tcW w:w="1167" w:type="dxa"/>
            <w:tcBorders>
              <w:top w:val="nil"/>
              <w:left w:val="nil"/>
              <w:bottom w:val="single" w:sz="4" w:space="0" w:color="auto"/>
              <w:right w:val="single" w:sz="4" w:space="0" w:color="auto"/>
            </w:tcBorders>
            <w:vAlign w:val="bottom"/>
            <w:hideMark/>
          </w:tcPr>
          <w:p w14:paraId="105E92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97943.00</w:t>
            </w:r>
          </w:p>
        </w:tc>
        <w:tc>
          <w:tcPr>
            <w:tcW w:w="1980" w:type="dxa"/>
            <w:tcBorders>
              <w:top w:val="nil"/>
              <w:left w:val="nil"/>
              <w:bottom w:val="single" w:sz="4" w:space="0" w:color="auto"/>
              <w:right w:val="single" w:sz="4" w:space="0" w:color="auto"/>
            </w:tcBorders>
            <w:vAlign w:val="bottom"/>
            <w:hideMark/>
          </w:tcPr>
          <w:p w14:paraId="1719A87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2,644,461.00 </w:t>
            </w:r>
          </w:p>
        </w:tc>
        <w:tc>
          <w:tcPr>
            <w:tcW w:w="222" w:type="dxa"/>
            <w:gridSpan w:val="2"/>
            <w:vAlign w:val="center"/>
            <w:hideMark/>
          </w:tcPr>
          <w:p w14:paraId="4E602C27" w14:textId="77777777" w:rsidR="000D75FB" w:rsidRPr="000D75FB" w:rsidRDefault="000D75FB" w:rsidP="000D75FB">
            <w:pPr>
              <w:rPr>
                <w:sz w:val="20"/>
                <w:szCs w:val="20"/>
                <w:lang w:val="en-US" w:eastAsia="en-US" w:bidi="ar-SA"/>
              </w:rPr>
            </w:pPr>
          </w:p>
        </w:tc>
      </w:tr>
      <w:tr w:rsidR="000D75FB" w:rsidRPr="000D75FB" w14:paraId="5B834EDE" w14:textId="77777777" w:rsidTr="000D75FB">
        <w:trPr>
          <w:gridAfter w:val="1"/>
          <w:wAfter w:w="8" w:type="dxa"/>
          <w:trHeight w:val="600"/>
        </w:trPr>
        <w:tc>
          <w:tcPr>
            <w:tcW w:w="517" w:type="dxa"/>
            <w:tcBorders>
              <w:top w:val="single" w:sz="4" w:space="0" w:color="auto"/>
              <w:left w:val="single" w:sz="4" w:space="0" w:color="auto"/>
              <w:bottom w:val="single" w:sz="4" w:space="0" w:color="auto"/>
              <w:right w:val="single" w:sz="4" w:space="0" w:color="auto"/>
            </w:tcBorders>
            <w:vAlign w:val="center"/>
            <w:hideMark/>
          </w:tcPr>
          <w:p w14:paraId="1567B2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w:t>
            </w:r>
          </w:p>
        </w:tc>
        <w:tc>
          <w:tcPr>
            <w:tcW w:w="4248" w:type="dxa"/>
            <w:tcBorders>
              <w:top w:val="single" w:sz="4" w:space="0" w:color="auto"/>
              <w:left w:val="nil"/>
              <w:bottom w:val="single" w:sz="4" w:space="0" w:color="auto"/>
              <w:right w:val="single" w:sz="4" w:space="0" w:color="auto"/>
            </w:tcBorders>
            <w:vAlign w:val="center"/>
            <w:hideMark/>
          </w:tcPr>
          <w:p w14:paraId="4640070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арматуры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внутренние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портальные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вертикальные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215A444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nil"/>
              <w:bottom w:val="single" w:sz="4" w:space="0" w:color="auto"/>
              <w:right w:val="single" w:sz="4" w:space="0" w:color="auto"/>
            </w:tcBorders>
            <w:vAlign w:val="bottom"/>
            <w:hideMark/>
          </w:tcPr>
          <w:p w14:paraId="1EFA1C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2.312</w:t>
            </w:r>
          </w:p>
        </w:tc>
        <w:tc>
          <w:tcPr>
            <w:tcW w:w="1167" w:type="dxa"/>
            <w:tcBorders>
              <w:top w:val="nil"/>
              <w:left w:val="nil"/>
              <w:bottom w:val="single" w:sz="4" w:space="0" w:color="auto"/>
              <w:right w:val="single" w:sz="4" w:space="0" w:color="auto"/>
            </w:tcBorders>
            <w:vAlign w:val="bottom"/>
            <w:hideMark/>
          </w:tcPr>
          <w:p w14:paraId="7C15EA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240179.00</w:t>
            </w:r>
          </w:p>
        </w:tc>
        <w:tc>
          <w:tcPr>
            <w:tcW w:w="1980" w:type="dxa"/>
            <w:tcBorders>
              <w:top w:val="nil"/>
              <w:left w:val="nil"/>
              <w:bottom w:val="single" w:sz="4" w:space="0" w:color="auto"/>
              <w:right w:val="single" w:sz="4" w:space="0" w:color="auto"/>
            </w:tcBorders>
            <w:vAlign w:val="bottom"/>
            <w:hideMark/>
          </w:tcPr>
          <w:p w14:paraId="6FD768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555,293.85 </w:t>
            </w:r>
          </w:p>
        </w:tc>
        <w:tc>
          <w:tcPr>
            <w:tcW w:w="222" w:type="dxa"/>
            <w:gridSpan w:val="2"/>
            <w:vAlign w:val="center"/>
            <w:hideMark/>
          </w:tcPr>
          <w:p w14:paraId="35CED9B9" w14:textId="77777777" w:rsidR="000D75FB" w:rsidRPr="000D75FB" w:rsidRDefault="000D75FB" w:rsidP="000D75FB">
            <w:pPr>
              <w:rPr>
                <w:sz w:val="20"/>
                <w:szCs w:val="20"/>
                <w:lang w:val="en-US" w:eastAsia="en-US" w:bidi="ar-SA"/>
              </w:rPr>
            </w:pPr>
          </w:p>
        </w:tc>
      </w:tr>
      <w:tr w:rsidR="000D75FB" w:rsidRPr="000D75FB" w14:paraId="01B7B7E8"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77591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w:t>
            </w:r>
          </w:p>
        </w:tc>
        <w:tc>
          <w:tcPr>
            <w:tcW w:w="4248" w:type="dxa"/>
            <w:tcBorders>
              <w:top w:val="nil"/>
              <w:left w:val="nil"/>
              <w:bottom w:val="single" w:sz="4" w:space="0" w:color="auto"/>
              <w:right w:val="single" w:sz="4" w:space="0" w:color="auto"/>
            </w:tcBorders>
            <w:vAlign w:val="center"/>
            <w:hideMark/>
          </w:tcPr>
          <w:p w14:paraId="545B1F0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20A500C</w:t>
            </w:r>
          </w:p>
        </w:tc>
        <w:tc>
          <w:tcPr>
            <w:tcW w:w="715" w:type="dxa"/>
            <w:tcBorders>
              <w:top w:val="nil"/>
              <w:left w:val="nil"/>
              <w:bottom w:val="single" w:sz="4" w:space="0" w:color="auto"/>
              <w:right w:val="single" w:sz="4" w:space="0" w:color="auto"/>
            </w:tcBorders>
            <w:noWrap/>
            <w:vAlign w:val="bottom"/>
            <w:hideMark/>
          </w:tcPr>
          <w:p w14:paraId="46C25FB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29DE68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1.056</w:t>
            </w:r>
          </w:p>
        </w:tc>
        <w:tc>
          <w:tcPr>
            <w:tcW w:w="1167" w:type="dxa"/>
            <w:tcBorders>
              <w:top w:val="nil"/>
              <w:left w:val="nil"/>
              <w:bottom w:val="single" w:sz="4" w:space="0" w:color="auto"/>
              <w:right w:val="single" w:sz="4" w:space="0" w:color="auto"/>
            </w:tcBorders>
            <w:vAlign w:val="bottom"/>
            <w:hideMark/>
          </w:tcPr>
          <w:p w14:paraId="545C47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7331BD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434,092.03 </w:t>
            </w:r>
          </w:p>
        </w:tc>
        <w:tc>
          <w:tcPr>
            <w:tcW w:w="222" w:type="dxa"/>
            <w:gridSpan w:val="2"/>
            <w:vAlign w:val="center"/>
            <w:hideMark/>
          </w:tcPr>
          <w:p w14:paraId="5640743A" w14:textId="77777777" w:rsidR="000D75FB" w:rsidRPr="000D75FB" w:rsidRDefault="000D75FB" w:rsidP="000D75FB">
            <w:pPr>
              <w:rPr>
                <w:sz w:val="20"/>
                <w:szCs w:val="20"/>
                <w:lang w:val="en-US" w:eastAsia="en-US" w:bidi="ar-SA"/>
              </w:rPr>
            </w:pPr>
          </w:p>
        </w:tc>
      </w:tr>
      <w:tr w:rsidR="000D75FB" w:rsidRPr="000D75FB" w14:paraId="428E853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016E2C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w:t>
            </w:r>
          </w:p>
        </w:tc>
        <w:tc>
          <w:tcPr>
            <w:tcW w:w="4248" w:type="dxa"/>
            <w:tcBorders>
              <w:top w:val="nil"/>
              <w:left w:val="nil"/>
              <w:bottom w:val="single" w:sz="4" w:space="0" w:color="auto"/>
              <w:right w:val="single" w:sz="4" w:space="0" w:color="auto"/>
            </w:tcBorders>
            <w:vAlign w:val="center"/>
            <w:hideMark/>
          </w:tcPr>
          <w:p w14:paraId="090789B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Анкер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стали</w:t>
            </w:r>
            <w:r w:rsidRPr="000D75FB">
              <w:rPr>
                <w:rFonts w:ascii="Arial Armenian" w:hAnsi="Arial Armenian" w:cs="Arial"/>
                <w:sz w:val="18"/>
                <w:szCs w:val="18"/>
                <w:lang w:val="en-US" w:eastAsia="en-US" w:bidi="ar-SA"/>
              </w:rPr>
              <w:t xml:space="preserve"> A240</w:t>
            </w:r>
          </w:p>
        </w:tc>
        <w:tc>
          <w:tcPr>
            <w:tcW w:w="715" w:type="dxa"/>
            <w:tcBorders>
              <w:top w:val="nil"/>
              <w:left w:val="nil"/>
              <w:bottom w:val="single" w:sz="4" w:space="0" w:color="auto"/>
              <w:right w:val="single" w:sz="4" w:space="0" w:color="auto"/>
            </w:tcBorders>
            <w:noWrap/>
            <w:vAlign w:val="bottom"/>
            <w:hideMark/>
          </w:tcPr>
          <w:p w14:paraId="013A5D7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7210F2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0.104</w:t>
            </w:r>
          </w:p>
        </w:tc>
        <w:tc>
          <w:tcPr>
            <w:tcW w:w="1167" w:type="dxa"/>
            <w:tcBorders>
              <w:top w:val="nil"/>
              <w:left w:val="nil"/>
              <w:bottom w:val="single" w:sz="4" w:space="0" w:color="auto"/>
              <w:right w:val="single" w:sz="4" w:space="0" w:color="auto"/>
            </w:tcBorders>
            <w:vAlign w:val="bottom"/>
            <w:hideMark/>
          </w:tcPr>
          <w:p w14:paraId="0A4F87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280B41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33,410.00 </w:t>
            </w:r>
          </w:p>
        </w:tc>
        <w:tc>
          <w:tcPr>
            <w:tcW w:w="222" w:type="dxa"/>
            <w:gridSpan w:val="2"/>
            <w:vAlign w:val="center"/>
            <w:hideMark/>
          </w:tcPr>
          <w:p w14:paraId="52CAA0FA" w14:textId="77777777" w:rsidR="000D75FB" w:rsidRPr="000D75FB" w:rsidRDefault="000D75FB" w:rsidP="000D75FB">
            <w:pPr>
              <w:rPr>
                <w:sz w:val="20"/>
                <w:szCs w:val="20"/>
                <w:lang w:val="en-US" w:eastAsia="en-US" w:bidi="ar-SA"/>
              </w:rPr>
            </w:pPr>
          </w:p>
        </w:tc>
      </w:tr>
      <w:tr w:rsidR="000D75FB" w:rsidRPr="000D75FB" w14:paraId="76436E38"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09871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49</w:t>
            </w:r>
          </w:p>
        </w:tc>
        <w:tc>
          <w:tcPr>
            <w:tcW w:w="4248" w:type="dxa"/>
            <w:tcBorders>
              <w:top w:val="nil"/>
              <w:left w:val="nil"/>
              <w:bottom w:val="single" w:sz="4" w:space="0" w:color="auto"/>
              <w:right w:val="single" w:sz="4" w:space="0" w:color="auto"/>
            </w:tcBorders>
            <w:vAlign w:val="center"/>
            <w:hideMark/>
          </w:tcPr>
          <w:p w14:paraId="234C1C9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10 A500C</w:t>
            </w:r>
          </w:p>
        </w:tc>
        <w:tc>
          <w:tcPr>
            <w:tcW w:w="715" w:type="dxa"/>
            <w:tcBorders>
              <w:top w:val="nil"/>
              <w:left w:val="nil"/>
              <w:bottom w:val="single" w:sz="4" w:space="0" w:color="auto"/>
              <w:right w:val="single" w:sz="4" w:space="0" w:color="auto"/>
            </w:tcBorders>
            <w:noWrap/>
            <w:vAlign w:val="bottom"/>
            <w:hideMark/>
          </w:tcPr>
          <w:p w14:paraId="39F24E8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FBBAA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0.189</w:t>
            </w:r>
          </w:p>
        </w:tc>
        <w:tc>
          <w:tcPr>
            <w:tcW w:w="1167" w:type="dxa"/>
            <w:tcBorders>
              <w:top w:val="nil"/>
              <w:left w:val="nil"/>
              <w:bottom w:val="single" w:sz="4" w:space="0" w:color="auto"/>
              <w:right w:val="single" w:sz="4" w:space="0" w:color="auto"/>
            </w:tcBorders>
            <w:vAlign w:val="bottom"/>
            <w:hideMark/>
          </w:tcPr>
          <w:p w14:paraId="7D8E63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5A9453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77,692.61 </w:t>
            </w:r>
          </w:p>
        </w:tc>
        <w:tc>
          <w:tcPr>
            <w:tcW w:w="222" w:type="dxa"/>
            <w:gridSpan w:val="2"/>
            <w:vAlign w:val="center"/>
            <w:hideMark/>
          </w:tcPr>
          <w:p w14:paraId="074B7E92" w14:textId="77777777" w:rsidR="000D75FB" w:rsidRPr="000D75FB" w:rsidRDefault="000D75FB" w:rsidP="000D75FB">
            <w:pPr>
              <w:rPr>
                <w:sz w:val="20"/>
                <w:szCs w:val="20"/>
                <w:lang w:val="en-US" w:eastAsia="en-US" w:bidi="ar-SA"/>
              </w:rPr>
            </w:pPr>
          </w:p>
        </w:tc>
      </w:tr>
      <w:tr w:rsidR="000D75FB" w:rsidRPr="000D75FB" w14:paraId="0AC1A085"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13E849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w:t>
            </w:r>
          </w:p>
        </w:tc>
        <w:tc>
          <w:tcPr>
            <w:tcW w:w="4248" w:type="dxa"/>
            <w:tcBorders>
              <w:top w:val="nil"/>
              <w:left w:val="nil"/>
              <w:bottom w:val="single" w:sz="4" w:space="0" w:color="auto"/>
              <w:right w:val="single" w:sz="4" w:space="0" w:color="auto"/>
            </w:tcBorders>
            <w:vAlign w:val="center"/>
            <w:hideMark/>
          </w:tcPr>
          <w:p w14:paraId="515CDBD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Арматурная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сетка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ячейкой</w:t>
            </w:r>
            <w:r w:rsidRPr="000D75FB">
              <w:rPr>
                <w:rFonts w:ascii="Arial Armenian" w:hAnsi="Arial Armenian" w:cs="Arial"/>
                <w:sz w:val="18"/>
                <w:szCs w:val="18"/>
                <w:lang w:eastAsia="en-US" w:bidi="ar-SA"/>
              </w:rPr>
              <w:t xml:space="preserve"> 100*100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A</w:t>
            </w:r>
            <w:r w:rsidRPr="000D75FB">
              <w:rPr>
                <w:rFonts w:ascii="Arial Armenian" w:hAnsi="Arial Armenian" w:cs="Arial"/>
                <w:sz w:val="18"/>
                <w:szCs w:val="18"/>
                <w:lang w:eastAsia="en-US" w:bidi="ar-SA"/>
              </w:rPr>
              <w:t>500</w:t>
            </w:r>
            <w:r w:rsidRPr="000D75FB">
              <w:rPr>
                <w:rFonts w:ascii="Arial Armenian" w:hAnsi="Arial Armenian" w:cs="Arial"/>
                <w:sz w:val="18"/>
                <w:szCs w:val="18"/>
                <w:lang w:val="en-US" w:eastAsia="en-US" w:bidi="ar-SA"/>
              </w:rPr>
              <w:t>C</w:t>
            </w:r>
          </w:p>
        </w:tc>
        <w:tc>
          <w:tcPr>
            <w:tcW w:w="715" w:type="dxa"/>
            <w:tcBorders>
              <w:top w:val="nil"/>
              <w:left w:val="nil"/>
              <w:bottom w:val="single" w:sz="4" w:space="0" w:color="auto"/>
              <w:right w:val="single" w:sz="4" w:space="0" w:color="auto"/>
            </w:tcBorders>
            <w:noWrap/>
            <w:vAlign w:val="bottom"/>
            <w:hideMark/>
          </w:tcPr>
          <w:p w14:paraId="726A656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6BFFC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0.964</w:t>
            </w:r>
          </w:p>
        </w:tc>
        <w:tc>
          <w:tcPr>
            <w:tcW w:w="1167" w:type="dxa"/>
            <w:tcBorders>
              <w:top w:val="nil"/>
              <w:left w:val="nil"/>
              <w:bottom w:val="single" w:sz="4" w:space="0" w:color="auto"/>
              <w:right w:val="single" w:sz="4" w:space="0" w:color="auto"/>
            </w:tcBorders>
            <w:vAlign w:val="bottom"/>
            <w:hideMark/>
          </w:tcPr>
          <w:p w14:paraId="3E42BD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509246.00</w:t>
            </w:r>
          </w:p>
        </w:tc>
        <w:tc>
          <w:tcPr>
            <w:tcW w:w="1980" w:type="dxa"/>
            <w:tcBorders>
              <w:top w:val="nil"/>
              <w:left w:val="nil"/>
              <w:bottom w:val="single" w:sz="4" w:space="0" w:color="auto"/>
              <w:right w:val="single" w:sz="4" w:space="0" w:color="auto"/>
            </w:tcBorders>
            <w:vAlign w:val="bottom"/>
            <w:hideMark/>
          </w:tcPr>
          <w:p w14:paraId="217B3F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490,913.14 </w:t>
            </w:r>
          </w:p>
        </w:tc>
        <w:tc>
          <w:tcPr>
            <w:tcW w:w="222" w:type="dxa"/>
            <w:gridSpan w:val="2"/>
            <w:vAlign w:val="center"/>
            <w:hideMark/>
          </w:tcPr>
          <w:p w14:paraId="102F89AE" w14:textId="77777777" w:rsidR="000D75FB" w:rsidRPr="000D75FB" w:rsidRDefault="000D75FB" w:rsidP="000D75FB">
            <w:pPr>
              <w:rPr>
                <w:sz w:val="20"/>
                <w:szCs w:val="20"/>
                <w:lang w:val="en-US" w:eastAsia="en-US" w:bidi="ar-SA"/>
              </w:rPr>
            </w:pPr>
          </w:p>
        </w:tc>
      </w:tr>
      <w:tr w:rsidR="000D75FB" w:rsidRPr="000D75FB" w14:paraId="54B1AA0F" w14:textId="77777777" w:rsidTr="000D75FB">
        <w:trPr>
          <w:gridAfter w:val="1"/>
          <w:wAfter w:w="8" w:type="dxa"/>
          <w:trHeight w:val="480"/>
        </w:trPr>
        <w:tc>
          <w:tcPr>
            <w:tcW w:w="517" w:type="dxa"/>
            <w:tcBorders>
              <w:top w:val="nil"/>
              <w:left w:val="single" w:sz="4" w:space="0" w:color="auto"/>
              <w:bottom w:val="nil"/>
              <w:right w:val="single" w:sz="4" w:space="0" w:color="auto"/>
            </w:tcBorders>
            <w:vAlign w:val="center"/>
            <w:hideMark/>
          </w:tcPr>
          <w:p w14:paraId="4137CC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w:t>
            </w:r>
          </w:p>
        </w:tc>
        <w:tc>
          <w:tcPr>
            <w:tcW w:w="4248" w:type="dxa"/>
            <w:tcBorders>
              <w:top w:val="nil"/>
              <w:left w:val="nil"/>
              <w:bottom w:val="nil"/>
              <w:right w:val="single" w:sz="4" w:space="0" w:color="auto"/>
            </w:tcBorders>
            <w:vAlign w:val="center"/>
            <w:hideMark/>
          </w:tcPr>
          <w:p w14:paraId="14B327A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усиления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фундаментов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подпорных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пролётного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бетонирование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B30.</w:t>
            </w:r>
          </w:p>
        </w:tc>
        <w:tc>
          <w:tcPr>
            <w:tcW w:w="715" w:type="dxa"/>
            <w:tcBorders>
              <w:top w:val="nil"/>
              <w:left w:val="nil"/>
              <w:bottom w:val="single" w:sz="4" w:space="0" w:color="auto"/>
              <w:right w:val="single" w:sz="4" w:space="0" w:color="auto"/>
            </w:tcBorders>
            <w:vAlign w:val="bottom"/>
            <w:hideMark/>
          </w:tcPr>
          <w:p w14:paraId="38058E6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483509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128.300</w:t>
            </w:r>
          </w:p>
        </w:tc>
        <w:tc>
          <w:tcPr>
            <w:tcW w:w="1167" w:type="dxa"/>
            <w:tcBorders>
              <w:top w:val="nil"/>
              <w:left w:val="nil"/>
              <w:bottom w:val="single" w:sz="4" w:space="0" w:color="auto"/>
              <w:right w:val="single" w:sz="4" w:space="0" w:color="auto"/>
            </w:tcBorders>
            <w:vAlign w:val="bottom"/>
            <w:hideMark/>
          </w:tcPr>
          <w:p w14:paraId="35CC2E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97943.00</w:t>
            </w:r>
          </w:p>
        </w:tc>
        <w:tc>
          <w:tcPr>
            <w:tcW w:w="1980" w:type="dxa"/>
            <w:tcBorders>
              <w:top w:val="nil"/>
              <w:left w:val="nil"/>
              <w:bottom w:val="single" w:sz="4" w:space="0" w:color="auto"/>
              <w:right w:val="single" w:sz="4" w:space="0" w:color="auto"/>
            </w:tcBorders>
            <w:vAlign w:val="bottom"/>
            <w:hideMark/>
          </w:tcPr>
          <w:p w14:paraId="753157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12,566,086.90 </w:t>
            </w:r>
          </w:p>
        </w:tc>
        <w:tc>
          <w:tcPr>
            <w:tcW w:w="222" w:type="dxa"/>
            <w:gridSpan w:val="2"/>
            <w:vAlign w:val="center"/>
            <w:hideMark/>
          </w:tcPr>
          <w:p w14:paraId="00F1BB78" w14:textId="77777777" w:rsidR="000D75FB" w:rsidRPr="000D75FB" w:rsidRDefault="000D75FB" w:rsidP="000D75FB">
            <w:pPr>
              <w:rPr>
                <w:sz w:val="20"/>
                <w:szCs w:val="20"/>
                <w:lang w:val="en-US" w:eastAsia="en-US" w:bidi="ar-SA"/>
              </w:rPr>
            </w:pPr>
          </w:p>
        </w:tc>
      </w:tr>
      <w:tr w:rsidR="000D75FB" w:rsidRPr="000D75FB" w14:paraId="7ADC94C4" w14:textId="77777777" w:rsidTr="000D75FB">
        <w:trPr>
          <w:gridAfter w:val="1"/>
          <w:wAfter w:w="8" w:type="dxa"/>
          <w:trHeight w:val="435"/>
        </w:trPr>
        <w:tc>
          <w:tcPr>
            <w:tcW w:w="517" w:type="dxa"/>
            <w:tcBorders>
              <w:top w:val="single" w:sz="4" w:space="0" w:color="auto"/>
              <w:left w:val="single" w:sz="4" w:space="0" w:color="auto"/>
              <w:bottom w:val="single" w:sz="4" w:space="0" w:color="auto"/>
              <w:right w:val="single" w:sz="4" w:space="0" w:color="auto"/>
            </w:tcBorders>
            <w:vAlign w:val="center"/>
            <w:hideMark/>
          </w:tcPr>
          <w:p w14:paraId="3ED5D5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w:t>
            </w:r>
          </w:p>
        </w:tc>
        <w:tc>
          <w:tcPr>
            <w:tcW w:w="4248" w:type="dxa"/>
            <w:tcBorders>
              <w:top w:val="single" w:sz="4" w:space="0" w:color="auto"/>
              <w:left w:val="nil"/>
              <w:bottom w:val="single" w:sz="4" w:space="0" w:color="auto"/>
              <w:right w:val="single" w:sz="4" w:space="0" w:color="auto"/>
            </w:tcBorders>
            <w:vAlign w:val="center"/>
            <w:hideMark/>
          </w:tcPr>
          <w:p w14:paraId="2C6D2CF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20 A500C.</w:t>
            </w:r>
          </w:p>
        </w:tc>
        <w:tc>
          <w:tcPr>
            <w:tcW w:w="715" w:type="dxa"/>
            <w:tcBorders>
              <w:top w:val="nil"/>
              <w:left w:val="nil"/>
              <w:bottom w:val="nil"/>
              <w:right w:val="nil"/>
            </w:tcBorders>
            <w:noWrap/>
            <w:vAlign w:val="bottom"/>
            <w:hideMark/>
          </w:tcPr>
          <w:p w14:paraId="73634E9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single" w:sz="4" w:space="0" w:color="auto"/>
              <w:bottom w:val="single" w:sz="4" w:space="0" w:color="auto"/>
              <w:right w:val="single" w:sz="4" w:space="0" w:color="auto"/>
            </w:tcBorders>
            <w:vAlign w:val="bottom"/>
            <w:hideMark/>
          </w:tcPr>
          <w:p w14:paraId="43CB7D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20.818</w:t>
            </w:r>
          </w:p>
        </w:tc>
        <w:tc>
          <w:tcPr>
            <w:tcW w:w="1167" w:type="dxa"/>
            <w:tcBorders>
              <w:top w:val="nil"/>
              <w:left w:val="nil"/>
              <w:bottom w:val="single" w:sz="4" w:space="0" w:color="auto"/>
              <w:right w:val="single" w:sz="4" w:space="0" w:color="auto"/>
            </w:tcBorders>
            <w:vAlign w:val="bottom"/>
            <w:hideMark/>
          </w:tcPr>
          <w:p w14:paraId="70A243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411072.00</w:t>
            </w:r>
          </w:p>
        </w:tc>
        <w:tc>
          <w:tcPr>
            <w:tcW w:w="1980" w:type="dxa"/>
            <w:tcBorders>
              <w:top w:val="nil"/>
              <w:left w:val="nil"/>
              <w:bottom w:val="single" w:sz="4" w:space="0" w:color="auto"/>
              <w:right w:val="single" w:sz="4" w:space="0" w:color="auto"/>
            </w:tcBorders>
            <w:vAlign w:val="bottom"/>
            <w:hideMark/>
          </w:tcPr>
          <w:p w14:paraId="1C0CE8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8,557,696.90 </w:t>
            </w:r>
          </w:p>
        </w:tc>
        <w:tc>
          <w:tcPr>
            <w:tcW w:w="222" w:type="dxa"/>
            <w:gridSpan w:val="2"/>
            <w:vAlign w:val="center"/>
            <w:hideMark/>
          </w:tcPr>
          <w:p w14:paraId="3633C36A" w14:textId="77777777" w:rsidR="000D75FB" w:rsidRPr="000D75FB" w:rsidRDefault="000D75FB" w:rsidP="000D75FB">
            <w:pPr>
              <w:rPr>
                <w:sz w:val="20"/>
                <w:szCs w:val="20"/>
                <w:lang w:val="en-US" w:eastAsia="en-US" w:bidi="ar-SA"/>
              </w:rPr>
            </w:pPr>
          </w:p>
        </w:tc>
      </w:tr>
      <w:tr w:rsidR="000D75FB" w:rsidRPr="000D75FB" w14:paraId="5E4FD7D7"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7B442C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53</w:t>
            </w:r>
          </w:p>
        </w:tc>
        <w:tc>
          <w:tcPr>
            <w:tcW w:w="4248" w:type="dxa"/>
            <w:tcBorders>
              <w:top w:val="nil"/>
              <w:left w:val="nil"/>
              <w:bottom w:val="single" w:sz="4" w:space="0" w:color="auto"/>
              <w:right w:val="single" w:sz="4" w:space="0" w:color="auto"/>
            </w:tcBorders>
            <w:vAlign w:val="center"/>
            <w:hideMark/>
          </w:tcPr>
          <w:p w14:paraId="016DCEC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Анкеры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стали</w:t>
            </w:r>
            <w:r w:rsidRPr="000D75FB">
              <w:rPr>
                <w:rFonts w:ascii="Arial Armenian" w:hAnsi="Arial Armenian" w:cs="Arial"/>
                <w:sz w:val="18"/>
                <w:szCs w:val="18"/>
                <w:lang w:val="en-US" w:eastAsia="en-US" w:bidi="ar-SA"/>
              </w:rPr>
              <w:t xml:space="preserve"> A240.</w:t>
            </w:r>
          </w:p>
        </w:tc>
        <w:tc>
          <w:tcPr>
            <w:tcW w:w="715" w:type="dxa"/>
            <w:tcBorders>
              <w:top w:val="nil"/>
              <w:left w:val="nil"/>
              <w:bottom w:val="nil"/>
              <w:right w:val="nil"/>
            </w:tcBorders>
            <w:noWrap/>
            <w:vAlign w:val="bottom"/>
            <w:hideMark/>
          </w:tcPr>
          <w:p w14:paraId="6CA1782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098AAF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0.472</w:t>
            </w:r>
          </w:p>
        </w:tc>
        <w:tc>
          <w:tcPr>
            <w:tcW w:w="1167" w:type="dxa"/>
            <w:tcBorders>
              <w:top w:val="nil"/>
              <w:left w:val="nil"/>
              <w:bottom w:val="single" w:sz="4" w:space="0" w:color="auto"/>
              <w:right w:val="single" w:sz="4" w:space="0" w:color="auto"/>
            </w:tcBorders>
            <w:vAlign w:val="bottom"/>
            <w:hideMark/>
          </w:tcPr>
          <w:p w14:paraId="286D77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321250.00</w:t>
            </w:r>
          </w:p>
        </w:tc>
        <w:tc>
          <w:tcPr>
            <w:tcW w:w="1980" w:type="dxa"/>
            <w:tcBorders>
              <w:top w:val="nil"/>
              <w:left w:val="nil"/>
              <w:bottom w:val="single" w:sz="4" w:space="0" w:color="auto"/>
              <w:right w:val="single" w:sz="4" w:space="0" w:color="auto"/>
            </w:tcBorders>
            <w:vAlign w:val="bottom"/>
            <w:hideMark/>
          </w:tcPr>
          <w:p w14:paraId="0A84D2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151,630.00 </w:t>
            </w:r>
          </w:p>
        </w:tc>
        <w:tc>
          <w:tcPr>
            <w:tcW w:w="222" w:type="dxa"/>
            <w:gridSpan w:val="2"/>
            <w:vAlign w:val="center"/>
            <w:hideMark/>
          </w:tcPr>
          <w:p w14:paraId="248D5DAF" w14:textId="77777777" w:rsidR="000D75FB" w:rsidRPr="000D75FB" w:rsidRDefault="000D75FB" w:rsidP="000D75FB">
            <w:pPr>
              <w:rPr>
                <w:sz w:val="20"/>
                <w:szCs w:val="20"/>
                <w:lang w:val="en-US" w:eastAsia="en-US" w:bidi="ar-SA"/>
              </w:rPr>
            </w:pPr>
          </w:p>
        </w:tc>
      </w:tr>
      <w:tr w:rsidR="000D75FB" w:rsidRPr="000D75FB" w14:paraId="4F8DB1E7" w14:textId="77777777" w:rsidTr="000D75FB">
        <w:trPr>
          <w:gridAfter w:val="1"/>
          <w:wAfter w:w="8" w:type="dxa"/>
          <w:trHeight w:val="735"/>
        </w:trPr>
        <w:tc>
          <w:tcPr>
            <w:tcW w:w="517" w:type="dxa"/>
            <w:tcBorders>
              <w:top w:val="nil"/>
              <w:left w:val="single" w:sz="4" w:space="0" w:color="auto"/>
              <w:bottom w:val="nil"/>
              <w:right w:val="single" w:sz="4" w:space="0" w:color="auto"/>
            </w:tcBorders>
            <w:vAlign w:val="center"/>
            <w:hideMark/>
          </w:tcPr>
          <w:p w14:paraId="381848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w:t>
            </w:r>
          </w:p>
        </w:tc>
        <w:tc>
          <w:tcPr>
            <w:tcW w:w="4248" w:type="dxa"/>
            <w:tcBorders>
              <w:top w:val="nil"/>
              <w:left w:val="nil"/>
              <w:bottom w:val="nil"/>
              <w:right w:val="single" w:sz="4" w:space="0" w:color="auto"/>
            </w:tcBorders>
            <w:vAlign w:val="center"/>
            <w:hideMark/>
          </w:tcPr>
          <w:p w14:paraId="1691A2C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Строительство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барьерного</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опорного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борта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обеим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сторонам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проезжей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тяжёлого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B30; F200.</w:t>
            </w:r>
          </w:p>
        </w:tc>
        <w:tc>
          <w:tcPr>
            <w:tcW w:w="715" w:type="dxa"/>
            <w:tcBorders>
              <w:top w:val="single" w:sz="4" w:space="0" w:color="auto"/>
              <w:left w:val="nil"/>
              <w:bottom w:val="single" w:sz="4" w:space="0" w:color="auto"/>
              <w:right w:val="single" w:sz="4" w:space="0" w:color="auto"/>
            </w:tcBorders>
            <w:vAlign w:val="bottom"/>
            <w:hideMark/>
          </w:tcPr>
          <w:p w14:paraId="6C1E3D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5F2295B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12.100</w:t>
            </w:r>
          </w:p>
        </w:tc>
        <w:tc>
          <w:tcPr>
            <w:tcW w:w="1167" w:type="dxa"/>
            <w:tcBorders>
              <w:top w:val="nil"/>
              <w:left w:val="nil"/>
              <w:bottom w:val="single" w:sz="4" w:space="0" w:color="auto"/>
              <w:right w:val="single" w:sz="4" w:space="0" w:color="auto"/>
            </w:tcBorders>
            <w:vAlign w:val="bottom"/>
            <w:hideMark/>
          </w:tcPr>
          <w:p w14:paraId="4CD6E9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67899.00</w:t>
            </w:r>
          </w:p>
        </w:tc>
        <w:tc>
          <w:tcPr>
            <w:tcW w:w="1980" w:type="dxa"/>
            <w:tcBorders>
              <w:top w:val="nil"/>
              <w:left w:val="nil"/>
              <w:bottom w:val="single" w:sz="4" w:space="0" w:color="auto"/>
              <w:right w:val="single" w:sz="4" w:space="0" w:color="auto"/>
            </w:tcBorders>
            <w:vAlign w:val="bottom"/>
            <w:hideMark/>
          </w:tcPr>
          <w:p w14:paraId="6BDBA4E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821,577.90 </w:t>
            </w:r>
          </w:p>
        </w:tc>
        <w:tc>
          <w:tcPr>
            <w:tcW w:w="222" w:type="dxa"/>
            <w:gridSpan w:val="2"/>
            <w:vAlign w:val="center"/>
            <w:hideMark/>
          </w:tcPr>
          <w:p w14:paraId="64529792" w14:textId="77777777" w:rsidR="000D75FB" w:rsidRPr="000D75FB" w:rsidRDefault="000D75FB" w:rsidP="000D75FB">
            <w:pPr>
              <w:rPr>
                <w:sz w:val="20"/>
                <w:szCs w:val="20"/>
                <w:lang w:val="en-US" w:eastAsia="en-US" w:bidi="ar-SA"/>
              </w:rPr>
            </w:pPr>
          </w:p>
        </w:tc>
      </w:tr>
      <w:tr w:rsidR="000D75FB" w:rsidRPr="000D75FB" w14:paraId="5E7C9777" w14:textId="77777777" w:rsidTr="000D75FB">
        <w:trPr>
          <w:gridAfter w:val="1"/>
          <w:wAfter w:w="8" w:type="dxa"/>
          <w:trHeight w:val="495"/>
        </w:trPr>
        <w:tc>
          <w:tcPr>
            <w:tcW w:w="517" w:type="dxa"/>
            <w:tcBorders>
              <w:top w:val="single" w:sz="4" w:space="0" w:color="auto"/>
              <w:left w:val="single" w:sz="4" w:space="0" w:color="auto"/>
              <w:bottom w:val="single" w:sz="4" w:space="0" w:color="auto"/>
              <w:right w:val="single" w:sz="4" w:space="0" w:color="auto"/>
            </w:tcBorders>
            <w:vAlign w:val="center"/>
            <w:hideMark/>
          </w:tcPr>
          <w:p w14:paraId="09EEBA0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w:t>
            </w:r>
          </w:p>
        </w:tc>
        <w:tc>
          <w:tcPr>
            <w:tcW w:w="4248" w:type="dxa"/>
            <w:tcBorders>
              <w:top w:val="single" w:sz="4" w:space="0" w:color="auto"/>
              <w:left w:val="nil"/>
              <w:bottom w:val="single" w:sz="4" w:space="0" w:color="auto"/>
              <w:right w:val="single" w:sz="4" w:space="0" w:color="auto"/>
            </w:tcBorders>
            <w:vAlign w:val="center"/>
            <w:hideMark/>
          </w:tcPr>
          <w:p w14:paraId="26640A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герметизирующих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66F91CD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single" w:sz="4" w:space="0" w:color="auto"/>
              <w:left w:val="single" w:sz="4" w:space="0" w:color="auto"/>
              <w:bottom w:val="single" w:sz="4" w:space="0" w:color="auto"/>
              <w:right w:val="single" w:sz="4" w:space="0" w:color="auto"/>
            </w:tcBorders>
            <w:vAlign w:val="bottom"/>
            <w:hideMark/>
          </w:tcPr>
          <w:p w14:paraId="7DD3D6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98.000</w:t>
            </w:r>
          </w:p>
        </w:tc>
        <w:tc>
          <w:tcPr>
            <w:tcW w:w="1167" w:type="dxa"/>
            <w:tcBorders>
              <w:top w:val="nil"/>
              <w:left w:val="nil"/>
              <w:bottom w:val="single" w:sz="4" w:space="0" w:color="auto"/>
              <w:right w:val="single" w:sz="4" w:space="0" w:color="auto"/>
            </w:tcBorders>
            <w:vAlign w:val="bottom"/>
            <w:hideMark/>
          </w:tcPr>
          <w:p w14:paraId="42D4B15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3727.00</w:t>
            </w:r>
          </w:p>
        </w:tc>
        <w:tc>
          <w:tcPr>
            <w:tcW w:w="1980" w:type="dxa"/>
            <w:tcBorders>
              <w:top w:val="nil"/>
              <w:left w:val="nil"/>
              <w:bottom w:val="single" w:sz="4" w:space="0" w:color="auto"/>
              <w:right w:val="single" w:sz="4" w:space="0" w:color="auto"/>
            </w:tcBorders>
            <w:vAlign w:val="bottom"/>
            <w:hideMark/>
          </w:tcPr>
          <w:p w14:paraId="74A334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365,246.00 </w:t>
            </w:r>
          </w:p>
        </w:tc>
        <w:tc>
          <w:tcPr>
            <w:tcW w:w="222" w:type="dxa"/>
            <w:gridSpan w:val="2"/>
            <w:vAlign w:val="center"/>
            <w:hideMark/>
          </w:tcPr>
          <w:p w14:paraId="3434891B" w14:textId="77777777" w:rsidR="000D75FB" w:rsidRPr="000D75FB" w:rsidRDefault="000D75FB" w:rsidP="000D75FB">
            <w:pPr>
              <w:rPr>
                <w:sz w:val="20"/>
                <w:szCs w:val="20"/>
                <w:lang w:val="en-US" w:eastAsia="en-US" w:bidi="ar-SA"/>
              </w:rPr>
            </w:pPr>
          </w:p>
        </w:tc>
      </w:tr>
      <w:tr w:rsidR="000D75FB" w:rsidRPr="000D75FB" w14:paraId="63A49D7C"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6CCB95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w:t>
            </w:r>
          </w:p>
        </w:tc>
        <w:tc>
          <w:tcPr>
            <w:tcW w:w="4248" w:type="dxa"/>
            <w:tcBorders>
              <w:top w:val="nil"/>
              <w:left w:val="nil"/>
              <w:bottom w:val="single" w:sz="4" w:space="0" w:color="auto"/>
              <w:right w:val="single" w:sz="4" w:space="0" w:color="auto"/>
            </w:tcBorders>
            <w:vAlign w:val="center"/>
            <w:hideMark/>
          </w:tcPr>
          <w:p w14:paraId="5923333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участков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соприкосновения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горячей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мастикой</w:t>
            </w:r>
            <w:r w:rsidRPr="000D75FB">
              <w:rPr>
                <w:rFonts w:ascii="Arial Armenian" w:hAnsi="Arial Armenian" w:cs="Arial"/>
                <w:sz w:val="18"/>
                <w:szCs w:val="18"/>
                <w:lang w:val="en-US"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36700D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3AFEB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273.400</w:t>
            </w:r>
          </w:p>
        </w:tc>
        <w:tc>
          <w:tcPr>
            <w:tcW w:w="1167" w:type="dxa"/>
            <w:tcBorders>
              <w:top w:val="nil"/>
              <w:left w:val="nil"/>
              <w:bottom w:val="single" w:sz="4" w:space="0" w:color="auto"/>
              <w:right w:val="single" w:sz="4" w:space="0" w:color="auto"/>
            </w:tcBorders>
            <w:vAlign w:val="bottom"/>
            <w:hideMark/>
          </w:tcPr>
          <w:p w14:paraId="0EEF5A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1092.00</w:t>
            </w:r>
          </w:p>
        </w:tc>
        <w:tc>
          <w:tcPr>
            <w:tcW w:w="1980" w:type="dxa"/>
            <w:tcBorders>
              <w:top w:val="nil"/>
              <w:left w:val="nil"/>
              <w:bottom w:val="single" w:sz="4" w:space="0" w:color="auto"/>
              <w:right w:val="single" w:sz="4" w:space="0" w:color="auto"/>
            </w:tcBorders>
            <w:vAlign w:val="bottom"/>
            <w:hideMark/>
          </w:tcPr>
          <w:p w14:paraId="0F70BB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298,552.80 </w:t>
            </w:r>
          </w:p>
        </w:tc>
        <w:tc>
          <w:tcPr>
            <w:tcW w:w="222" w:type="dxa"/>
            <w:gridSpan w:val="2"/>
            <w:vAlign w:val="center"/>
            <w:hideMark/>
          </w:tcPr>
          <w:p w14:paraId="72C75213" w14:textId="77777777" w:rsidR="000D75FB" w:rsidRPr="000D75FB" w:rsidRDefault="000D75FB" w:rsidP="000D75FB">
            <w:pPr>
              <w:rPr>
                <w:sz w:val="20"/>
                <w:szCs w:val="20"/>
                <w:lang w:val="en-US" w:eastAsia="en-US" w:bidi="ar-SA"/>
              </w:rPr>
            </w:pPr>
          </w:p>
        </w:tc>
      </w:tr>
      <w:tr w:rsidR="000D75FB" w:rsidRPr="000D75FB" w14:paraId="585FCD91" w14:textId="77777777" w:rsidTr="000D75FB">
        <w:trPr>
          <w:gridAfter w:val="1"/>
          <w:wAfter w:w="8" w:type="dxa"/>
          <w:trHeight w:val="255"/>
        </w:trPr>
        <w:tc>
          <w:tcPr>
            <w:tcW w:w="517" w:type="dxa"/>
            <w:tcBorders>
              <w:top w:val="nil"/>
              <w:left w:val="single" w:sz="4" w:space="0" w:color="auto"/>
              <w:bottom w:val="nil"/>
              <w:right w:val="single" w:sz="4" w:space="0" w:color="auto"/>
            </w:tcBorders>
            <w:vAlign w:val="center"/>
            <w:hideMark/>
          </w:tcPr>
          <w:p w14:paraId="3D3A7E2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w:t>
            </w:r>
          </w:p>
        </w:tc>
        <w:tc>
          <w:tcPr>
            <w:tcW w:w="4248" w:type="dxa"/>
            <w:tcBorders>
              <w:top w:val="nil"/>
              <w:left w:val="nil"/>
              <w:bottom w:val="nil"/>
              <w:right w:val="single" w:sz="4" w:space="0" w:color="auto"/>
            </w:tcBorders>
            <w:vAlign w:val="center"/>
            <w:hideMark/>
          </w:tcPr>
          <w:p w14:paraId="0807864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защитного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гидроизоляции</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23B703E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nil"/>
              <w:right w:val="single" w:sz="4" w:space="0" w:color="auto"/>
            </w:tcBorders>
            <w:vAlign w:val="bottom"/>
            <w:hideMark/>
          </w:tcPr>
          <w:p w14:paraId="3F1E3C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273.400</w:t>
            </w:r>
          </w:p>
        </w:tc>
        <w:tc>
          <w:tcPr>
            <w:tcW w:w="1167" w:type="dxa"/>
            <w:tcBorders>
              <w:top w:val="nil"/>
              <w:left w:val="nil"/>
              <w:bottom w:val="single" w:sz="4" w:space="0" w:color="auto"/>
              <w:right w:val="single" w:sz="4" w:space="0" w:color="auto"/>
            </w:tcBorders>
            <w:vAlign w:val="bottom"/>
            <w:hideMark/>
          </w:tcPr>
          <w:p w14:paraId="05F32F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5217.00</w:t>
            </w:r>
          </w:p>
        </w:tc>
        <w:tc>
          <w:tcPr>
            <w:tcW w:w="1980" w:type="dxa"/>
            <w:tcBorders>
              <w:top w:val="nil"/>
              <w:left w:val="nil"/>
              <w:bottom w:val="single" w:sz="4" w:space="0" w:color="auto"/>
              <w:right w:val="single" w:sz="4" w:space="0" w:color="auto"/>
            </w:tcBorders>
            <w:vAlign w:val="bottom"/>
            <w:hideMark/>
          </w:tcPr>
          <w:p w14:paraId="5D5F9A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1,426,327.80 </w:t>
            </w:r>
          </w:p>
        </w:tc>
        <w:tc>
          <w:tcPr>
            <w:tcW w:w="222" w:type="dxa"/>
            <w:gridSpan w:val="2"/>
            <w:vAlign w:val="center"/>
            <w:hideMark/>
          </w:tcPr>
          <w:p w14:paraId="37AF3A64" w14:textId="77777777" w:rsidR="000D75FB" w:rsidRPr="000D75FB" w:rsidRDefault="000D75FB" w:rsidP="000D75FB">
            <w:pPr>
              <w:rPr>
                <w:sz w:val="20"/>
                <w:szCs w:val="20"/>
                <w:lang w:val="en-US" w:eastAsia="en-US" w:bidi="ar-SA"/>
              </w:rPr>
            </w:pPr>
          </w:p>
        </w:tc>
      </w:tr>
      <w:tr w:rsidR="000D75FB" w:rsidRPr="000D75FB" w14:paraId="222CEB21" w14:textId="77777777" w:rsidTr="000D75FB">
        <w:trPr>
          <w:gridAfter w:val="1"/>
          <w:wAfter w:w="8" w:type="dxa"/>
          <w:trHeight w:val="270"/>
        </w:trPr>
        <w:tc>
          <w:tcPr>
            <w:tcW w:w="517" w:type="dxa"/>
            <w:tcBorders>
              <w:top w:val="single" w:sz="4" w:space="0" w:color="auto"/>
              <w:left w:val="single" w:sz="4" w:space="0" w:color="auto"/>
              <w:bottom w:val="single" w:sz="4" w:space="0" w:color="auto"/>
              <w:right w:val="single" w:sz="4" w:space="0" w:color="auto"/>
            </w:tcBorders>
            <w:vAlign w:val="center"/>
            <w:hideMark/>
          </w:tcPr>
          <w:p w14:paraId="6E5E19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w:t>
            </w:r>
          </w:p>
        </w:tc>
        <w:tc>
          <w:tcPr>
            <w:tcW w:w="4248" w:type="dxa"/>
            <w:tcBorders>
              <w:top w:val="single" w:sz="4" w:space="0" w:color="auto"/>
              <w:left w:val="nil"/>
              <w:bottom w:val="single" w:sz="4" w:space="0" w:color="auto"/>
              <w:right w:val="single" w:sz="4" w:space="0" w:color="auto"/>
            </w:tcBorders>
            <w:vAlign w:val="center"/>
            <w:hideMark/>
          </w:tcPr>
          <w:p w14:paraId="2AF9BE7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бульдозером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A0C24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single" w:sz="4" w:space="0" w:color="auto"/>
              <w:right w:val="single" w:sz="4" w:space="0" w:color="auto"/>
            </w:tcBorders>
            <w:vAlign w:val="bottom"/>
            <w:hideMark/>
          </w:tcPr>
          <w:p w14:paraId="4EE53E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888.000</w:t>
            </w:r>
          </w:p>
        </w:tc>
        <w:tc>
          <w:tcPr>
            <w:tcW w:w="1167" w:type="dxa"/>
            <w:tcBorders>
              <w:top w:val="nil"/>
              <w:left w:val="nil"/>
              <w:bottom w:val="single" w:sz="4" w:space="0" w:color="auto"/>
              <w:right w:val="single" w:sz="4" w:space="0" w:color="auto"/>
            </w:tcBorders>
            <w:vAlign w:val="bottom"/>
            <w:hideMark/>
          </w:tcPr>
          <w:p w14:paraId="4B9D84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74FCCE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182,928.00 </w:t>
            </w:r>
          </w:p>
        </w:tc>
        <w:tc>
          <w:tcPr>
            <w:tcW w:w="222" w:type="dxa"/>
            <w:gridSpan w:val="2"/>
            <w:vAlign w:val="center"/>
            <w:hideMark/>
          </w:tcPr>
          <w:p w14:paraId="217860F9" w14:textId="77777777" w:rsidR="000D75FB" w:rsidRPr="000D75FB" w:rsidRDefault="000D75FB" w:rsidP="000D75FB">
            <w:pPr>
              <w:rPr>
                <w:sz w:val="20"/>
                <w:szCs w:val="20"/>
                <w:lang w:val="en-US" w:eastAsia="en-US" w:bidi="ar-SA"/>
              </w:rPr>
            </w:pPr>
          </w:p>
        </w:tc>
      </w:tr>
      <w:tr w:rsidR="000D75FB" w:rsidRPr="000D75FB" w14:paraId="7B11C61B"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0450D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59</w:t>
            </w:r>
          </w:p>
        </w:tc>
        <w:tc>
          <w:tcPr>
            <w:tcW w:w="4248" w:type="dxa"/>
            <w:tcBorders>
              <w:top w:val="nil"/>
              <w:left w:val="nil"/>
              <w:bottom w:val="single" w:sz="4" w:space="0" w:color="auto"/>
              <w:right w:val="single" w:sz="4" w:space="0" w:color="auto"/>
            </w:tcBorders>
            <w:vAlign w:val="center"/>
            <w:hideMark/>
          </w:tcPr>
          <w:p w14:paraId="6413AC0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Послойная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трамбовка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6 </w:t>
            </w:r>
            <w:r w:rsidRPr="000D75FB">
              <w:rPr>
                <w:rFonts w:ascii="Calibri" w:hAnsi="Calibri" w:cs="Calibri"/>
                <w:sz w:val="18"/>
                <w:szCs w:val="18"/>
                <w:lang w:val="en-US" w:eastAsia="en-US" w:bidi="ar-SA"/>
              </w:rPr>
              <w:t>раз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h = 10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61BB7A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06051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888.000</w:t>
            </w:r>
          </w:p>
        </w:tc>
        <w:tc>
          <w:tcPr>
            <w:tcW w:w="1167" w:type="dxa"/>
            <w:tcBorders>
              <w:top w:val="nil"/>
              <w:left w:val="nil"/>
              <w:bottom w:val="single" w:sz="4" w:space="0" w:color="auto"/>
              <w:right w:val="single" w:sz="4" w:space="0" w:color="auto"/>
            </w:tcBorders>
            <w:vAlign w:val="bottom"/>
            <w:hideMark/>
          </w:tcPr>
          <w:p w14:paraId="3A1994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617.00</w:t>
            </w:r>
          </w:p>
        </w:tc>
        <w:tc>
          <w:tcPr>
            <w:tcW w:w="1980" w:type="dxa"/>
            <w:tcBorders>
              <w:top w:val="nil"/>
              <w:left w:val="nil"/>
              <w:bottom w:val="single" w:sz="4" w:space="0" w:color="auto"/>
              <w:right w:val="single" w:sz="4" w:space="0" w:color="auto"/>
            </w:tcBorders>
            <w:vAlign w:val="bottom"/>
            <w:hideMark/>
          </w:tcPr>
          <w:p w14:paraId="025A89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547,896.00 </w:t>
            </w:r>
          </w:p>
        </w:tc>
        <w:tc>
          <w:tcPr>
            <w:tcW w:w="222" w:type="dxa"/>
            <w:gridSpan w:val="2"/>
            <w:vAlign w:val="center"/>
            <w:hideMark/>
          </w:tcPr>
          <w:p w14:paraId="665C395E" w14:textId="77777777" w:rsidR="000D75FB" w:rsidRPr="000D75FB" w:rsidRDefault="000D75FB" w:rsidP="000D75FB">
            <w:pPr>
              <w:rPr>
                <w:sz w:val="20"/>
                <w:szCs w:val="20"/>
                <w:lang w:val="en-US" w:eastAsia="en-US" w:bidi="ar-SA"/>
              </w:rPr>
            </w:pPr>
          </w:p>
        </w:tc>
      </w:tr>
      <w:tr w:rsidR="000D75FB" w:rsidRPr="000D75FB" w14:paraId="149AFC01"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73E9ED6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w:t>
            </w:r>
          </w:p>
        </w:tc>
        <w:tc>
          <w:tcPr>
            <w:tcW w:w="4248" w:type="dxa"/>
            <w:tcBorders>
              <w:top w:val="nil"/>
              <w:left w:val="nil"/>
              <w:bottom w:val="single" w:sz="4" w:space="0" w:color="auto"/>
              <w:right w:val="single" w:sz="4" w:space="0" w:color="auto"/>
            </w:tcBorders>
            <w:vAlign w:val="center"/>
            <w:hideMark/>
          </w:tcPr>
          <w:p w14:paraId="70462C9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Добавление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количестве</w:t>
            </w:r>
            <w:r w:rsidRPr="000D75FB">
              <w:rPr>
                <w:rFonts w:ascii="Arial Armenian" w:hAnsi="Arial Armenian" w:cs="Arial"/>
                <w:sz w:val="18"/>
                <w:szCs w:val="18"/>
                <w:lang w:val="en-US" w:eastAsia="en-US" w:bidi="ar-SA"/>
              </w:rPr>
              <w:t xml:space="preserve"> 30% </w:t>
            </w:r>
            <w:r w:rsidRPr="000D75FB">
              <w:rPr>
                <w:rFonts w:ascii="Calibri" w:hAnsi="Calibri" w:cs="Calibri"/>
                <w:sz w:val="18"/>
                <w:szCs w:val="18"/>
                <w:lang w:val="en-US" w:eastAsia="en-US" w:bidi="ar-SA"/>
              </w:rPr>
              <w:t>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объёма</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F2872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DBF1D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888.000</w:t>
            </w:r>
          </w:p>
        </w:tc>
        <w:tc>
          <w:tcPr>
            <w:tcW w:w="1167" w:type="dxa"/>
            <w:tcBorders>
              <w:top w:val="nil"/>
              <w:left w:val="nil"/>
              <w:bottom w:val="single" w:sz="4" w:space="0" w:color="auto"/>
              <w:right w:val="single" w:sz="4" w:space="0" w:color="auto"/>
            </w:tcBorders>
            <w:vAlign w:val="bottom"/>
            <w:hideMark/>
          </w:tcPr>
          <w:p w14:paraId="07D8E4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373.00</w:t>
            </w:r>
          </w:p>
        </w:tc>
        <w:tc>
          <w:tcPr>
            <w:tcW w:w="1980" w:type="dxa"/>
            <w:tcBorders>
              <w:top w:val="nil"/>
              <w:left w:val="nil"/>
              <w:bottom w:val="single" w:sz="4" w:space="0" w:color="auto"/>
              <w:right w:val="single" w:sz="4" w:space="0" w:color="auto"/>
            </w:tcBorders>
            <w:vAlign w:val="bottom"/>
            <w:hideMark/>
          </w:tcPr>
          <w:p w14:paraId="26B446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331,224.00 </w:t>
            </w:r>
          </w:p>
        </w:tc>
        <w:tc>
          <w:tcPr>
            <w:tcW w:w="222" w:type="dxa"/>
            <w:gridSpan w:val="2"/>
            <w:vAlign w:val="center"/>
            <w:hideMark/>
          </w:tcPr>
          <w:p w14:paraId="6D133311" w14:textId="77777777" w:rsidR="000D75FB" w:rsidRPr="000D75FB" w:rsidRDefault="000D75FB" w:rsidP="000D75FB">
            <w:pPr>
              <w:rPr>
                <w:sz w:val="20"/>
                <w:szCs w:val="20"/>
                <w:lang w:val="en-US" w:eastAsia="en-US" w:bidi="ar-SA"/>
              </w:rPr>
            </w:pPr>
          </w:p>
        </w:tc>
      </w:tr>
      <w:tr w:rsidR="000D75FB" w:rsidRPr="000D75FB" w14:paraId="581D3FCC" w14:textId="77777777" w:rsidTr="000D75FB">
        <w:trPr>
          <w:gridAfter w:val="1"/>
          <w:wAfter w:w="8" w:type="dxa"/>
          <w:trHeight w:val="705"/>
        </w:trPr>
        <w:tc>
          <w:tcPr>
            <w:tcW w:w="517" w:type="dxa"/>
            <w:tcBorders>
              <w:top w:val="nil"/>
              <w:left w:val="single" w:sz="4" w:space="0" w:color="auto"/>
              <w:bottom w:val="nil"/>
              <w:right w:val="single" w:sz="4" w:space="0" w:color="auto"/>
            </w:tcBorders>
            <w:vAlign w:val="center"/>
            <w:hideMark/>
          </w:tcPr>
          <w:p w14:paraId="18C26A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w:t>
            </w:r>
          </w:p>
        </w:tc>
        <w:tc>
          <w:tcPr>
            <w:tcW w:w="4248" w:type="dxa"/>
            <w:tcBorders>
              <w:top w:val="nil"/>
              <w:left w:val="nil"/>
              <w:bottom w:val="nil"/>
              <w:right w:val="single" w:sz="4" w:space="0" w:color="auto"/>
            </w:tcBorders>
            <w:vAlign w:val="center"/>
            <w:hideMark/>
          </w:tcPr>
          <w:p w14:paraId="7576330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выравнивающего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среднем</w:t>
            </w:r>
            <w:r w:rsidRPr="000D75FB">
              <w:rPr>
                <w:rFonts w:ascii="Arial Armenian" w:hAnsi="Arial Armenian" w:cs="Arial"/>
                <w:sz w:val="18"/>
                <w:szCs w:val="18"/>
                <w:lang w:val="en-US" w:eastAsia="en-US" w:bidi="ar-SA"/>
              </w:rPr>
              <w:t xml:space="preserve"> 3,0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B30, h = 10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52900F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nil"/>
              <w:right w:val="single" w:sz="4" w:space="0" w:color="auto"/>
            </w:tcBorders>
            <w:vAlign w:val="bottom"/>
            <w:hideMark/>
          </w:tcPr>
          <w:p w14:paraId="7BA0FD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5.150</w:t>
            </w:r>
          </w:p>
        </w:tc>
        <w:tc>
          <w:tcPr>
            <w:tcW w:w="1167" w:type="dxa"/>
            <w:tcBorders>
              <w:top w:val="nil"/>
              <w:left w:val="nil"/>
              <w:bottom w:val="single" w:sz="4" w:space="0" w:color="auto"/>
              <w:right w:val="single" w:sz="4" w:space="0" w:color="auto"/>
            </w:tcBorders>
            <w:vAlign w:val="bottom"/>
            <w:hideMark/>
          </w:tcPr>
          <w:p w14:paraId="6A184E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57234.00</w:t>
            </w:r>
          </w:p>
        </w:tc>
        <w:tc>
          <w:tcPr>
            <w:tcW w:w="1980" w:type="dxa"/>
            <w:tcBorders>
              <w:top w:val="nil"/>
              <w:left w:val="nil"/>
              <w:bottom w:val="single" w:sz="4" w:space="0" w:color="auto"/>
              <w:right w:val="single" w:sz="4" w:space="0" w:color="auto"/>
            </w:tcBorders>
            <w:vAlign w:val="bottom"/>
            <w:hideMark/>
          </w:tcPr>
          <w:p w14:paraId="417E39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294,755.10 </w:t>
            </w:r>
          </w:p>
        </w:tc>
        <w:tc>
          <w:tcPr>
            <w:tcW w:w="222" w:type="dxa"/>
            <w:gridSpan w:val="2"/>
            <w:vAlign w:val="center"/>
            <w:hideMark/>
          </w:tcPr>
          <w:p w14:paraId="226A03B7" w14:textId="77777777" w:rsidR="000D75FB" w:rsidRPr="000D75FB" w:rsidRDefault="000D75FB" w:rsidP="000D75FB">
            <w:pPr>
              <w:rPr>
                <w:sz w:val="20"/>
                <w:szCs w:val="20"/>
                <w:lang w:val="en-US" w:eastAsia="en-US" w:bidi="ar-SA"/>
              </w:rPr>
            </w:pPr>
          </w:p>
        </w:tc>
      </w:tr>
      <w:tr w:rsidR="000D75FB" w:rsidRPr="000D75FB" w14:paraId="482E3B8E" w14:textId="77777777" w:rsidTr="000D75FB">
        <w:trPr>
          <w:gridAfter w:val="1"/>
          <w:wAfter w:w="8" w:type="dxa"/>
          <w:trHeight w:val="525"/>
        </w:trPr>
        <w:tc>
          <w:tcPr>
            <w:tcW w:w="517" w:type="dxa"/>
            <w:tcBorders>
              <w:top w:val="single" w:sz="4" w:space="0" w:color="auto"/>
              <w:left w:val="single" w:sz="4" w:space="0" w:color="auto"/>
              <w:bottom w:val="nil"/>
              <w:right w:val="single" w:sz="4" w:space="0" w:color="auto"/>
            </w:tcBorders>
            <w:vAlign w:val="center"/>
            <w:hideMark/>
          </w:tcPr>
          <w:p w14:paraId="752557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w:t>
            </w:r>
          </w:p>
        </w:tc>
        <w:tc>
          <w:tcPr>
            <w:tcW w:w="4248" w:type="dxa"/>
            <w:tcBorders>
              <w:top w:val="single" w:sz="4" w:space="0" w:color="auto"/>
              <w:left w:val="nil"/>
              <w:bottom w:val="nil"/>
              <w:right w:val="single" w:sz="4" w:space="0" w:color="auto"/>
            </w:tcBorders>
            <w:vAlign w:val="center"/>
            <w:hideMark/>
          </w:tcPr>
          <w:p w14:paraId="3497635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гидроизоляционного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изогама</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2ECAAE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single" w:sz="4" w:space="0" w:color="auto"/>
              <w:left w:val="nil"/>
              <w:bottom w:val="nil"/>
              <w:right w:val="single" w:sz="4" w:space="0" w:color="auto"/>
            </w:tcBorders>
            <w:vAlign w:val="bottom"/>
            <w:hideMark/>
          </w:tcPr>
          <w:p w14:paraId="3090E5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171.700</w:t>
            </w:r>
          </w:p>
        </w:tc>
        <w:tc>
          <w:tcPr>
            <w:tcW w:w="1167" w:type="dxa"/>
            <w:tcBorders>
              <w:top w:val="nil"/>
              <w:left w:val="nil"/>
              <w:bottom w:val="single" w:sz="4" w:space="0" w:color="auto"/>
              <w:right w:val="single" w:sz="4" w:space="0" w:color="auto"/>
            </w:tcBorders>
            <w:vAlign w:val="bottom"/>
            <w:hideMark/>
          </w:tcPr>
          <w:p w14:paraId="41B302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2853.00</w:t>
            </w:r>
          </w:p>
        </w:tc>
        <w:tc>
          <w:tcPr>
            <w:tcW w:w="1980" w:type="dxa"/>
            <w:tcBorders>
              <w:top w:val="nil"/>
              <w:left w:val="nil"/>
              <w:bottom w:val="single" w:sz="4" w:space="0" w:color="auto"/>
              <w:right w:val="single" w:sz="4" w:space="0" w:color="auto"/>
            </w:tcBorders>
            <w:vAlign w:val="bottom"/>
            <w:hideMark/>
          </w:tcPr>
          <w:p w14:paraId="0B7A58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489,860.10 </w:t>
            </w:r>
          </w:p>
        </w:tc>
        <w:tc>
          <w:tcPr>
            <w:tcW w:w="222" w:type="dxa"/>
            <w:gridSpan w:val="2"/>
            <w:vAlign w:val="center"/>
            <w:hideMark/>
          </w:tcPr>
          <w:p w14:paraId="6FA5D6CC" w14:textId="77777777" w:rsidR="000D75FB" w:rsidRPr="000D75FB" w:rsidRDefault="000D75FB" w:rsidP="000D75FB">
            <w:pPr>
              <w:rPr>
                <w:sz w:val="20"/>
                <w:szCs w:val="20"/>
                <w:lang w:val="en-US" w:eastAsia="en-US" w:bidi="ar-SA"/>
              </w:rPr>
            </w:pPr>
          </w:p>
        </w:tc>
      </w:tr>
      <w:tr w:rsidR="000D75FB" w:rsidRPr="000D75FB" w14:paraId="3C597A96" w14:textId="77777777" w:rsidTr="000D75FB">
        <w:trPr>
          <w:gridAfter w:val="1"/>
          <w:wAfter w:w="8" w:type="dxa"/>
          <w:trHeight w:val="825"/>
        </w:trPr>
        <w:tc>
          <w:tcPr>
            <w:tcW w:w="517" w:type="dxa"/>
            <w:tcBorders>
              <w:top w:val="single" w:sz="4" w:space="0" w:color="auto"/>
              <w:left w:val="single" w:sz="4" w:space="0" w:color="auto"/>
              <w:bottom w:val="nil"/>
              <w:right w:val="single" w:sz="4" w:space="0" w:color="auto"/>
            </w:tcBorders>
            <w:vAlign w:val="center"/>
            <w:hideMark/>
          </w:tcPr>
          <w:p w14:paraId="30AFA2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w:t>
            </w:r>
          </w:p>
        </w:tc>
        <w:tc>
          <w:tcPr>
            <w:tcW w:w="4248" w:type="dxa"/>
            <w:tcBorders>
              <w:top w:val="single" w:sz="4" w:space="0" w:color="auto"/>
              <w:left w:val="nil"/>
              <w:bottom w:val="nil"/>
              <w:right w:val="single" w:sz="4" w:space="0" w:color="auto"/>
            </w:tcBorders>
            <w:vAlign w:val="center"/>
            <w:hideMark/>
          </w:tcPr>
          <w:p w14:paraId="5D01D7B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защитного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слоя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гидроизоляции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армированного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мелкозернистого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водопроницаемого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толщиной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среднем</w:t>
            </w:r>
            <w:r w:rsidRPr="000D75FB">
              <w:rPr>
                <w:rFonts w:ascii="Arial Armenian" w:hAnsi="Arial Armenian" w:cs="Arial"/>
                <w:sz w:val="18"/>
                <w:szCs w:val="18"/>
                <w:lang w:eastAsia="en-US" w:bidi="ar-SA"/>
              </w:rPr>
              <w:t xml:space="preserve"> 6 </w:t>
            </w:r>
            <w:r w:rsidRPr="000D75FB">
              <w:rPr>
                <w:rFonts w:ascii="Calibri" w:hAnsi="Calibri" w:cs="Calibri"/>
                <w:sz w:val="18"/>
                <w:szCs w:val="18"/>
                <w:lang w:eastAsia="en-US" w:bidi="ar-SA"/>
              </w:rPr>
              <w:t>см</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vAlign w:val="bottom"/>
            <w:hideMark/>
          </w:tcPr>
          <w:p w14:paraId="2ABD58C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single" w:sz="4" w:space="0" w:color="auto"/>
              <w:left w:val="nil"/>
              <w:bottom w:val="nil"/>
              <w:right w:val="single" w:sz="4" w:space="0" w:color="auto"/>
            </w:tcBorders>
            <w:vAlign w:val="bottom"/>
            <w:hideMark/>
          </w:tcPr>
          <w:p w14:paraId="3D03A73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w:t>
            </w:r>
          </w:p>
        </w:tc>
        <w:tc>
          <w:tcPr>
            <w:tcW w:w="1167" w:type="dxa"/>
            <w:tcBorders>
              <w:top w:val="nil"/>
              <w:left w:val="nil"/>
              <w:bottom w:val="single" w:sz="4" w:space="0" w:color="auto"/>
              <w:right w:val="single" w:sz="4" w:space="0" w:color="auto"/>
            </w:tcBorders>
            <w:vAlign w:val="bottom"/>
            <w:hideMark/>
          </w:tcPr>
          <w:p w14:paraId="503258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57234.00</w:t>
            </w:r>
          </w:p>
        </w:tc>
        <w:tc>
          <w:tcPr>
            <w:tcW w:w="1980" w:type="dxa"/>
            <w:tcBorders>
              <w:top w:val="nil"/>
              <w:left w:val="nil"/>
              <w:bottom w:val="single" w:sz="4" w:space="0" w:color="auto"/>
              <w:right w:val="single" w:sz="4" w:space="0" w:color="auto"/>
            </w:tcBorders>
            <w:vAlign w:val="bottom"/>
            <w:hideMark/>
          </w:tcPr>
          <w:p w14:paraId="36827B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589,510.20 </w:t>
            </w:r>
          </w:p>
        </w:tc>
        <w:tc>
          <w:tcPr>
            <w:tcW w:w="222" w:type="dxa"/>
            <w:gridSpan w:val="2"/>
            <w:vAlign w:val="center"/>
            <w:hideMark/>
          </w:tcPr>
          <w:p w14:paraId="46B8D894" w14:textId="77777777" w:rsidR="000D75FB" w:rsidRPr="000D75FB" w:rsidRDefault="000D75FB" w:rsidP="000D75FB">
            <w:pPr>
              <w:rPr>
                <w:sz w:val="20"/>
                <w:szCs w:val="20"/>
                <w:lang w:val="en-US" w:eastAsia="en-US" w:bidi="ar-SA"/>
              </w:rPr>
            </w:pPr>
          </w:p>
        </w:tc>
      </w:tr>
      <w:tr w:rsidR="000D75FB" w:rsidRPr="000D75FB" w14:paraId="15D81258" w14:textId="77777777" w:rsidTr="000D75FB">
        <w:trPr>
          <w:gridAfter w:val="1"/>
          <w:wAfter w:w="8" w:type="dxa"/>
          <w:trHeight w:val="660"/>
        </w:trPr>
        <w:tc>
          <w:tcPr>
            <w:tcW w:w="517" w:type="dxa"/>
            <w:tcBorders>
              <w:top w:val="single" w:sz="4" w:space="0" w:color="auto"/>
              <w:left w:val="single" w:sz="4" w:space="0" w:color="auto"/>
              <w:bottom w:val="single" w:sz="4" w:space="0" w:color="auto"/>
              <w:right w:val="single" w:sz="4" w:space="0" w:color="auto"/>
            </w:tcBorders>
            <w:vAlign w:val="center"/>
            <w:hideMark/>
          </w:tcPr>
          <w:p w14:paraId="4FC097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w:t>
            </w:r>
          </w:p>
        </w:tc>
        <w:tc>
          <w:tcPr>
            <w:tcW w:w="4248" w:type="dxa"/>
            <w:tcBorders>
              <w:top w:val="single" w:sz="4" w:space="0" w:color="auto"/>
              <w:left w:val="nil"/>
              <w:bottom w:val="single" w:sz="4" w:space="0" w:color="auto"/>
              <w:right w:val="single" w:sz="4" w:space="0" w:color="auto"/>
            </w:tcBorders>
            <w:vAlign w:val="center"/>
            <w:hideMark/>
          </w:tcPr>
          <w:p w14:paraId="2A8675E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Армированная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ячейкой</w:t>
            </w:r>
            <w:r w:rsidRPr="000D75FB">
              <w:rPr>
                <w:rFonts w:ascii="Arial Armenian" w:hAnsi="Arial Armenian" w:cs="Arial"/>
                <w:sz w:val="18"/>
                <w:szCs w:val="18"/>
                <w:lang w:val="en-US" w:eastAsia="en-US" w:bidi="ar-SA"/>
              </w:rPr>
              <w:t xml:space="preserve"> 100*100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5 A500C.</w:t>
            </w:r>
          </w:p>
        </w:tc>
        <w:tc>
          <w:tcPr>
            <w:tcW w:w="715" w:type="dxa"/>
            <w:tcBorders>
              <w:top w:val="nil"/>
              <w:left w:val="nil"/>
              <w:bottom w:val="nil"/>
              <w:right w:val="nil"/>
            </w:tcBorders>
            <w:noWrap/>
            <w:vAlign w:val="bottom"/>
            <w:hideMark/>
          </w:tcPr>
          <w:p w14:paraId="0365D40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single" w:sz="4" w:space="0" w:color="auto"/>
              <w:left w:val="single" w:sz="4" w:space="0" w:color="auto"/>
              <w:bottom w:val="single" w:sz="4" w:space="0" w:color="auto"/>
              <w:right w:val="single" w:sz="4" w:space="0" w:color="auto"/>
            </w:tcBorders>
            <w:vAlign w:val="bottom"/>
            <w:hideMark/>
          </w:tcPr>
          <w:p w14:paraId="74847B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0.570</w:t>
            </w:r>
          </w:p>
        </w:tc>
        <w:tc>
          <w:tcPr>
            <w:tcW w:w="1167" w:type="dxa"/>
            <w:tcBorders>
              <w:top w:val="nil"/>
              <w:left w:val="nil"/>
              <w:bottom w:val="single" w:sz="4" w:space="0" w:color="auto"/>
              <w:right w:val="single" w:sz="4" w:space="0" w:color="auto"/>
            </w:tcBorders>
            <w:vAlign w:val="bottom"/>
            <w:hideMark/>
          </w:tcPr>
          <w:p w14:paraId="198368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509246.00</w:t>
            </w:r>
          </w:p>
        </w:tc>
        <w:tc>
          <w:tcPr>
            <w:tcW w:w="1980" w:type="dxa"/>
            <w:tcBorders>
              <w:top w:val="nil"/>
              <w:left w:val="nil"/>
              <w:bottom w:val="single" w:sz="4" w:space="0" w:color="auto"/>
              <w:right w:val="single" w:sz="4" w:space="0" w:color="auto"/>
            </w:tcBorders>
            <w:vAlign w:val="bottom"/>
            <w:hideMark/>
          </w:tcPr>
          <w:p w14:paraId="615724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290,270.22 </w:t>
            </w:r>
          </w:p>
        </w:tc>
        <w:tc>
          <w:tcPr>
            <w:tcW w:w="222" w:type="dxa"/>
            <w:gridSpan w:val="2"/>
            <w:vAlign w:val="center"/>
            <w:hideMark/>
          </w:tcPr>
          <w:p w14:paraId="67111824" w14:textId="77777777" w:rsidR="000D75FB" w:rsidRPr="000D75FB" w:rsidRDefault="000D75FB" w:rsidP="000D75FB">
            <w:pPr>
              <w:rPr>
                <w:sz w:val="20"/>
                <w:szCs w:val="20"/>
                <w:lang w:val="en-US" w:eastAsia="en-US" w:bidi="ar-SA"/>
              </w:rPr>
            </w:pPr>
          </w:p>
        </w:tc>
      </w:tr>
      <w:tr w:rsidR="000D75FB" w:rsidRPr="000D75FB" w14:paraId="04B6E03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D4477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w:t>
            </w:r>
          </w:p>
        </w:tc>
        <w:tc>
          <w:tcPr>
            <w:tcW w:w="4248" w:type="dxa"/>
            <w:tcBorders>
              <w:top w:val="nil"/>
              <w:left w:val="nil"/>
              <w:bottom w:val="single" w:sz="4" w:space="0" w:color="auto"/>
              <w:right w:val="single" w:sz="4" w:space="0" w:color="auto"/>
            </w:tcBorders>
            <w:vAlign w:val="center"/>
            <w:hideMark/>
          </w:tcPr>
          <w:p w14:paraId="66B14E5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бульдозером</w:t>
            </w:r>
            <w:r w:rsidRPr="000D75FB">
              <w:rPr>
                <w:rFonts w:ascii="Arial Armenian" w:hAnsi="Arial Armenian" w:cs="Arial"/>
                <w:sz w:val="18"/>
                <w:szCs w:val="18"/>
                <w:lang w:val="en-US" w:eastAsia="en-US" w:bidi="ar-SA"/>
              </w:rPr>
              <w:t>.</w:t>
            </w:r>
          </w:p>
        </w:tc>
        <w:tc>
          <w:tcPr>
            <w:tcW w:w="715" w:type="dxa"/>
            <w:tcBorders>
              <w:top w:val="single" w:sz="4" w:space="0" w:color="auto"/>
              <w:left w:val="nil"/>
              <w:bottom w:val="single" w:sz="4" w:space="0" w:color="auto"/>
              <w:right w:val="single" w:sz="4" w:space="0" w:color="auto"/>
            </w:tcBorders>
            <w:vAlign w:val="bottom"/>
            <w:hideMark/>
          </w:tcPr>
          <w:p w14:paraId="3B1850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ED15A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412.000</w:t>
            </w:r>
          </w:p>
        </w:tc>
        <w:tc>
          <w:tcPr>
            <w:tcW w:w="1167" w:type="dxa"/>
            <w:tcBorders>
              <w:top w:val="nil"/>
              <w:left w:val="nil"/>
              <w:bottom w:val="single" w:sz="4" w:space="0" w:color="auto"/>
              <w:right w:val="single" w:sz="4" w:space="0" w:color="auto"/>
            </w:tcBorders>
            <w:vAlign w:val="bottom"/>
            <w:hideMark/>
          </w:tcPr>
          <w:p w14:paraId="308DC8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206.00</w:t>
            </w:r>
          </w:p>
        </w:tc>
        <w:tc>
          <w:tcPr>
            <w:tcW w:w="1980" w:type="dxa"/>
            <w:tcBorders>
              <w:top w:val="nil"/>
              <w:left w:val="nil"/>
              <w:bottom w:val="single" w:sz="4" w:space="0" w:color="auto"/>
              <w:right w:val="single" w:sz="4" w:space="0" w:color="auto"/>
            </w:tcBorders>
            <w:vAlign w:val="bottom"/>
            <w:hideMark/>
          </w:tcPr>
          <w:p w14:paraId="4A4ACDB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84,872.00 </w:t>
            </w:r>
          </w:p>
        </w:tc>
        <w:tc>
          <w:tcPr>
            <w:tcW w:w="222" w:type="dxa"/>
            <w:gridSpan w:val="2"/>
            <w:vAlign w:val="center"/>
            <w:hideMark/>
          </w:tcPr>
          <w:p w14:paraId="32C32D8A" w14:textId="77777777" w:rsidR="000D75FB" w:rsidRPr="000D75FB" w:rsidRDefault="000D75FB" w:rsidP="000D75FB">
            <w:pPr>
              <w:rPr>
                <w:sz w:val="20"/>
                <w:szCs w:val="20"/>
                <w:lang w:val="en-US" w:eastAsia="en-US" w:bidi="ar-SA"/>
              </w:rPr>
            </w:pPr>
          </w:p>
        </w:tc>
      </w:tr>
      <w:tr w:rsidR="000D75FB" w:rsidRPr="000D75FB" w14:paraId="6BD77951"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76C4C36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w:t>
            </w:r>
          </w:p>
        </w:tc>
        <w:tc>
          <w:tcPr>
            <w:tcW w:w="4248" w:type="dxa"/>
            <w:tcBorders>
              <w:top w:val="nil"/>
              <w:left w:val="nil"/>
              <w:bottom w:val="single" w:sz="4" w:space="0" w:color="auto"/>
              <w:right w:val="single" w:sz="4" w:space="0" w:color="auto"/>
            </w:tcBorders>
            <w:vAlign w:val="center"/>
            <w:hideMark/>
          </w:tcPr>
          <w:p w14:paraId="7589E27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Послойная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трамбовка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6 </w:t>
            </w:r>
            <w:r w:rsidRPr="000D75FB">
              <w:rPr>
                <w:rFonts w:ascii="Calibri" w:hAnsi="Calibri" w:cs="Calibri"/>
                <w:sz w:val="18"/>
                <w:szCs w:val="18"/>
                <w:lang w:val="en-US" w:eastAsia="en-US" w:bidi="ar-SA"/>
              </w:rPr>
              <w:t>раз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h = 10 </w:t>
            </w:r>
            <w:r w:rsidRPr="000D75FB">
              <w:rPr>
                <w:rFonts w:ascii="Calibri" w:hAnsi="Calibri" w:cs="Calibri"/>
                <w:sz w:val="18"/>
                <w:szCs w:val="18"/>
                <w:lang w:val="en-US" w:eastAsia="en-US" w:bidi="ar-SA"/>
              </w:rPr>
              <w:t>см</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5C206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F809F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412.000</w:t>
            </w:r>
          </w:p>
        </w:tc>
        <w:tc>
          <w:tcPr>
            <w:tcW w:w="1167" w:type="dxa"/>
            <w:tcBorders>
              <w:top w:val="nil"/>
              <w:left w:val="nil"/>
              <w:bottom w:val="single" w:sz="4" w:space="0" w:color="auto"/>
              <w:right w:val="single" w:sz="4" w:space="0" w:color="auto"/>
            </w:tcBorders>
            <w:vAlign w:val="bottom"/>
            <w:hideMark/>
          </w:tcPr>
          <w:p w14:paraId="4469C4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617.00</w:t>
            </w:r>
          </w:p>
        </w:tc>
        <w:tc>
          <w:tcPr>
            <w:tcW w:w="1980" w:type="dxa"/>
            <w:tcBorders>
              <w:top w:val="nil"/>
              <w:left w:val="nil"/>
              <w:bottom w:val="single" w:sz="4" w:space="0" w:color="auto"/>
              <w:right w:val="single" w:sz="4" w:space="0" w:color="auto"/>
            </w:tcBorders>
            <w:vAlign w:val="bottom"/>
            <w:hideMark/>
          </w:tcPr>
          <w:p w14:paraId="289989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254,204.00 </w:t>
            </w:r>
          </w:p>
        </w:tc>
        <w:tc>
          <w:tcPr>
            <w:tcW w:w="222" w:type="dxa"/>
            <w:gridSpan w:val="2"/>
            <w:vAlign w:val="center"/>
            <w:hideMark/>
          </w:tcPr>
          <w:p w14:paraId="252DDF2D" w14:textId="77777777" w:rsidR="000D75FB" w:rsidRPr="000D75FB" w:rsidRDefault="000D75FB" w:rsidP="000D75FB">
            <w:pPr>
              <w:rPr>
                <w:sz w:val="20"/>
                <w:szCs w:val="20"/>
                <w:lang w:val="en-US" w:eastAsia="en-US" w:bidi="ar-SA"/>
              </w:rPr>
            </w:pPr>
          </w:p>
        </w:tc>
      </w:tr>
      <w:tr w:rsidR="000D75FB" w:rsidRPr="000D75FB" w14:paraId="6167A173" w14:textId="77777777" w:rsidTr="000D75FB">
        <w:trPr>
          <w:gridAfter w:val="1"/>
          <w:wAfter w:w="8" w:type="dxa"/>
          <w:trHeight w:val="330"/>
        </w:trPr>
        <w:tc>
          <w:tcPr>
            <w:tcW w:w="517" w:type="dxa"/>
            <w:tcBorders>
              <w:top w:val="nil"/>
              <w:left w:val="single" w:sz="4" w:space="0" w:color="auto"/>
              <w:bottom w:val="single" w:sz="4" w:space="0" w:color="auto"/>
              <w:right w:val="single" w:sz="4" w:space="0" w:color="auto"/>
            </w:tcBorders>
            <w:vAlign w:val="center"/>
            <w:hideMark/>
          </w:tcPr>
          <w:p w14:paraId="44560C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67</w:t>
            </w:r>
          </w:p>
        </w:tc>
        <w:tc>
          <w:tcPr>
            <w:tcW w:w="4248" w:type="dxa"/>
            <w:tcBorders>
              <w:top w:val="nil"/>
              <w:left w:val="nil"/>
              <w:bottom w:val="single" w:sz="4" w:space="0" w:color="auto"/>
              <w:right w:val="single" w:sz="4" w:space="0" w:color="auto"/>
            </w:tcBorders>
            <w:vAlign w:val="center"/>
            <w:hideMark/>
          </w:tcPr>
          <w:p w14:paraId="342CDF2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Добавление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количестве</w:t>
            </w:r>
            <w:r w:rsidRPr="000D75FB">
              <w:rPr>
                <w:rFonts w:ascii="Arial Armenian" w:hAnsi="Arial Armenian" w:cs="Arial"/>
                <w:sz w:val="18"/>
                <w:szCs w:val="18"/>
                <w:lang w:val="en-US" w:eastAsia="en-US" w:bidi="ar-SA"/>
              </w:rPr>
              <w:t xml:space="preserve"> 30% </w:t>
            </w:r>
            <w:r w:rsidRPr="000D75FB">
              <w:rPr>
                <w:rFonts w:ascii="Calibri" w:hAnsi="Calibri" w:cs="Calibri"/>
                <w:sz w:val="18"/>
                <w:szCs w:val="18"/>
                <w:lang w:val="en-US" w:eastAsia="en-US" w:bidi="ar-SA"/>
              </w:rPr>
              <w:t>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объёма</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3878E7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15AE1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412.000</w:t>
            </w:r>
          </w:p>
        </w:tc>
        <w:tc>
          <w:tcPr>
            <w:tcW w:w="1167" w:type="dxa"/>
            <w:tcBorders>
              <w:top w:val="nil"/>
              <w:left w:val="nil"/>
              <w:bottom w:val="single" w:sz="4" w:space="0" w:color="auto"/>
              <w:right w:val="single" w:sz="4" w:space="0" w:color="auto"/>
            </w:tcBorders>
            <w:vAlign w:val="bottom"/>
            <w:hideMark/>
          </w:tcPr>
          <w:p w14:paraId="66985F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373.00</w:t>
            </w:r>
          </w:p>
        </w:tc>
        <w:tc>
          <w:tcPr>
            <w:tcW w:w="1980" w:type="dxa"/>
            <w:tcBorders>
              <w:top w:val="nil"/>
              <w:left w:val="nil"/>
              <w:bottom w:val="single" w:sz="4" w:space="0" w:color="auto"/>
              <w:right w:val="single" w:sz="4" w:space="0" w:color="auto"/>
            </w:tcBorders>
            <w:vAlign w:val="bottom"/>
            <w:hideMark/>
          </w:tcPr>
          <w:p w14:paraId="7E8698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153,676.00 </w:t>
            </w:r>
          </w:p>
        </w:tc>
        <w:tc>
          <w:tcPr>
            <w:tcW w:w="222" w:type="dxa"/>
            <w:gridSpan w:val="2"/>
            <w:vAlign w:val="center"/>
            <w:hideMark/>
          </w:tcPr>
          <w:p w14:paraId="0CA2ECEB" w14:textId="77777777" w:rsidR="000D75FB" w:rsidRPr="000D75FB" w:rsidRDefault="000D75FB" w:rsidP="000D75FB">
            <w:pPr>
              <w:rPr>
                <w:sz w:val="20"/>
                <w:szCs w:val="20"/>
                <w:lang w:val="en-US" w:eastAsia="en-US" w:bidi="ar-SA"/>
              </w:rPr>
            </w:pPr>
          </w:p>
        </w:tc>
      </w:tr>
      <w:tr w:rsidR="000D75FB" w:rsidRPr="000D75FB" w14:paraId="169E79A9"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5FA9ADD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0B7DFA21"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3.2 </w:t>
            </w:r>
          </w:p>
        </w:tc>
        <w:tc>
          <w:tcPr>
            <w:tcW w:w="715" w:type="dxa"/>
            <w:tcBorders>
              <w:top w:val="nil"/>
              <w:left w:val="nil"/>
              <w:bottom w:val="single" w:sz="4" w:space="0" w:color="auto"/>
              <w:right w:val="single" w:sz="4" w:space="0" w:color="auto"/>
            </w:tcBorders>
            <w:vAlign w:val="bottom"/>
            <w:hideMark/>
          </w:tcPr>
          <w:p w14:paraId="7AF177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1C78424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4C93F6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636C782F"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32,706,865.39 </w:t>
            </w:r>
          </w:p>
        </w:tc>
        <w:tc>
          <w:tcPr>
            <w:tcW w:w="222" w:type="dxa"/>
            <w:gridSpan w:val="2"/>
            <w:vAlign w:val="center"/>
            <w:hideMark/>
          </w:tcPr>
          <w:p w14:paraId="534B9BA2" w14:textId="77777777" w:rsidR="000D75FB" w:rsidRPr="000D75FB" w:rsidRDefault="000D75FB" w:rsidP="000D75FB">
            <w:pPr>
              <w:rPr>
                <w:sz w:val="20"/>
                <w:szCs w:val="20"/>
                <w:lang w:val="en-US" w:eastAsia="en-US" w:bidi="ar-SA"/>
              </w:rPr>
            </w:pPr>
          </w:p>
        </w:tc>
      </w:tr>
      <w:tr w:rsidR="000D75FB" w:rsidRPr="000D75FB" w14:paraId="41B8BDD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58ADF9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2553EF4E"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Часть</w:t>
            </w:r>
            <w:r w:rsidRPr="000D75FB">
              <w:rPr>
                <w:rFonts w:ascii="Arial Armenian" w:hAnsi="Arial Armenian" w:cs="Arial"/>
                <w:b/>
                <w:bCs/>
                <w:sz w:val="18"/>
                <w:szCs w:val="18"/>
                <w:lang w:val="en-US" w:eastAsia="en-US" w:bidi="ar-SA"/>
              </w:rPr>
              <w:t xml:space="preserve"> 3</w:t>
            </w:r>
          </w:p>
        </w:tc>
        <w:tc>
          <w:tcPr>
            <w:tcW w:w="715" w:type="dxa"/>
            <w:tcBorders>
              <w:top w:val="nil"/>
              <w:left w:val="nil"/>
              <w:bottom w:val="single" w:sz="4" w:space="0" w:color="auto"/>
              <w:right w:val="single" w:sz="4" w:space="0" w:color="auto"/>
            </w:tcBorders>
            <w:vAlign w:val="bottom"/>
            <w:hideMark/>
          </w:tcPr>
          <w:p w14:paraId="20105D0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2ECD994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207E1A6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20C8951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44,219,485.89 </w:t>
            </w:r>
          </w:p>
        </w:tc>
        <w:tc>
          <w:tcPr>
            <w:tcW w:w="222" w:type="dxa"/>
            <w:gridSpan w:val="2"/>
            <w:vAlign w:val="center"/>
            <w:hideMark/>
          </w:tcPr>
          <w:p w14:paraId="4A0BCCB3" w14:textId="77777777" w:rsidR="000D75FB" w:rsidRPr="000D75FB" w:rsidRDefault="000D75FB" w:rsidP="000D75FB">
            <w:pPr>
              <w:rPr>
                <w:sz w:val="20"/>
                <w:szCs w:val="20"/>
                <w:lang w:val="en-US" w:eastAsia="en-US" w:bidi="ar-SA"/>
              </w:rPr>
            </w:pPr>
          </w:p>
        </w:tc>
      </w:tr>
      <w:tr w:rsidR="000D75FB" w:rsidRPr="000D75FB" w14:paraId="0DDE8A22"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67583154"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4. </w:t>
            </w:r>
            <w:r w:rsidRPr="000D75FB">
              <w:rPr>
                <w:rFonts w:ascii="Calibri" w:hAnsi="Calibri" w:cs="Calibri"/>
                <w:b/>
                <w:bCs/>
                <w:sz w:val="20"/>
                <w:szCs w:val="20"/>
                <w:lang w:val="en-US" w:eastAsia="en-US" w:bidi="ar-SA"/>
              </w:rPr>
              <w:t>Электротехнические</w:t>
            </w:r>
            <w:r w:rsidRPr="000D75FB">
              <w:rPr>
                <w:rFonts w:ascii="Arial Armenian" w:hAnsi="Arial Armenian" w:cs="Arial"/>
                <w:b/>
                <w:bCs/>
                <w:sz w:val="20"/>
                <w:szCs w:val="20"/>
                <w:lang w:val="en-US" w:eastAsia="en-US" w:bidi="ar-SA"/>
              </w:rPr>
              <w:t xml:space="preserve"> </w:t>
            </w:r>
            <w:r w:rsidRPr="000D75FB">
              <w:rPr>
                <w:rFonts w:ascii="Calibri" w:hAnsi="Calibri" w:cs="Calibri"/>
                <w:b/>
                <w:bCs/>
                <w:sz w:val="20"/>
                <w:szCs w:val="20"/>
                <w:lang w:val="en-US" w:eastAsia="en-US" w:bidi="ar-SA"/>
              </w:rPr>
              <w:t>работы</w:t>
            </w:r>
          </w:p>
        </w:tc>
        <w:tc>
          <w:tcPr>
            <w:tcW w:w="222" w:type="dxa"/>
            <w:gridSpan w:val="2"/>
            <w:vAlign w:val="center"/>
            <w:hideMark/>
          </w:tcPr>
          <w:p w14:paraId="3D695B40" w14:textId="77777777" w:rsidR="000D75FB" w:rsidRPr="000D75FB" w:rsidRDefault="000D75FB" w:rsidP="000D75FB">
            <w:pPr>
              <w:rPr>
                <w:sz w:val="20"/>
                <w:szCs w:val="20"/>
                <w:lang w:val="en-US" w:eastAsia="en-US" w:bidi="ar-SA"/>
              </w:rPr>
            </w:pPr>
          </w:p>
        </w:tc>
      </w:tr>
      <w:tr w:rsidR="000D75FB" w:rsidRPr="000D75FB" w14:paraId="74AC03CC"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2D65F2B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3B1C874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Подвесная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панель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освещения</w:t>
            </w:r>
            <w:r w:rsidRPr="000D75FB">
              <w:rPr>
                <w:rFonts w:ascii="Arial Armenian" w:hAnsi="Arial Armenian" w:cs="Arial"/>
                <w:sz w:val="18"/>
                <w:szCs w:val="18"/>
                <w:lang w:val="en-US" w:eastAsia="en-US" w:bidi="ar-SA"/>
              </w:rPr>
              <w:t xml:space="preserve"> 300*400*150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507EAF3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2714DDE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669273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24132.00</w:t>
            </w:r>
          </w:p>
        </w:tc>
        <w:tc>
          <w:tcPr>
            <w:tcW w:w="1980" w:type="dxa"/>
            <w:tcBorders>
              <w:top w:val="nil"/>
              <w:left w:val="nil"/>
              <w:bottom w:val="single" w:sz="4" w:space="0" w:color="auto"/>
              <w:right w:val="single" w:sz="4" w:space="0" w:color="auto"/>
            </w:tcBorders>
            <w:vAlign w:val="bottom"/>
            <w:hideMark/>
          </w:tcPr>
          <w:p w14:paraId="1B6FCF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24,132.00 </w:t>
            </w:r>
          </w:p>
        </w:tc>
        <w:tc>
          <w:tcPr>
            <w:tcW w:w="222" w:type="dxa"/>
            <w:gridSpan w:val="2"/>
            <w:vAlign w:val="center"/>
            <w:hideMark/>
          </w:tcPr>
          <w:p w14:paraId="2B6C4BFD" w14:textId="77777777" w:rsidR="000D75FB" w:rsidRPr="000D75FB" w:rsidRDefault="000D75FB" w:rsidP="000D75FB">
            <w:pPr>
              <w:rPr>
                <w:sz w:val="20"/>
                <w:szCs w:val="20"/>
                <w:lang w:val="en-US" w:eastAsia="en-US" w:bidi="ar-SA"/>
              </w:rPr>
            </w:pPr>
          </w:p>
        </w:tc>
      </w:tr>
      <w:tr w:rsidR="000D75FB" w:rsidRPr="000D75FB" w14:paraId="7DAB609E"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061A8F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4404401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Автоматический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трехфазный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модульный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32</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721BAC3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2AA994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46B729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7337.00</w:t>
            </w:r>
          </w:p>
        </w:tc>
        <w:tc>
          <w:tcPr>
            <w:tcW w:w="1980" w:type="dxa"/>
            <w:tcBorders>
              <w:top w:val="nil"/>
              <w:left w:val="nil"/>
              <w:bottom w:val="single" w:sz="4" w:space="0" w:color="auto"/>
              <w:right w:val="single" w:sz="4" w:space="0" w:color="auto"/>
            </w:tcBorders>
            <w:vAlign w:val="bottom"/>
            <w:hideMark/>
          </w:tcPr>
          <w:p w14:paraId="7BC0AF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7,337.00 </w:t>
            </w:r>
          </w:p>
        </w:tc>
        <w:tc>
          <w:tcPr>
            <w:tcW w:w="222" w:type="dxa"/>
            <w:gridSpan w:val="2"/>
            <w:vAlign w:val="center"/>
            <w:hideMark/>
          </w:tcPr>
          <w:p w14:paraId="2A0785F9" w14:textId="77777777" w:rsidR="000D75FB" w:rsidRPr="000D75FB" w:rsidRDefault="000D75FB" w:rsidP="000D75FB">
            <w:pPr>
              <w:rPr>
                <w:sz w:val="20"/>
                <w:szCs w:val="20"/>
                <w:lang w:val="en-US" w:eastAsia="en-US" w:bidi="ar-SA"/>
              </w:rPr>
            </w:pPr>
          </w:p>
        </w:tc>
      </w:tr>
      <w:tr w:rsidR="000D75FB" w:rsidRPr="000D75FB" w14:paraId="4D515F8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2A692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3B48369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Автоматический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трехфазный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модульный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16</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5C643BA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C50E0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15B480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5397.00</w:t>
            </w:r>
          </w:p>
        </w:tc>
        <w:tc>
          <w:tcPr>
            <w:tcW w:w="1980" w:type="dxa"/>
            <w:tcBorders>
              <w:top w:val="nil"/>
              <w:left w:val="nil"/>
              <w:bottom w:val="single" w:sz="4" w:space="0" w:color="auto"/>
              <w:right w:val="single" w:sz="4" w:space="0" w:color="auto"/>
            </w:tcBorders>
            <w:vAlign w:val="bottom"/>
            <w:hideMark/>
          </w:tcPr>
          <w:p w14:paraId="48A24A6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5,397.00 </w:t>
            </w:r>
          </w:p>
        </w:tc>
        <w:tc>
          <w:tcPr>
            <w:tcW w:w="222" w:type="dxa"/>
            <w:gridSpan w:val="2"/>
            <w:vAlign w:val="center"/>
            <w:hideMark/>
          </w:tcPr>
          <w:p w14:paraId="150DCBD5" w14:textId="77777777" w:rsidR="000D75FB" w:rsidRPr="000D75FB" w:rsidRDefault="000D75FB" w:rsidP="000D75FB">
            <w:pPr>
              <w:rPr>
                <w:sz w:val="20"/>
                <w:szCs w:val="20"/>
                <w:lang w:val="en-US" w:eastAsia="en-US" w:bidi="ar-SA"/>
              </w:rPr>
            </w:pPr>
          </w:p>
        </w:tc>
      </w:tr>
      <w:tr w:rsidR="000D75FB" w:rsidRPr="000D75FB" w14:paraId="738652B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5C9A9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6474066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Автоматический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однофазный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модульный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10</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52270D5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3F378D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51406C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4241.00</w:t>
            </w:r>
          </w:p>
        </w:tc>
        <w:tc>
          <w:tcPr>
            <w:tcW w:w="1980" w:type="dxa"/>
            <w:tcBorders>
              <w:top w:val="nil"/>
              <w:left w:val="nil"/>
              <w:bottom w:val="single" w:sz="4" w:space="0" w:color="auto"/>
              <w:right w:val="single" w:sz="4" w:space="0" w:color="auto"/>
            </w:tcBorders>
            <w:vAlign w:val="bottom"/>
            <w:hideMark/>
          </w:tcPr>
          <w:p w14:paraId="2F96A6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4,241.00 </w:t>
            </w:r>
          </w:p>
        </w:tc>
        <w:tc>
          <w:tcPr>
            <w:tcW w:w="222" w:type="dxa"/>
            <w:gridSpan w:val="2"/>
            <w:vAlign w:val="center"/>
            <w:hideMark/>
          </w:tcPr>
          <w:p w14:paraId="416C51AE" w14:textId="77777777" w:rsidR="000D75FB" w:rsidRPr="000D75FB" w:rsidRDefault="000D75FB" w:rsidP="000D75FB">
            <w:pPr>
              <w:rPr>
                <w:sz w:val="20"/>
                <w:szCs w:val="20"/>
                <w:lang w:val="en-US" w:eastAsia="en-US" w:bidi="ar-SA"/>
              </w:rPr>
            </w:pPr>
          </w:p>
        </w:tc>
      </w:tr>
      <w:tr w:rsidR="000D75FB" w:rsidRPr="000D75FB" w14:paraId="78FC840F"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31FC3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748B50C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Трехфазный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магнитный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пускатель</w:t>
            </w:r>
            <w:r w:rsidRPr="000D75FB">
              <w:rPr>
                <w:rFonts w:ascii="Arial Armenian" w:hAnsi="Arial Armenian" w:cs="Arial"/>
                <w:sz w:val="18"/>
                <w:szCs w:val="18"/>
                <w:lang w:val="en-US" w:eastAsia="en-US" w:bidi="ar-SA"/>
              </w:rPr>
              <w:t xml:space="preserve"> 32</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1FA771F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75CCB3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49049A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18324.00</w:t>
            </w:r>
          </w:p>
        </w:tc>
        <w:tc>
          <w:tcPr>
            <w:tcW w:w="1980" w:type="dxa"/>
            <w:tcBorders>
              <w:top w:val="nil"/>
              <w:left w:val="nil"/>
              <w:bottom w:val="single" w:sz="4" w:space="0" w:color="auto"/>
              <w:right w:val="single" w:sz="4" w:space="0" w:color="auto"/>
            </w:tcBorders>
            <w:vAlign w:val="bottom"/>
            <w:hideMark/>
          </w:tcPr>
          <w:p w14:paraId="50A33A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18,324.00 </w:t>
            </w:r>
          </w:p>
        </w:tc>
        <w:tc>
          <w:tcPr>
            <w:tcW w:w="222" w:type="dxa"/>
            <w:gridSpan w:val="2"/>
            <w:vAlign w:val="center"/>
            <w:hideMark/>
          </w:tcPr>
          <w:p w14:paraId="210FDF76" w14:textId="77777777" w:rsidR="000D75FB" w:rsidRPr="000D75FB" w:rsidRDefault="000D75FB" w:rsidP="000D75FB">
            <w:pPr>
              <w:rPr>
                <w:sz w:val="20"/>
                <w:szCs w:val="20"/>
                <w:lang w:val="en-US" w:eastAsia="en-US" w:bidi="ar-SA"/>
              </w:rPr>
            </w:pPr>
          </w:p>
        </w:tc>
      </w:tr>
      <w:tr w:rsidR="000D75FB" w:rsidRPr="000D75FB" w14:paraId="62A8CA07"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0A633D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1C3FAE2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Кнопочный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двумя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кнопками</w:t>
            </w:r>
            <w:r w:rsidRPr="000D75FB">
              <w:rPr>
                <w:rFonts w:ascii="Arial Armenian" w:hAnsi="Arial Armenian" w:cs="Arial"/>
                <w:sz w:val="18"/>
                <w:szCs w:val="18"/>
                <w:lang w:val="en-US" w:eastAsia="en-US" w:bidi="ar-SA"/>
              </w:rPr>
              <w:t xml:space="preserve"> 10</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5208697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27C260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67098F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5847.00</w:t>
            </w:r>
          </w:p>
        </w:tc>
        <w:tc>
          <w:tcPr>
            <w:tcW w:w="1980" w:type="dxa"/>
            <w:tcBorders>
              <w:top w:val="nil"/>
              <w:left w:val="nil"/>
              <w:bottom w:val="single" w:sz="4" w:space="0" w:color="auto"/>
              <w:right w:val="single" w:sz="4" w:space="0" w:color="auto"/>
            </w:tcBorders>
            <w:vAlign w:val="bottom"/>
            <w:hideMark/>
          </w:tcPr>
          <w:p w14:paraId="74C42D2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5,847.00 </w:t>
            </w:r>
          </w:p>
        </w:tc>
        <w:tc>
          <w:tcPr>
            <w:tcW w:w="222" w:type="dxa"/>
            <w:gridSpan w:val="2"/>
            <w:vAlign w:val="center"/>
            <w:hideMark/>
          </w:tcPr>
          <w:p w14:paraId="25059819" w14:textId="77777777" w:rsidR="000D75FB" w:rsidRPr="000D75FB" w:rsidRDefault="000D75FB" w:rsidP="000D75FB">
            <w:pPr>
              <w:rPr>
                <w:sz w:val="20"/>
                <w:szCs w:val="20"/>
                <w:lang w:val="en-US" w:eastAsia="en-US" w:bidi="ar-SA"/>
              </w:rPr>
            </w:pPr>
          </w:p>
        </w:tc>
      </w:tr>
      <w:tr w:rsidR="000D75FB" w:rsidRPr="000D75FB" w14:paraId="57C83A4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05B4B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4964C43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Электрический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переключатель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направления</w:t>
            </w:r>
            <w:r w:rsidRPr="000D75FB">
              <w:rPr>
                <w:rFonts w:ascii="Arial Armenian" w:hAnsi="Arial Armenian" w:cs="Arial"/>
                <w:sz w:val="18"/>
                <w:szCs w:val="18"/>
                <w:lang w:val="en-US" w:eastAsia="en-US" w:bidi="ar-SA"/>
              </w:rPr>
              <w:t xml:space="preserve"> 10</w:t>
            </w:r>
            <w:r w:rsidRPr="000D75FB">
              <w:rPr>
                <w:rFonts w:ascii="Calibri" w:hAnsi="Calibri" w:cs="Calibri"/>
                <w:sz w:val="18"/>
                <w:szCs w:val="18"/>
                <w:lang w:val="en-US" w:eastAsia="en-US" w:bidi="ar-SA"/>
              </w:rPr>
              <w:t>А</w:t>
            </w:r>
          </w:p>
        </w:tc>
        <w:tc>
          <w:tcPr>
            <w:tcW w:w="715" w:type="dxa"/>
            <w:tcBorders>
              <w:top w:val="nil"/>
              <w:left w:val="nil"/>
              <w:bottom w:val="single" w:sz="4" w:space="0" w:color="auto"/>
              <w:right w:val="single" w:sz="4" w:space="0" w:color="auto"/>
            </w:tcBorders>
            <w:noWrap/>
            <w:vAlign w:val="bottom"/>
            <w:hideMark/>
          </w:tcPr>
          <w:p w14:paraId="39C8DD8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9E87BC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16E28B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7093.00</w:t>
            </w:r>
          </w:p>
        </w:tc>
        <w:tc>
          <w:tcPr>
            <w:tcW w:w="1980" w:type="dxa"/>
            <w:tcBorders>
              <w:top w:val="nil"/>
              <w:left w:val="nil"/>
              <w:bottom w:val="single" w:sz="4" w:space="0" w:color="auto"/>
              <w:right w:val="single" w:sz="4" w:space="0" w:color="auto"/>
            </w:tcBorders>
            <w:vAlign w:val="bottom"/>
            <w:hideMark/>
          </w:tcPr>
          <w:p w14:paraId="0C058C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7,093.00 </w:t>
            </w:r>
          </w:p>
        </w:tc>
        <w:tc>
          <w:tcPr>
            <w:tcW w:w="222" w:type="dxa"/>
            <w:gridSpan w:val="2"/>
            <w:vAlign w:val="center"/>
            <w:hideMark/>
          </w:tcPr>
          <w:p w14:paraId="4BDC26C5" w14:textId="77777777" w:rsidR="000D75FB" w:rsidRPr="000D75FB" w:rsidRDefault="000D75FB" w:rsidP="000D75FB">
            <w:pPr>
              <w:rPr>
                <w:sz w:val="20"/>
                <w:szCs w:val="20"/>
                <w:lang w:val="en-US" w:eastAsia="en-US" w:bidi="ar-SA"/>
              </w:rPr>
            </w:pPr>
          </w:p>
        </w:tc>
      </w:tr>
      <w:tr w:rsidR="000D75FB" w:rsidRPr="000D75FB" w14:paraId="4C1DC84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7712A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0B6D20B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Сигнальная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лампа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зеленая</w:t>
            </w:r>
          </w:p>
        </w:tc>
        <w:tc>
          <w:tcPr>
            <w:tcW w:w="715" w:type="dxa"/>
            <w:tcBorders>
              <w:top w:val="nil"/>
              <w:left w:val="nil"/>
              <w:bottom w:val="single" w:sz="4" w:space="0" w:color="auto"/>
              <w:right w:val="single" w:sz="4" w:space="0" w:color="auto"/>
            </w:tcBorders>
            <w:noWrap/>
            <w:vAlign w:val="bottom"/>
            <w:hideMark/>
          </w:tcPr>
          <w:p w14:paraId="748D418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A16EC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0C6B52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5847.00</w:t>
            </w:r>
          </w:p>
        </w:tc>
        <w:tc>
          <w:tcPr>
            <w:tcW w:w="1980" w:type="dxa"/>
            <w:tcBorders>
              <w:top w:val="nil"/>
              <w:left w:val="nil"/>
              <w:bottom w:val="single" w:sz="4" w:space="0" w:color="auto"/>
              <w:right w:val="single" w:sz="4" w:space="0" w:color="auto"/>
            </w:tcBorders>
            <w:vAlign w:val="bottom"/>
            <w:hideMark/>
          </w:tcPr>
          <w:p w14:paraId="0C3FF1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5,847.00 </w:t>
            </w:r>
          </w:p>
        </w:tc>
        <w:tc>
          <w:tcPr>
            <w:tcW w:w="222" w:type="dxa"/>
            <w:gridSpan w:val="2"/>
            <w:vAlign w:val="center"/>
            <w:hideMark/>
          </w:tcPr>
          <w:p w14:paraId="0C2D979B" w14:textId="77777777" w:rsidR="000D75FB" w:rsidRPr="000D75FB" w:rsidRDefault="000D75FB" w:rsidP="000D75FB">
            <w:pPr>
              <w:rPr>
                <w:sz w:val="20"/>
                <w:szCs w:val="20"/>
                <w:lang w:val="en-US" w:eastAsia="en-US" w:bidi="ar-SA"/>
              </w:rPr>
            </w:pPr>
          </w:p>
        </w:tc>
      </w:tr>
      <w:tr w:rsidR="000D75FB" w:rsidRPr="000D75FB" w14:paraId="68865A53" w14:textId="77777777" w:rsidTr="000D75FB">
        <w:trPr>
          <w:gridAfter w:val="1"/>
          <w:wAfter w:w="8" w:type="dxa"/>
          <w:trHeight w:val="435"/>
        </w:trPr>
        <w:tc>
          <w:tcPr>
            <w:tcW w:w="517" w:type="dxa"/>
            <w:tcBorders>
              <w:top w:val="nil"/>
              <w:left w:val="single" w:sz="4" w:space="0" w:color="auto"/>
              <w:bottom w:val="single" w:sz="4" w:space="0" w:color="auto"/>
              <w:right w:val="single" w:sz="4" w:space="0" w:color="auto"/>
            </w:tcBorders>
            <w:vAlign w:val="center"/>
            <w:hideMark/>
          </w:tcPr>
          <w:p w14:paraId="2D9879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4D7DB27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Программируемое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реле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времени</w:t>
            </w:r>
          </w:p>
        </w:tc>
        <w:tc>
          <w:tcPr>
            <w:tcW w:w="715" w:type="dxa"/>
            <w:tcBorders>
              <w:top w:val="nil"/>
              <w:left w:val="nil"/>
              <w:bottom w:val="single" w:sz="4" w:space="0" w:color="auto"/>
              <w:right w:val="single" w:sz="4" w:space="0" w:color="auto"/>
            </w:tcBorders>
            <w:noWrap/>
            <w:vAlign w:val="bottom"/>
            <w:hideMark/>
          </w:tcPr>
          <w:p w14:paraId="6A33FE1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7A836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3B349E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18517.00</w:t>
            </w:r>
          </w:p>
        </w:tc>
        <w:tc>
          <w:tcPr>
            <w:tcW w:w="1980" w:type="dxa"/>
            <w:tcBorders>
              <w:top w:val="nil"/>
              <w:left w:val="nil"/>
              <w:bottom w:val="single" w:sz="4" w:space="0" w:color="auto"/>
              <w:right w:val="single" w:sz="4" w:space="0" w:color="auto"/>
            </w:tcBorders>
            <w:vAlign w:val="bottom"/>
            <w:hideMark/>
          </w:tcPr>
          <w:p w14:paraId="6CBAB2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18,517.00 </w:t>
            </w:r>
          </w:p>
        </w:tc>
        <w:tc>
          <w:tcPr>
            <w:tcW w:w="222" w:type="dxa"/>
            <w:gridSpan w:val="2"/>
            <w:vAlign w:val="center"/>
            <w:hideMark/>
          </w:tcPr>
          <w:p w14:paraId="5169F26F" w14:textId="77777777" w:rsidR="000D75FB" w:rsidRPr="000D75FB" w:rsidRDefault="000D75FB" w:rsidP="000D75FB">
            <w:pPr>
              <w:rPr>
                <w:sz w:val="20"/>
                <w:szCs w:val="20"/>
                <w:lang w:val="en-US" w:eastAsia="en-US" w:bidi="ar-SA"/>
              </w:rPr>
            </w:pPr>
          </w:p>
        </w:tc>
      </w:tr>
      <w:tr w:rsidR="000D75FB" w:rsidRPr="000D75FB" w14:paraId="2208A0C9" w14:textId="77777777" w:rsidTr="000D75FB">
        <w:trPr>
          <w:gridAfter w:val="1"/>
          <w:wAfter w:w="8" w:type="dxa"/>
          <w:trHeight w:val="870"/>
        </w:trPr>
        <w:tc>
          <w:tcPr>
            <w:tcW w:w="517" w:type="dxa"/>
            <w:tcBorders>
              <w:top w:val="nil"/>
              <w:left w:val="single" w:sz="4" w:space="0" w:color="auto"/>
              <w:bottom w:val="single" w:sz="4" w:space="0" w:color="auto"/>
              <w:right w:val="single" w:sz="4" w:space="0" w:color="auto"/>
            </w:tcBorders>
            <w:vAlign w:val="center"/>
            <w:hideMark/>
          </w:tcPr>
          <w:p w14:paraId="0543FF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10</w:t>
            </w:r>
          </w:p>
        </w:tc>
        <w:tc>
          <w:tcPr>
            <w:tcW w:w="4248" w:type="dxa"/>
            <w:tcBorders>
              <w:top w:val="nil"/>
              <w:left w:val="nil"/>
              <w:bottom w:val="single" w:sz="4" w:space="0" w:color="auto"/>
              <w:right w:val="single" w:sz="4" w:space="0" w:color="auto"/>
            </w:tcBorders>
            <w:vAlign w:val="center"/>
            <w:hideMark/>
          </w:tcPr>
          <w:p w14:paraId="1CA86B2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eastAsia="en-US" w:bidi="ar-SA"/>
              </w:rPr>
              <w:t>Обработка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4-</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траншее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котловане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 xml:space="preserve">0,5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оставлением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месте</w:t>
            </w:r>
          </w:p>
        </w:tc>
        <w:tc>
          <w:tcPr>
            <w:tcW w:w="715" w:type="dxa"/>
            <w:tcBorders>
              <w:top w:val="nil"/>
              <w:left w:val="nil"/>
              <w:bottom w:val="single" w:sz="4" w:space="0" w:color="auto"/>
              <w:right w:val="single" w:sz="4" w:space="0" w:color="auto"/>
            </w:tcBorders>
            <w:vAlign w:val="bottom"/>
            <w:hideMark/>
          </w:tcPr>
          <w:p w14:paraId="04228A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C23B0B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430.000</w:t>
            </w:r>
          </w:p>
        </w:tc>
        <w:tc>
          <w:tcPr>
            <w:tcW w:w="1167" w:type="dxa"/>
            <w:tcBorders>
              <w:top w:val="nil"/>
              <w:left w:val="nil"/>
              <w:bottom w:val="single" w:sz="4" w:space="0" w:color="auto"/>
              <w:right w:val="single" w:sz="4" w:space="0" w:color="auto"/>
            </w:tcBorders>
            <w:vAlign w:val="bottom"/>
            <w:hideMark/>
          </w:tcPr>
          <w:p w14:paraId="403E16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938.00</w:t>
            </w:r>
          </w:p>
        </w:tc>
        <w:tc>
          <w:tcPr>
            <w:tcW w:w="1980" w:type="dxa"/>
            <w:tcBorders>
              <w:top w:val="nil"/>
              <w:left w:val="nil"/>
              <w:bottom w:val="single" w:sz="4" w:space="0" w:color="auto"/>
              <w:right w:val="single" w:sz="4" w:space="0" w:color="auto"/>
            </w:tcBorders>
            <w:vAlign w:val="bottom"/>
            <w:hideMark/>
          </w:tcPr>
          <w:p w14:paraId="28F889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403,340.00 </w:t>
            </w:r>
          </w:p>
        </w:tc>
        <w:tc>
          <w:tcPr>
            <w:tcW w:w="222" w:type="dxa"/>
            <w:gridSpan w:val="2"/>
            <w:vAlign w:val="center"/>
            <w:hideMark/>
          </w:tcPr>
          <w:p w14:paraId="61D0CB00" w14:textId="77777777" w:rsidR="000D75FB" w:rsidRPr="000D75FB" w:rsidRDefault="000D75FB" w:rsidP="000D75FB">
            <w:pPr>
              <w:rPr>
                <w:sz w:val="20"/>
                <w:szCs w:val="20"/>
                <w:lang w:val="en-US" w:eastAsia="en-US" w:bidi="ar-SA"/>
              </w:rPr>
            </w:pPr>
          </w:p>
        </w:tc>
      </w:tr>
      <w:tr w:rsidR="000D75FB" w:rsidRPr="000D75FB" w14:paraId="589E7235" w14:textId="77777777" w:rsidTr="000D75FB">
        <w:trPr>
          <w:gridAfter w:val="1"/>
          <w:wAfter w:w="8" w:type="dxa"/>
          <w:trHeight w:val="930"/>
        </w:trPr>
        <w:tc>
          <w:tcPr>
            <w:tcW w:w="517" w:type="dxa"/>
            <w:tcBorders>
              <w:top w:val="nil"/>
              <w:left w:val="single" w:sz="4" w:space="0" w:color="auto"/>
              <w:bottom w:val="single" w:sz="4" w:space="0" w:color="auto"/>
              <w:right w:val="single" w:sz="4" w:space="0" w:color="auto"/>
            </w:tcBorders>
            <w:vAlign w:val="center"/>
            <w:hideMark/>
          </w:tcPr>
          <w:p w14:paraId="400CF4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4BFC211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месте</w:t>
            </w:r>
          </w:p>
        </w:tc>
        <w:tc>
          <w:tcPr>
            <w:tcW w:w="715" w:type="dxa"/>
            <w:tcBorders>
              <w:top w:val="nil"/>
              <w:left w:val="nil"/>
              <w:bottom w:val="single" w:sz="4" w:space="0" w:color="auto"/>
              <w:right w:val="single" w:sz="4" w:space="0" w:color="auto"/>
            </w:tcBorders>
            <w:vAlign w:val="bottom"/>
            <w:hideMark/>
          </w:tcPr>
          <w:p w14:paraId="228E65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BD0C4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198.000</w:t>
            </w:r>
          </w:p>
        </w:tc>
        <w:tc>
          <w:tcPr>
            <w:tcW w:w="1167" w:type="dxa"/>
            <w:tcBorders>
              <w:top w:val="nil"/>
              <w:left w:val="nil"/>
              <w:bottom w:val="single" w:sz="4" w:space="0" w:color="auto"/>
              <w:right w:val="single" w:sz="4" w:space="0" w:color="auto"/>
            </w:tcBorders>
            <w:vAlign w:val="bottom"/>
            <w:hideMark/>
          </w:tcPr>
          <w:p w14:paraId="23090C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2D2335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234,036.00 </w:t>
            </w:r>
          </w:p>
        </w:tc>
        <w:tc>
          <w:tcPr>
            <w:tcW w:w="222" w:type="dxa"/>
            <w:gridSpan w:val="2"/>
            <w:vAlign w:val="center"/>
            <w:hideMark/>
          </w:tcPr>
          <w:p w14:paraId="3ACCA9E4" w14:textId="77777777" w:rsidR="000D75FB" w:rsidRPr="000D75FB" w:rsidRDefault="000D75FB" w:rsidP="000D75FB">
            <w:pPr>
              <w:rPr>
                <w:sz w:val="20"/>
                <w:szCs w:val="20"/>
                <w:lang w:val="en-US" w:eastAsia="en-US" w:bidi="ar-SA"/>
              </w:rPr>
            </w:pPr>
          </w:p>
        </w:tc>
      </w:tr>
      <w:tr w:rsidR="000D75FB" w:rsidRPr="000D75FB" w14:paraId="1DA4D5ED"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519048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2728EAA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Перемещение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автомобилями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single" w:sz="4" w:space="0" w:color="auto"/>
              <w:right w:val="single" w:sz="4" w:space="0" w:color="auto"/>
            </w:tcBorders>
            <w:vAlign w:val="bottom"/>
            <w:hideMark/>
          </w:tcPr>
          <w:p w14:paraId="67BF9B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CAC48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386.100</w:t>
            </w:r>
          </w:p>
        </w:tc>
        <w:tc>
          <w:tcPr>
            <w:tcW w:w="1167" w:type="dxa"/>
            <w:tcBorders>
              <w:top w:val="nil"/>
              <w:left w:val="nil"/>
              <w:bottom w:val="single" w:sz="4" w:space="0" w:color="auto"/>
              <w:right w:val="single" w:sz="4" w:space="0" w:color="auto"/>
            </w:tcBorders>
            <w:vAlign w:val="bottom"/>
            <w:hideMark/>
          </w:tcPr>
          <w:p w14:paraId="386127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023ADB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1,319,689.80 </w:t>
            </w:r>
          </w:p>
        </w:tc>
        <w:tc>
          <w:tcPr>
            <w:tcW w:w="222" w:type="dxa"/>
            <w:gridSpan w:val="2"/>
            <w:vAlign w:val="center"/>
            <w:hideMark/>
          </w:tcPr>
          <w:p w14:paraId="27059EAB" w14:textId="77777777" w:rsidR="000D75FB" w:rsidRPr="000D75FB" w:rsidRDefault="000D75FB" w:rsidP="000D75FB">
            <w:pPr>
              <w:rPr>
                <w:sz w:val="20"/>
                <w:szCs w:val="20"/>
                <w:lang w:val="en-US" w:eastAsia="en-US" w:bidi="ar-SA"/>
              </w:rPr>
            </w:pPr>
          </w:p>
        </w:tc>
      </w:tr>
      <w:tr w:rsidR="000D75FB" w:rsidRPr="000D75FB" w14:paraId="1965449F"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57AF9A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06C20DF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после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перемещения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p>
        </w:tc>
        <w:tc>
          <w:tcPr>
            <w:tcW w:w="715" w:type="dxa"/>
            <w:tcBorders>
              <w:top w:val="nil"/>
              <w:left w:val="nil"/>
              <w:bottom w:val="single" w:sz="4" w:space="0" w:color="auto"/>
              <w:right w:val="single" w:sz="4" w:space="0" w:color="auto"/>
            </w:tcBorders>
            <w:vAlign w:val="bottom"/>
            <w:hideMark/>
          </w:tcPr>
          <w:p w14:paraId="5D9ECC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01E93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198.000</w:t>
            </w:r>
          </w:p>
        </w:tc>
        <w:tc>
          <w:tcPr>
            <w:tcW w:w="1167" w:type="dxa"/>
            <w:tcBorders>
              <w:top w:val="nil"/>
              <w:left w:val="nil"/>
              <w:bottom w:val="single" w:sz="4" w:space="0" w:color="auto"/>
              <w:right w:val="single" w:sz="4" w:space="0" w:color="auto"/>
            </w:tcBorders>
            <w:vAlign w:val="bottom"/>
            <w:hideMark/>
          </w:tcPr>
          <w:p w14:paraId="200734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4F786E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10,098.00 </w:t>
            </w:r>
          </w:p>
        </w:tc>
        <w:tc>
          <w:tcPr>
            <w:tcW w:w="222" w:type="dxa"/>
            <w:gridSpan w:val="2"/>
            <w:vAlign w:val="center"/>
            <w:hideMark/>
          </w:tcPr>
          <w:p w14:paraId="5A41624F" w14:textId="77777777" w:rsidR="000D75FB" w:rsidRPr="000D75FB" w:rsidRDefault="000D75FB" w:rsidP="000D75FB">
            <w:pPr>
              <w:rPr>
                <w:sz w:val="20"/>
                <w:szCs w:val="20"/>
                <w:lang w:val="en-US" w:eastAsia="en-US" w:bidi="ar-SA"/>
              </w:rPr>
            </w:pPr>
          </w:p>
        </w:tc>
      </w:tr>
      <w:tr w:rsidR="000D75FB" w:rsidRPr="000D75FB" w14:paraId="78F22B2F"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5D064C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559F47D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Ручная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досыпка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оставшихся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пустот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котлованах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основания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освещения</w:t>
            </w:r>
          </w:p>
        </w:tc>
        <w:tc>
          <w:tcPr>
            <w:tcW w:w="715" w:type="dxa"/>
            <w:tcBorders>
              <w:top w:val="nil"/>
              <w:left w:val="nil"/>
              <w:bottom w:val="single" w:sz="4" w:space="0" w:color="auto"/>
              <w:right w:val="single" w:sz="4" w:space="0" w:color="auto"/>
            </w:tcBorders>
            <w:vAlign w:val="bottom"/>
            <w:hideMark/>
          </w:tcPr>
          <w:p w14:paraId="5A94C0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7A139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60.000</w:t>
            </w:r>
          </w:p>
        </w:tc>
        <w:tc>
          <w:tcPr>
            <w:tcW w:w="1167" w:type="dxa"/>
            <w:tcBorders>
              <w:top w:val="nil"/>
              <w:left w:val="nil"/>
              <w:bottom w:val="single" w:sz="4" w:space="0" w:color="auto"/>
              <w:right w:val="single" w:sz="4" w:space="0" w:color="auto"/>
            </w:tcBorders>
            <w:vAlign w:val="bottom"/>
            <w:hideMark/>
          </w:tcPr>
          <w:p w14:paraId="1F1CA9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1786.00</w:t>
            </w:r>
          </w:p>
        </w:tc>
        <w:tc>
          <w:tcPr>
            <w:tcW w:w="1980" w:type="dxa"/>
            <w:tcBorders>
              <w:top w:val="nil"/>
              <w:left w:val="nil"/>
              <w:bottom w:val="single" w:sz="4" w:space="0" w:color="auto"/>
              <w:right w:val="single" w:sz="4" w:space="0" w:color="auto"/>
            </w:tcBorders>
            <w:vAlign w:val="bottom"/>
            <w:hideMark/>
          </w:tcPr>
          <w:p w14:paraId="299223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107,160.00 </w:t>
            </w:r>
          </w:p>
        </w:tc>
        <w:tc>
          <w:tcPr>
            <w:tcW w:w="222" w:type="dxa"/>
            <w:gridSpan w:val="2"/>
            <w:vAlign w:val="center"/>
            <w:hideMark/>
          </w:tcPr>
          <w:p w14:paraId="666983CD" w14:textId="77777777" w:rsidR="000D75FB" w:rsidRPr="000D75FB" w:rsidRDefault="000D75FB" w:rsidP="000D75FB">
            <w:pPr>
              <w:rPr>
                <w:sz w:val="20"/>
                <w:szCs w:val="20"/>
                <w:lang w:val="en-US" w:eastAsia="en-US" w:bidi="ar-SA"/>
              </w:rPr>
            </w:pPr>
          </w:p>
        </w:tc>
      </w:tr>
      <w:tr w:rsidR="000D75FB" w:rsidRPr="000D75FB" w14:paraId="4100B02E"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D6F90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3C07640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гравийного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фундаменты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h=100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02953F2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2A58A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w:t>
            </w:r>
          </w:p>
        </w:tc>
        <w:tc>
          <w:tcPr>
            <w:tcW w:w="1167" w:type="dxa"/>
            <w:tcBorders>
              <w:top w:val="nil"/>
              <w:left w:val="nil"/>
              <w:bottom w:val="single" w:sz="4" w:space="0" w:color="auto"/>
              <w:right w:val="single" w:sz="4" w:space="0" w:color="auto"/>
            </w:tcBorders>
            <w:vAlign w:val="bottom"/>
            <w:hideMark/>
          </w:tcPr>
          <w:p w14:paraId="13D236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9612.00</w:t>
            </w:r>
          </w:p>
        </w:tc>
        <w:tc>
          <w:tcPr>
            <w:tcW w:w="1980" w:type="dxa"/>
            <w:tcBorders>
              <w:top w:val="nil"/>
              <w:left w:val="nil"/>
              <w:bottom w:val="single" w:sz="4" w:space="0" w:color="auto"/>
              <w:right w:val="single" w:sz="4" w:space="0" w:color="auto"/>
            </w:tcBorders>
            <w:vAlign w:val="bottom"/>
            <w:hideMark/>
          </w:tcPr>
          <w:p w14:paraId="028E138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53,827.20 </w:t>
            </w:r>
          </w:p>
        </w:tc>
        <w:tc>
          <w:tcPr>
            <w:tcW w:w="222" w:type="dxa"/>
            <w:gridSpan w:val="2"/>
            <w:vAlign w:val="center"/>
            <w:hideMark/>
          </w:tcPr>
          <w:p w14:paraId="1F8EB69F" w14:textId="77777777" w:rsidR="000D75FB" w:rsidRPr="000D75FB" w:rsidRDefault="000D75FB" w:rsidP="000D75FB">
            <w:pPr>
              <w:rPr>
                <w:sz w:val="20"/>
                <w:szCs w:val="20"/>
                <w:lang w:val="en-US" w:eastAsia="en-US" w:bidi="ar-SA"/>
              </w:rPr>
            </w:pPr>
          </w:p>
        </w:tc>
      </w:tr>
      <w:tr w:rsidR="000D75FB" w:rsidRPr="000D75FB" w14:paraId="18DA95AA"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273AA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3A722F1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точечного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фундамента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монолитного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B20 /M250/</w:t>
            </w:r>
          </w:p>
        </w:tc>
        <w:tc>
          <w:tcPr>
            <w:tcW w:w="715" w:type="dxa"/>
            <w:tcBorders>
              <w:top w:val="nil"/>
              <w:left w:val="nil"/>
              <w:bottom w:val="single" w:sz="4" w:space="0" w:color="auto"/>
              <w:right w:val="single" w:sz="4" w:space="0" w:color="auto"/>
            </w:tcBorders>
            <w:vAlign w:val="bottom"/>
            <w:hideMark/>
          </w:tcPr>
          <w:p w14:paraId="4985D7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EB5C2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24.000</w:t>
            </w:r>
          </w:p>
        </w:tc>
        <w:tc>
          <w:tcPr>
            <w:tcW w:w="1167" w:type="dxa"/>
            <w:tcBorders>
              <w:top w:val="nil"/>
              <w:left w:val="nil"/>
              <w:bottom w:val="single" w:sz="4" w:space="0" w:color="auto"/>
              <w:right w:val="single" w:sz="4" w:space="0" w:color="auto"/>
            </w:tcBorders>
            <w:vAlign w:val="bottom"/>
            <w:hideMark/>
          </w:tcPr>
          <w:p w14:paraId="0DF829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62220.00</w:t>
            </w:r>
          </w:p>
        </w:tc>
        <w:tc>
          <w:tcPr>
            <w:tcW w:w="1980" w:type="dxa"/>
            <w:tcBorders>
              <w:top w:val="nil"/>
              <w:left w:val="nil"/>
              <w:bottom w:val="single" w:sz="4" w:space="0" w:color="auto"/>
              <w:right w:val="single" w:sz="4" w:space="0" w:color="auto"/>
            </w:tcBorders>
            <w:vAlign w:val="bottom"/>
            <w:hideMark/>
          </w:tcPr>
          <w:p w14:paraId="044D8E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1,493,280.00 </w:t>
            </w:r>
          </w:p>
        </w:tc>
        <w:tc>
          <w:tcPr>
            <w:tcW w:w="222" w:type="dxa"/>
            <w:gridSpan w:val="2"/>
            <w:vAlign w:val="center"/>
            <w:hideMark/>
          </w:tcPr>
          <w:p w14:paraId="2E4E9C9A" w14:textId="77777777" w:rsidR="000D75FB" w:rsidRPr="000D75FB" w:rsidRDefault="000D75FB" w:rsidP="000D75FB">
            <w:pPr>
              <w:rPr>
                <w:sz w:val="20"/>
                <w:szCs w:val="20"/>
                <w:lang w:val="en-US" w:eastAsia="en-US" w:bidi="ar-SA"/>
              </w:rPr>
            </w:pPr>
          </w:p>
        </w:tc>
      </w:tr>
      <w:tr w:rsidR="000D75FB" w:rsidRPr="000D75FB" w14:paraId="1332B4F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4AC6C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35D6F0B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A1 8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11DD096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7BD758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0.345</w:t>
            </w:r>
          </w:p>
        </w:tc>
        <w:tc>
          <w:tcPr>
            <w:tcW w:w="1167" w:type="dxa"/>
            <w:tcBorders>
              <w:top w:val="nil"/>
              <w:left w:val="nil"/>
              <w:bottom w:val="single" w:sz="4" w:space="0" w:color="auto"/>
              <w:right w:val="single" w:sz="4" w:space="0" w:color="auto"/>
            </w:tcBorders>
            <w:vAlign w:val="bottom"/>
            <w:hideMark/>
          </w:tcPr>
          <w:p w14:paraId="6A5190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321289.00</w:t>
            </w:r>
          </w:p>
        </w:tc>
        <w:tc>
          <w:tcPr>
            <w:tcW w:w="1980" w:type="dxa"/>
            <w:tcBorders>
              <w:top w:val="nil"/>
              <w:left w:val="nil"/>
              <w:bottom w:val="single" w:sz="4" w:space="0" w:color="auto"/>
              <w:right w:val="single" w:sz="4" w:space="0" w:color="auto"/>
            </w:tcBorders>
            <w:vAlign w:val="bottom"/>
            <w:hideMark/>
          </w:tcPr>
          <w:p w14:paraId="561714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110,844.71 </w:t>
            </w:r>
          </w:p>
        </w:tc>
        <w:tc>
          <w:tcPr>
            <w:tcW w:w="222" w:type="dxa"/>
            <w:gridSpan w:val="2"/>
            <w:vAlign w:val="center"/>
            <w:hideMark/>
          </w:tcPr>
          <w:p w14:paraId="4E75AB1F" w14:textId="77777777" w:rsidR="000D75FB" w:rsidRPr="000D75FB" w:rsidRDefault="000D75FB" w:rsidP="000D75FB">
            <w:pPr>
              <w:rPr>
                <w:sz w:val="20"/>
                <w:szCs w:val="20"/>
                <w:lang w:val="en-US" w:eastAsia="en-US" w:bidi="ar-SA"/>
              </w:rPr>
            </w:pPr>
          </w:p>
        </w:tc>
      </w:tr>
      <w:tr w:rsidR="000D75FB" w:rsidRPr="000D75FB" w14:paraId="59FDEB1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B54D5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209609F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 8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37082FF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0246F7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0.168</w:t>
            </w:r>
          </w:p>
        </w:tc>
        <w:tc>
          <w:tcPr>
            <w:tcW w:w="1167" w:type="dxa"/>
            <w:tcBorders>
              <w:top w:val="nil"/>
              <w:left w:val="nil"/>
              <w:bottom w:val="single" w:sz="4" w:space="0" w:color="auto"/>
              <w:right w:val="single" w:sz="4" w:space="0" w:color="auto"/>
            </w:tcBorders>
            <w:vAlign w:val="bottom"/>
            <w:hideMark/>
          </w:tcPr>
          <w:p w14:paraId="20D521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418293.00</w:t>
            </w:r>
          </w:p>
        </w:tc>
        <w:tc>
          <w:tcPr>
            <w:tcW w:w="1980" w:type="dxa"/>
            <w:tcBorders>
              <w:top w:val="nil"/>
              <w:left w:val="nil"/>
              <w:bottom w:val="single" w:sz="4" w:space="0" w:color="auto"/>
              <w:right w:val="single" w:sz="4" w:space="0" w:color="auto"/>
            </w:tcBorders>
            <w:vAlign w:val="bottom"/>
            <w:hideMark/>
          </w:tcPr>
          <w:p w14:paraId="2B7487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70,273.22 </w:t>
            </w:r>
          </w:p>
        </w:tc>
        <w:tc>
          <w:tcPr>
            <w:tcW w:w="222" w:type="dxa"/>
            <w:gridSpan w:val="2"/>
            <w:vAlign w:val="center"/>
            <w:hideMark/>
          </w:tcPr>
          <w:p w14:paraId="308E3116" w14:textId="77777777" w:rsidR="000D75FB" w:rsidRPr="000D75FB" w:rsidRDefault="000D75FB" w:rsidP="000D75FB">
            <w:pPr>
              <w:rPr>
                <w:sz w:val="20"/>
                <w:szCs w:val="20"/>
                <w:lang w:val="en-US" w:eastAsia="en-US" w:bidi="ar-SA"/>
              </w:rPr>
            </w:pPr>
          </w:p>
        </w:tc>
      </w:tr>
      <w:tr w:rsidR="000D75FB" w:rsidRPr="000D75FB" w14:paraId="4CBE1C63"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D3194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7215DC5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Арматура</w:t>
            </w:r>
            <w:r w:rsidRPr="000D75FB">
              <w:rPr>
                <w:rFonts w:ascii="Arial Armenian" w:hAnsi="Arial Armenian" w:cs="Arial"/>
                <w:sz w:val="18"/>
                <w:szCs w:val="18"/>
                <w:lang w:val="en-US" w:eastAsia="en-US" w:bidi="ar-SA"/>
              </w:rPr>
              <w:t xml:space="preserve"> A500C 12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4BB41D0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7CA5A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0.720</w:t>
            </w:r>
          </w:p>
        </w:tc>
        <w:tc>
          <w:tcPr>
            <w:tcW w:w="1167" w:type="dxa"/>
            <w:tcBorders>
              <w:top w:val="nil"/>
              <w:left w:val="nil"/>
              <w:bottom w:val="single" w:sz="4" w:space="0" w:color="auto"/>
              <w:right w:val="single" w:sz="4" w:space="0" w:color="auto"/>
            </w:tcBorders>
            <w:vAlign w:val="bottom"/>
            <w:hideMark/>
          </w:tcPr>
          <w:p w14:paraId="08FAF8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411007.00</w:t>
            </w:r>
          </w:p>
        </w:tc>
        <w:tc>
          <w:tcPr>
            <w:tcW w:w="1980" w:type="dxa"/>
            <w:tcBorders>
              <w:top w:val="nil"/>
              <w:left w:val="nil"/>
              <w:bottom w:val="single" w:sz="4" w:space="0" w:color="auto"/>
              <w:right w:val="single" w:sz="4" w:space="0" w:color="auto"/>
            </w:tcBorders>
            <w:vAlign w:val="bottom"/>
            <w:hideMark/>
          </w:tcPr>
          <w:p w14:paraId="1F1B89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295,925.04 </w:t>
            </w:r>
          </w:p>
        </w:tc>
        <w:tc>
          <w:tcPr>
            <w:tcW w:w="222" w:type="dxa"/>
            <w:gridSpan w:val="2"/>
            <w:vAlign w:val="center"/>
            <w:hideMark/>
          </w:tcPr>
          <w:p w14:paraId="7E743FBC" w14:textId="77777777" w:rsidR="000D75FB" w:rsidRPr="000D75FB" w:rsidRDefault="000D75FB" w:rsidP="000D75FB">
            <w:pPr>
              <w:rPr>
                <w:sz w:val="20"/>
                <w:szCs w:val="20"/>
                <w:lang w:val="en-US" w:eastAsia="en-US" w:bidi="ar-SA"/>
              </w:rPr>
            </w:pPr>
          </w:p>
        </w:tc>
      </w:tr>
      <w:tr w:rsidR="000D75FB" w:rsidRPr="000D75FB" w14:paraId="1BA0961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453DD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10523D7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лист</w:t>
            </w:r>
            <w:r w:rsidRPr="000D75FB">
              <w:rPr>
                <w:rFonts w:ascii="Arial Armenian" w:hAnsi="Arial Armenian" w:cs="Arial"/>
                <w:sz w:val="18"/>
                <w:szCs w:val="18"/>
                <w:lang w:val="en-US" w:eastAsia="en-US" w:bidi="ar-SA"/>
              </w:rPr>
              <w:t xml:space="preserve"> 320*5</w:t>
            </w:r>
          </w:p>
        </w:tc>
        <w:tc>
          <w:tcPr>
            <w:tcW w:w="715" w:type="dxa"/>
            <w:tcBorders>
              <w:top w:val="nil"/>
              <w:left w:val="nil"/>
              <w:bottom w:val="single" w:sz="4" w:space="0" w:color="auto"/>
              <w:right w:val="single" w:sz="4" w:space="0" w:color="auto"/>
            </w:tcBorders>
            <w:noWrap/>
            <w:vAlign w:val="bottom"/>
            <w:hideMark/>
          </w:tcPr>
          <w:p w14:paraId="3E0BD5D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71879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0.224</w:t>
            </w:r>
          </w:p>
        </w:tc>
        <w:tc>
          <w:tcPr>
            <w:tcW w:w="1167" w:type="dxa"/>
            <w:tcBorders>
              <w:top w:val="nil"/>
              <w:left w:val="nil"/>
              <w:bottom w:val="single" w:sz="4" w:space="0" w:color="auto"/>
              <w:right w:val="single" w:sz="4" w:space="0" w:color="auto"/>
            </w:tcBorders>
            <w:vAlign w:val="bottom"/>
            <w:hideMark/>
          </w:tcPr>
          <w:p w14:paraId="310819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697151.00</w:t>
            </w:r>
          </w:p>
        </w:tc>
        <w:tc>
          <w:tcPr>
            <w:tcW w:w="1980" w:type="dxa"/>
            <w:tcBorders>
              <w:top w:val="nil"/>
              <w:left w:val="nil"/>
              <w:bottom w:val="single" w:sz="4" w:space="0" w:color="auto"/>
              <w:right w:val="single" w:sz="4" w:space="0" w:color="auto"/>
            </w:tcBorders>
            <w:vAlign w:val="bottom"/>
            <w:hideMark/>
          </w:tcPr>
          <w:p w14:paraId="1ED1E9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156,161.82 </w:t>
            </w:r>
          </w:p>
        </w:tc>
        <w:tc>
          <w:tcPr>
            <w:tcW w:w="222" w:type="dxa"/>
            <w:gridSpan w:val="2"/>
            <w:vAlign w:val="center"/>
            <w:hideMark/>
          </w:tcPr>
          <w:p w14:paraId="75ECE1D5" w14:textId="77777777" w:rsidR="000D75FB" w:rsidRPr="000D75FB" w:rsidRDefault="000D75FB" w:rsidP="000D75FB">
            <w:pPr>
              <w:rPr>
                <w:sz w:val="20"/>
                <w:szCs w:val="20"/>
                <w:lang w:val="en-US" w:eastAsia="en-US" w:bidi="ar-SA"/>
              </w:rPr>
            </w:pPr>
          </w:p>
        </w:tc>
      </w:tr>
      <w:tr w:rsidR="000D75FB" w:rsidRPr="000D75FB" w14:paraId="18EB2741"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7AAA2D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6DA9BFD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Раствор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цементный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манековой</w:t>
            </w:r>
          </w:p>
        </w:tc>
        <w:tc>
          <w:tcPr>
            <w:tcW w:w="715" w:type="dxa"/>
            <w:tcBorders>
              <w:top w:val="nil"/>
              <w:left w:val="nil"/>
              <w:bottom w:val="single" w:sz="4" w:space="0" w:color="auto"/>
              <w:right w:val="single" w:sz="4" w:space="0" w:color="auto"/>
            </w:tcBorders>
            <w:noWrap/>
            <w:vAlign w:val="bottom"/>
            <w:hideMark/>
          </w:tcPr>
          <w:p w14:paraId="24328C9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247D7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1.092</w:t>
            </w:r>
          </w:p>
        </w:tc>
        <w:tc>
          <w:tcPr>
            <w:tcW w:w="1167" w:type="dxa"/>
            <w:tcBorders>
              <w:top w:val="nil"/>
              <w:left w:val="nil"/>
              <w:bottom w:val="single" w:sz="4" w:space="0" w:color="auto"/>
              <w:right w:val="single" w:sz="4" w:space="0" w:color="auto"/>
            </w:tcBorders>
            <w:vAlign w:val="bottom"/>
            <w:hideMark/>
          </w:tcPr>
          <w:p w14:paraId="591098B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1454916.00</w:t>
            </w:r>
          </w:p>
        </w:tc>
        <w:tc>
          <w:tcPr>
            <w:tcW w:w="1980" w:type="dxa"/>
            <w:tcBorders>
              <w:top w:val="nil"/>
              <w:left w:val="nil"/>
              <w:bottom w:val="single" w:sz="4" w:space="0" w:color="auto"/>
              <w:right w:val="single" w:sz="4" w:space="0" w:color="auto"/>
            </w:tcBorders>
            <w:vAlign w:val="bottom"/>
            <w:hideMark/>
          </w:tcPr>
          <w:p w14:paraId="6CBF32F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1,588,768.27 </w:t>
            </w:r>
          </w:p>
        </w:tc>
        <w:tc>
          <w:tcPr>
            <w:tcW w:w="222" w:type="dxa"/>
            <w:gridSpan w:val="2"/>
            <w:vAlign w:val="center"/>
            <w:hideMark/>
          </w:tcPr>
          <w:p w14:paraId="7E12238F" w14:textId="77777777" w:rsidR="000D75FB" w:rsidRPr="000D75FB" w:rsidRDefault="000D75FB" w:rsidP="000D75FB">
            <w:pPr>
              <w:rPr>
                <w:sz w:val="20"/>
                <w:szCs w:val="20"/>
                <w:lang w:val="en-US" w:eastAsia="en-US" w:bidi="ar-SA"/>
              </w:rPr>
            </w:pPr>
          </w:p>
        </w:tc>
      </w:tr>
      <w:tr w:rsidR="000D75FB" w:rsidRPr="000D75FB" w14:paraId="1A0DD937"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04D97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0BB1F84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Гидроизоляция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поверхностей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фундаментов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горячим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битумом</w:t>
            </w:r>
          </w:p>
        </w:tc>
        <w:tc>
          <w:tcPr>
            <w:tcW w:w="715" w:type="dxa"/>
            <w:tcBorders>
              <w:top w:val="nil"/>
              <w:left w:val="nil"/>
              <w:bottom w:val="single" w:sz="4" w:space="0" w:color="auto"/>
              <w:right w:val="single" w:sz="4" w:space="0" w:color="auto"/>
            </w:tcBorders>
            <w:vAlign w:val="bottom"/>
            <w:hideMark/>
          </w:tcPr>
          <w:p w14:paraId="458F9CE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18433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201.600</w:t>
            </w:r>
          </w:p>
        </w:tc>
        <w:tc>
          <w:tcPr>
            <w:tcW w:w="1167" w:type="dxa"/>
            <w:tcBorders>
              <w:top w:val="nil"/>
              <w:left w:val="nil"/>
              <w:bottom w:val="single" w:sz="4" w:space="0" w:color="auto"/>
              <w:right w:val="single" w:sz="4" w:space="0" w:color="auto"/>
            </w:tcBorders>
            <w:vAlign w:val="bottom"/>
            <w:hideMark/>
          </w:tcPr>
          <w:p w14:paraId="37A826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1259.00</w:t>
            </w:r>
          </w:p>
        </w:tc>
        <w:tc>
          <w:tcPr>
            <w:tcW w:w="1980" w:type="dxa"/>
            <w:tcBorders>
              <w:top w:val="nil"/>
              <w:left w:val="nil"/>
              <w:bottom w:val="single" w:sz="4" w:space="0" w:color="auto"/>
              <w:right w:val="single" w:sz="4" w:space="0" w:color="auto"/>
            </w:tcBorders>
            <w:vAlign w:val="bottom"/>
            <w:hideMark/>
          </w:tcPr>
          <w:p w14:paraId="48E7A0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253,814.40 </w:t>
            </w:r>
          </w:p>
        </w:tc>
        <w:tc>
          <w:tcPr>
            <w:tcW w:w="222" w:type="dxa"/>
            <w:gridSpan w:val="2"/>
            <w:vAlign w:val="center"/>
            <w:hideMark/>
          </w:tcPr>
          <w:p w14:paraId="78FCEC9A" w14:textId="77777777" w:rsidR="000D75FB" w:rsidRPr="000D75FB" w:rsidRDefault="000D75FB" w:rsidP="000D75FB">
            <w:pPr>
              <w:rPr>
                <w:sz w:val="20"/>
                <w:szCs w:val="20"/>
                <w:lang w:val="en-US" w:eastAsia="en-US" w:bidi="ar-SA"/>
              </w:rPr>
            </w:pPr>
          </w:p>
        </w:tc>
      </w:tr>
      <w:tr w:rsidR="000D75FB" w:rsidRPr="000D75FB" w14:paraId="737F1999"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2052E3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26FB157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Досыпка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бульдозером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перемещением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5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vAlign w:val="bottom"/>
            <w:hideMark/>
          </w:tcPr>
          <w:p w14:paraId="0973E4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E2053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398.000</w:t>
            </w:r>
          </w:p>
        </w:tc>
        <w:tc>
          <w:tcPr>
            <w:tcW w:w="1167" w:type="dxa"/>
            <w:tcBorders>
              <w:top w:val="nil"/>
              <w:left w:val="nil"/>
              <w:bottom w:val="single" w:sz="4" w:space="0" w:color="auto"/>
              <w:right w:val="single" w:sz="4" w:space="0" w:color="auto"/>
            </w:tcBorders>
            <w:vAlign w:val="bottom"/>
            <w:hideMark/>
          </w:tcPr>
          <w:p w14:paraId="792B2F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103.00</w:t>
            </w:r>
          </w:p>
        </w:tc>
        <w:tc>
          <w:tcPr>
            <w:tcW w:w="1980" w:type="dxa"/>
            <w:tcBorders>
              <w:top w:val="nil"/>
              <w:left w:val="nil"/>
              <w:bottom w:val="single" w:sz="4" w:space="0" w:color="auto"/>
              <w:right w:val="single" w:sz="4" w:space="0" w:color="auto"/>
            </w:tcBorders>
            <w:vAlign w:val="bottom"/>
            <w:hideMark/>
          </w:tcPr>
          <w:p w14:paraId="08D80E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40,994.00 </w:t>
            </w:r>
          </w:p>
        </w:tc>
        <w:tc>
          <w:tcPr>
            <w:tcW w:w="222" w:type="dxa"/>
            <w:gridSpan w:val="2"/>
            <w:vAlign w:val="center"/>
            <w:hideMark/>
          </w:tcPr>
          <w:p w14:paraId="63B6B65E" w14:textId="77777777" w:rsidR="000D75FB" w:rsidRPr="000D75FB" w:rsidRDefault="000D75FB" w:rsidP="000D75FB">
            <w:pPr>
              <w:rPr>
                <w:sz w:val="20"/>
                <w:szCs w:val="20"/>
                <w:lang w:val="en-US" w:eastAsia="en-US" w:bidi="ar-SA"/>
              </w:rPr>
            </w:pPr>
          </w:p>
        </w:tc>
      </w:tr>
      <w:tr w:rsidR="000D75FB" w:rsidRPr="000D75FB" w14:paraId="4F1005A1"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6E0600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774F6E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Послойная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трамбовка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h=10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3D5498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17B35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398.000</w:t>
            </w:r>
          </w:p>
        </w:tc>
        <w:tc>
          <w:tcPr>
            <w:tcW w:w="1167" w:type="dxa"/>
            <w:tcBorders>
              <w:top w:val="nil"/>
              <w:left w:val="nil"/>
              <w:bottom w:val="single" w:sz="4" w:space="0" w:color="auto"/>
              <w:right w:val="single" w:sz="4" w:space="0" w:color="auto"/>
            </w:tcBorders>
            <w:vAlign w:val="bottom"/>
            <w:hideMark/>
          </w:tcPr>
          <w:p w14:paraId="1EB7D0B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360.00</w:t>
            </w:r>
          </w:p>
        </w:tc>
        <w:tc>
          <w:tcPr>
            <w:tcW w:w="1980" w:type="dxa"/>
            <w:tcBorders>
              <w:top w:val="nil"/>
              <w:left w:val="nil"/>
              <w:bottom w:val="single" w:sz="4" w:space="0" w:color="auto"/>
              <w:right w:val="single" w:sz="4" w:space="0" w:color="auto"/>
            </w:tcBorders>
            <w:vAlign w:val="bottom"/>
            <w:hideMark/>
          </w:tcPr>
          <w:p w14:paraId="0CCDDF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143,280.00 </w:t>
            </w:r>
          </w:p>
        </w:tc>
        <w:tc>
          <w:tcPr>
            <w:tcW w:w="222" w:type="dxa"/>
            <w:gridSpan w:val="2"/>
            <w:vAlign w:val="center"/>
            <w:hideMark/>
          </w:tcPr>
          <w:p w14:paraId="50FE83B8" w14:textId="77777777" w:rsidR="000D75FB" w:rsidRPr="000D75FB" w:rsidRDefault="000D75FB" w:rsidP="000D75FB">
            <w:pPr>
              <w:rPr>
                <w:sz w:val="20"/>
                <w:szCs w:val="20"/>
                <w:lang w:val="en-US" w:eastAsia="en-US" w:bidi="ar-SA"/>
              </w:rPr>
            </w:pPr>
          </w:p>
        </w:tc>
      </w:tr>
      <w:tr w:rsidR="000D75FB" w:rsidRPr="000D75FB" w14:paraId="0E11CE53"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34B4DE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19D7657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Досыпка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грунтов</w:t>
            </w:r>
            <w:r w:rsidRPr="000D75FB">
              <w:rPr>
                <w:rFonts w:ascii="Arial Armenian" w:hAnsi="Arial Armenian" w:cs="Arial"/>
                <w:sz w:val="18"/>
                <w:szCs w:val="18"/>
                <w:lang w:eastAsia="en-US" w:bidi="ar-SA"/>
              </w:rPr>
              <w:t xml:space="preserve"> 3-</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трамбовкой</w:t>
            </w:r>
          </w:p>
        </w:tc>
        <w:tc>
          <w:tcPr>
            <w:tcW w:w="715" w:type="dxa"/>
            <w:tcBorders>
              <w:top w:val="nil"/>
              <w:left w:val="nil"/>
              <w:bottom w:val="single" w:sz="4" w:space="0" w:color="auto"/>
              <w:right w:val="single" w:sz="4" w:space="0" w:color="auto"/>
            </w:tcBorders>
            <w:vAlign w:val="bottom"/>
            <w:hideMark/>
          </w:tcPr>
          <w:p w14:paraId="775B2B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F9899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32.000</w:t>
            </w:r>
          </w:p>
        </w:tc>
        <w:tc>
          <w:tcPr>
            <w:tcW w:w="1167" w:type="dxa"/>
            <w:tcBorders>
              <w:top w:val="nil"/>
              <w:left w:val="nil"/>
              <w:bottom w:val="single" w:sz="4" w:space="0" w:color="auto"/>
              <w:right w:val="single" w:sz="4" w:space="0" w:color="auto"/>
            </w:tcBorders>
            <w:vAlign w:val="bottom"/>
            <w:hideMark/>
          </w:tcPr>
          <w:p w14:paraId="1C38AD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1786.00</w:t>
            </w:r>
          </w:p>
        </w:tc>
        <w:tc>
          <w:tcPr>
            <w:tcW w:w="1980" w:type="dxa"/>
            <w:tcBorders>
              <w:top w:val="nil"/>
              <w:left w:val="nil"/>
              <w:bottom w:val="single" w:sz="4" w:space="0" w:color="auto"/>
              <w:right w:val="single" w:sz="4" w:space="0" w:color="auto"/>
            </w:tcBorders>
            <w:vAlign w:val="bottom"/>
            <w:hideMark/>
          </w:tcPr>
          <w:p w14:paraId="456AF8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57,152.00 </w:t>
            </w:r>
          </w:p>
        </w:tc>
        <w:tc>
          <w:tcPr>
            <w:tcW w:w="222" w:type="dxa"/>
            <w:gridSpan w:val="2"/>
            <w:vAlign w:val="center"/>
            <w:hideMark/>
          </w:tcPr>
          <w:p w14:paraId="33C45586" w14:textId="77777777" w:rsidR="000D75FB" w:rsidRPr="000D75FB" w:rsidRDefault="000D75FB" w:rsidP="000D75FB">
            <w:pPr>
              <w:rPr>
                <w:sz w:val="20"/>
                <w:szCs w:val="20"/>
                <w:lang w:val="en-US" w:eastAsia="en-US" w:bidi="ar-SA"/>
              </w:rPr>
            </w:pPr>
          </w:p>
        </w:tc>
      </w:tr>
      <w:tr w:rsidR="000D75FB" w:rsidRPr="000D75FB" w14:paraId="08C5224F"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5C24F5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10DA0F0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основания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L=1380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/138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18802D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86FC7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1380.000</w:t>
            </w:r>
          </w:p>
        </w:tc>
        <w:tc>
          <w:tcPr>
            <w:tcW w:w="1167" w:type="dxa"/>
            <w:tcBorders>
              <w:top w:val="nil"/>
              <w:left w:val="nil"/>
              <w:bottom w:val="single" w:sz="4" w:space="0" w:color="auto"/>
              <w:right w:val="single" w:sz="4" w:space="0" w:color="auto"/>
            </w:tcBorders>
            <w:vAlign w:val="bottom"/>
            <w:hideMark/>
          </w:tcPr>
          <w:p w14:paraId="434090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1208.00</w:t>
            </w:r>
          </w:p>
        </w:tc>
        <w:tc>
          <w:tcPr>
            <w:tcW w:w="1980" w:type="dxa"/>
            <w:tcBorders>
              <w:top w:val="nil"/>
              <w:left w:val="nil"/>
              <w:bottom w:val="single" w:sz="4" w:space="0" w:color="auto"/>
              <w:right w:val="single" w:sz="4" w:space="0" w:color="auto"/>
            </w:tcBorders>
            <w:vAlign w:val="bottom"/>
            <w:hideMark/>
          </w:tcPr>
          <w:p w14:paraId="1EF959C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1,667,040.00 </w:t>
            </w:r>
          </w:p>
        </w:tc>
        <w:tc>
          <w:tcPr>
            <w:tcW w:w="222" w:type="dxa"/>
            <w:gridSpan w:val="2"/>
            <w:vAlign w:val="center"/>
            <w:hideMark/>
          </w:tcPr>
          <w:p w14:paraId="5EF56F8B" w14:textId="77777777" w:rsidR="000D75FB" w:rsidRPr="000D75FB" w:rsidRDefault="000D75FB" w:rsidP="000D75FB">
            <w:pPr>
              <w:rPr>
                <w:sz w:val="20"/>
                <w:szCs w:val="20"/>
                <w:lang w:val="en-US" w:eastAsia="en-US" w:bidi="ar-SA"/>
              </w:rPr>
            </w:pPr>
          </w:p>
        </w:tc>
      </w:tr>
      <w:tr w:rsidR="000D75FB" w:rsidRPr="000D75FB" w14:paraId="6BA2228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DC1D9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60AF174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d=50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381D4B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6E62A4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168.000</w:t>
            </w:r>
          </w:p>
        </w:tc>
        <w:tc>
          <w:tcPr>
            <w:tcW w:w="1167" w:type="dxa"/>
            <w:tcBorders>
              <w:top w:val="nil"/>
              <w:left w:val="nil"/>
              <w:bottom w:val="single" w:sz="4" w:space="0" w:color="auto"/>
              <w:right w:val="single" w:sz="4" w:space="0" w:color="auto"/>
            </w:tcBorders>
            <w:vAlign w:val="bottom"/>
            <w:hideMark/>
          </w:tcPr>
          <w:p w14:paraId="56F0587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720.00</w:t>
            </w:r>
          </w:p>
        </w:tc>
        <w:tc>
          <w:tcPr>
            <w:tcW w:w="1980" w:type="dxa"/>
            <w:tcBorders>
              <w:top w:val="nil"/>
              <w:left w:val="nil"/>
              <w:bottom w:val="single" w:sz="4" w:space="0" w:color="auto"/>
              <w:right w:val="single" w:sz="4" w:space="0" w:color="auto"/>
            </w:tcBorders>
            <w:vAlign w:val="bottom"/>
            <w:hideMark/>
          </w:tcPr>
          <w:p w14:paraId="5D7E4D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120,960.00 </w:t>
            </w:r>
          </w:p>
        </w:tc>
        <w:tc>
          <w:tcPr>
            <w:tcW w:w="222" w:type="dxa"/>
            <w:gridSpan w:val="2"/>
            <w:vAlign w:val="center"/>
            <w:hideMark/>
          </w:tcPr>
          <w:p w14:paraId="517409A0" w14:textId="77777777" w:rsidR="000D75FB" w:rsidRPr="000D75FB" w:rsidRDefault="000D75FB" w:rsidP="000D75FB">
            <w:pPr>
              <w:rPr>
                <w:sz w:val="20"/>
                <w:szCs w:val="20"/>
                <w:lang w:val="en-US" w:eastAsia="en-US" w:bidi="ar-SA"/>
              </w:rPr>
            </w:pPr>
          </w:p>
        </w:tc>
      </w:tr>
      <w:tr w:rsidR="000D75FB" w:rsidRPr="000D75FB" w14:paraId="1F8B2611" w14:textId="77777777" w:rsidTr="000D75FB">
        <w:trPr>
          <w:gridAfter w:val="1"/>
          <w:wAfter w:w="8" w:type="dxa"/>
          <w:trHeight w:val="690"/>
        </w:trPr>
        <w:tc>
          <w:tcPr>
            <w:tcW w:w="517" w:type="dxa"/>
            <w:tcBorders>
              <w:top w:val="nil"/>
              <w:left w:val="single" w:sz="4" w:space="0" w:color="auto"/>
              <w:bottom w:val="single" w:sz="4" w:space="0" w:color="auto"/>
              <w:right w:val="single" w:sz="4" w:space="0" w:color="auto"/>
            </w:tcBorders>
            <w:vAlign w:val="center"/>
            <w:hideMark/>
          </w:tcPr>
          <w:p w14:paraId="46147C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1B0673F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Осветительная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заводского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производства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высотой</w:t>
            </w:r>
            <w:r w:rsidRPr="000D75FB">
              <w:rPr>
                <w:rFonts w:ascii="Arial Armenian" w:hAnsi="Arial Armenian" w:cs="Arial"/>
                <w:sz w:val="18"/>
                <w:szCs w:val="18"/>
                <w:lang w:val="en-US" w:eastAsia="en-US" w:bidi="ar-SA"/>
              </w:rPr>
              <w:t xml:space="preserve"> 8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noWrap/>
            <w:vAlign w:val="bottom"/>
            <w:hideMark/>
          </w:tcPr>
          <w:p w14:paraId="619B8A1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270E945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56.000</w:t>
            </w:r>
          </w:p>
        </w:tc>
        <w:tc>
          <w:tcPr>
            <w:tcW w:w="1167" w:type="dxa"/>
            <w:tcBorders>
              <w:top w:val="nil"/>
              <w:left w:val="nil"/>
              <w:bottom w:val="single" w:sz="4" w:space="0" w:color="auto"/>
              <w:right w:val="single" w:sz="4" w:space="0" w:color="auto"/>
            </w:tcBorders>
            <w:vAlign w:val="bottom"/>
            <w:hideMark/>
          </w:tcPr>
          <w:p w14:paraId="755E8A1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181301.00</w:t>
            </w:r>
          </w:p>
        </w:tc>
        <w:tc>
          <w:tcPr>
            <w:tcW w:w="1980" w:type="dxa"/>
            <w:tcBorders>
              <w:top w:val="nil"/>
              <w:left w:val="nil"/>
              <w:bottom w:val="single" w:sz="4" w:space="0" w:color="auto"/>
              <w:right w:val="single" w:sz="4" w:space="0" w:color="auto"/>
            </w:tcBorders>
            <w:vAlign w:val="bottom"/>
            <w:hideMark/>
          </w:tcPr>
          <w:p w14:paraId="46E4EA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10,152,856.00 </w:t>
            </w:r>
          </w:p>
        </w:tc>
        <w:tc>
          <w:tcPr>
            <w:tcW w:w="222" w:type="dxa"/>
            <w:gridSpan w:val="2"/>
            <w:vAlign w:val="center"/>
            <w:hideMark/>
          </w:tcPr>
          <w:p w14:paraId="57136EB6" w14:textId="77777777" w:rsidR="000D75FB" w:rsidRPr="000D75FB" w:rsidRDefault="000D75FB" w:rsidP="000D75FB">
            <w:pPr>
              <w:rPr>
                <w:sz w:val="20"/>
                <w:szCs w:val="20"/>
                <w:lang w:val="en-US" w:eastAsia="en-US" w:bidi="ar-SA"/>
              </w:rPr>
            </w:pPr>
          </w:p>
        </w:tc>
      </w:tr>
      <w:tr w:rsidR="000D75FB" w:rsidRPr="000D75FB" w14:paraId="68D4EA7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8402D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112C99B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Осветительный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кронштейн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одного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светильника</w:t>
            </w:r>
          </w:p>
        </w:tc>
        <w:tc>
          <w:tcPr>
            <w:tcW w:w="715" w:type="dxa"/>
            <w:tcBorders>
              <w:top w:val="nil"/>
              <w:left w:val="nil"/>
              <w:bottom w:val="single" w:sz="4" w:space="0" w:color="auto"/>
              <w:right w:val="single" w:sz="4" w:space="0" w:color="auto"/>
            </w:tcBorders>
            <w:noWrap/>
            <w:vAlign w:val="bottom"/>
            <w:hideMark/>
          </w:tcPr>
          <w:p w14:paraId="77126CF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18EBAF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56.000</w:t>
            </w:r>
          </w:p>
        </w:tc>
        <w:tc>
          <w:tcPr>
            <w:tcW w:w="1167" w:type="dxa"/>
            <w:tcBorders>
              <w:top w:val="nil"/>
              <w:left w:val="nil"/>
              <w:bottom w:val="single" w:sz="4" w:space="0" w:color="auto"/>
              <w:right w:val="single" w:sz="4" w:space="0" w:color="auto"/>
            </w:tcBorders>
            <w:vAlign w:val="bottom"/>
            <w:hideMark/>
          </w:tcPr>
          <w:p w14:paraId="24A765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38563.00</w:t>
            </w:r>
          </w:p>
        </w:tc>
        <w:tc>
          <w:tcPr>
            <w:tcW w:w="1980" w:type="dxa"/>
            <w:tcBorders>
              <w:top w:val="nil"/>
              <w:left w:val="nil"/>
              <w:bottom w:val="single" w:sz="4" w:space="0" w:color="auto"/>
              <w:right w:val="single" w:sz="4" w:space="0" w:color="auto"/>
            </w:tcBorders>
            <w:vAlign w:val="bottom"/>
            <w:hideMark/>
          </w:tcPr>
          <w:p w14:paraId="44FB5E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2,159,528.00 </w:t>
            </w:r>
          </w:p>
        </w:tc>
        <w:tc>
          <w:tcPr>
            <w:tcW w:w="222" w:type="dxa"/>
            <w:gridSpan w:val="2"/>
            <w:vAlign w:val="center"/>
            <w:hideMark/>
          </w:tcPr>
          <w:p w14:paraId="7A56A3C0" w14:textId="77777777" w:rsidR="000D75FB" w:rsidRPr="000D75FB" w:rsidRDefault="000D75FB" w:rsidP="000D75FB">
            <w:pPr>
              <w:rPr>
                <w:sz w:val="20"/>
                <w:szCs w:val="20"/>
                <w:lang w:val="en-US" w:eastAsia="en-US" w:bidi="ar-SA"/>
              </w:rPr>
            </w:pPr>
          </w:p>
        </w:tc>
      </w:tr>
      <w:tr w:rsidR="000D75FB" w:rsidRPr="000D75FB" w14:paraId="133ED95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B32EE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7BEB217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светильников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LED-</w:t>
            </w:r>
            <w:r w:rsidRPr="000D75FB">
              <w:rPr>
                <w:rFonts w:ascii="Calibri" w:hAnsi="Calibri" w:cs="Calibri"/>
                <w:sz w:val="18"/>
                <w:szCs w:val="18"/>
                <w:lang w:val="en-US" w:eastAsia="en-US" w:bidi="ar-SA"/>
              </w:rPr>
              <w:t>лампой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наружного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освещения</w:t>
            </w:r>
          </w:p>
        </w:tc>
        <w:tc>
          <w:tcPr>
            <w:tcW w:w="715" w:type="dxa"/>
            <w:tcBorders>
              <w:top w:val="nil"/>
              <w:left w:val="nil"/>
              <w:bottom w:val="nil"/>
              <w:right w:val="nil"/>
            </w:tcBorders>
            <w:noWrap/>
            <w:vAlign w:val="bottom"/>
            <w:hideMark/>
          </w:tcPr>
          <w:p w14:paraId="066F6A4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7B4D31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56.000</w:t>
            </w:r>
          </w:p>
        </w:tc>
        <w:tc>
          <w:tcPr>
            <w:tcW w:w="1167" w:type="dxa"/>
            <w:tcBorders>
              <w:top w:val="nil"/>
              <w:left w:val="nil"/>
              <w:bottom w:val="single" w:sz="4" w:space="0" w:color="auto"/>
              <w:right w:val="single" w:sz="4" w:space="0" w:color="auto"/>
            </w:tcBorders>
            <w:vAlign w:val="bottom"/>
            <w:hideMark/>
          </w:tcPr>
          <w:p w14:paraId="5B7DA4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144177.00</w:t>
            </w:r>
          </w:p>
        </w:tc>
        <w:tc>
          <w:tcPr>
            <w:tcW w:w="1980" w:type="dxa"/>
            <w:tcBorders>
              <w:top w:val="nil"/>
              <w:left w:val="nil"/>
              <w:bottom w:val="single" w:sz="4" w:space="0" w:color="auto"/>
              <w:right w:val="single" w:sz="4" w:space="0" w:color="auto"/>
            </w:tcBorders>
            <w:vAlign w:val="bottom"/>
            <w:hideMark/>
          </w:tcPr>
          <w:p w14:paraId="7E2AFF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8,073,912.00 </w:t>
            </w:r>
          </w:p>
        </w:tc>
        <w:tc>
          <w:tcPr>
            <w:tcW w:w="222" w:type="dxa"/>
            <w:gridSpan w:val="2"/>
            <w:vAlign w:val="center"/>
            <w:hideMark/>
          </w:tcPr>
          <w:p w14:paraId="52A4B19E" w14:textId="77777777" w:rsidR="000D75FB" w:rsidRPr="000D75FB" w:rsidRDefault="000D75FB" w:rsidP="000D75FB">
            <w:pPr>
              <w:rPr>
                <w:sz w:val="20"/>
                <w:szCs w:val="20"/>
                <w:lang w:val="en-US" w:eastAsia="en-US" w:bidi="ar-SA"/>
              </w:rPr>
            </w:pPr>
          </w:p>
        </w:tc>
      </w:tr>
      <w:tr w:rsidR="000D75FB" w:rsidRPr="000D75FB" w14:paraId="78EA03F1"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6D2471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single" w:sz="4" w:space="0" w:color="auto"/>
              <w:right w:val="single" w:sz="4" w:space="0" w:color="auto"/>
            </w:tcBorders>
            <w:vAlign w:val="center"/>
            <w:hideMark/>
          </w:tcPr>
          <w:p w14:paraId="2A115A5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Автоматический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однофазный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двухполюсный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6</w:t>
            </w:r>
            <w:r w:rsidRPr="000D75FB">
              <w:rPr>
                <w:rFonts w:ascii="Calibri" w:hAnsi="Calibri" w:cs="Calibri"/>
                <w:sz w:val="18"/>
                <w:szCs w:val="18"/>
                <w:lang w:val="en-US" w:eastAsia="en-US" w:bidi="ar-SA"/>
              </w:rPr>
              <w:t>А</w:t>
            </w:r>
          </w:p>
        </w:tc>
        <w:tc>
          <w:tcPr>
            <w:tcW w:w="715" w:type="dxa"/>
            <w:tcBorders>
              <w:top w:val="nil"/>
              <w:left w:val="nil"/>
              <w:bottom w:val="nil"/>
              <w:right w:val="nil"/>
            </w:tcBorders>
            <w:noWrap/>
            <w:vAlign w:val="bottom"/>
            <w:hideMark/>
          </w:tcPr>
          <w:p w14:paraId="76C356A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EE0347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56.000</w:t>
            </w:r>
          </w:p>
        </w:tc>
        <w:tc>
          <w:tcPr>
            <w:tcW w:w="1167" w:type="dxa"/>
            <w:tcBorders>
              <w:top w:val="nil"/>
              <w:left w:val="nil"/>
              <w:bottom w:val="single" w:sz="4" w:space="0" w:color="auto"/>
              <w:right w:val="single" w:sz="4" w:space="0" w:color="auto"/>
            </w:tcBorders>
            <w:vAlign w:val="bottom"/>
            <w:hideMark/>
          </w:tcPr>
          <w:p w14:paraId="3A496D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4241.00</w:t>
            </w:r>
          </w:p>
        </w:tc>
        <w:tc>
          <w:tcPr>
            <w:tcW w:w="1980" w:type="dxa"/>
            <w:tcBorders>
              <w:top w:val="nil"/>
              <w:left w:val="nil"/>
              <w:bottom w:val="single" w:sz="4" w:space="0" w:color="auto"/>
              <w:right w:val="single" w:sz="4" w:space="0" w:color="auto"/>
            </w:tcBorders>
            <w:vAlign w:val="bottom"/>
            <w:hideMark/>
          </w:tcPr>
          <w:p w14:paraId="2DE7AC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237,496.00 </w:t>
            </w:r>
          </w:p>
        </w:tc>
        <w:tc>
          <w:tcPr>
            <w:tcW w:w="222" w:type="dxa"/>
            <w:gridSpan w:val="2"/>
            <w:vAlign w:val="center"/>
            <w:hideMark/>
          </w:tcPr>
          <w:p w14:paraId="2BE12F8D" w14:textId="77777777" w:rsidR="000D75FB" w:rsidRPr="000D75FB" w:rsidRDefault="000D75FB" w:rsidP="000D75FB">
            <w:pPr>
              <w:rPr>
                <w:sz w:val="20"/>
                <w:szCs w:val="20"/>
                <w:lang w:val="en-US" w:eastAsia="en-US" w:bidi="ar-SA"/>
              </w:rPr>
            </w:pPr>
          </w:p>
        </w:tc>
      </w:tr>
      <w:tr w:rsidR="000D75FB" w:rsidRPr="000D75FB" w14:paraId="6AC2ADEF"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44A63E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nil"/>
              <w:left w:val="nil"/>
              <w:bottom w:val="single" w:sz="4" w:space="0" w:color="auto"/>
              <w:right w:val="single" w:sz="4" w:space="0" w:color="auto"/>
            </w:tcBorders>
            <w:vAlign w:val="center"/>
            <w:hideMark/>
          </w:tcPr>
          <w:p w14:paraId="38C9904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Комплект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клемм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кабелей</w:t>
            </w:r>
            <w:r w:rsidRPr="000D75FB">
              <w:rPr>
                <w:rFonts w:ascii="Arial Armenian" w:hAnsi="Arial Armenian" w:cs="Arial"/>
                <w:sz w:val="18"/>
                <w:szCs w:val="18"/>
                <w:lang w:val="en-US" w:eastAsia="en-US" w:bidi="ar-SA"/>
              </w:rPr>
              <w:t xml:space="preserve"> 410,16 </w:t>
            </w:r>
            <w:r w:rsidRPr="000D75FB">
              <w:rPr>
                <w:rFonts w:ascii="Calibri" w:hAnsi="Calibri" w:cs="Calibri"/>
                <w:sz w:val="18"/>
                <w:szCs w:val="18"/>
                <w:lang w:val="en-US" w:eastAsia="en-US" w:bidi="ar-SA"/>
              </w:rPr>
              <w:t>мм</w:t>
            </w:r>
            <w:r w:rsidRPr="000D75FB">
              <w:rPr>
                <w:rFonts w:ascii="Arial Armenian" w:hAnsi="Arial Armenian" w:cs="Arial"/>
                <w:sz w:val="18"/>
                <w:szCs w:val="18"/>
                <w:vertAlign w:val="superscript"/>
                <w:lang w:val="en-US" w:eastAsia="en-US" w:bidi="ar-SA"/>
              </w:rPr>
              <w:t>2</w:t>
            </w:r>
          </w:p>
        </w:tc>
        <w:tc>
          <w:tcPr>
            <w:tcW w:w="715" w:type="dxa"/>
            <w:tcBorders>
              <w:top w:val="single" w:sz="4" w:space="0" w:color="auto"/>
              <w:left w:val="nil"/>
              <w:bottom w:val="single" w:sz="4" w:space="0" w:color="auto"/>
              <w:right w:val="single" w:sz="4" w:space="0" w:color="auto"/>
            </w:tcBorders>
            <w:noWrap/>
            <w:vAlign w:val="bottom"/>
            <w:hideMark/>
          </w:tcPr>
          <w:p w14:paraId="27B0966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3C8710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56.000</w:t>
            </w:r>
          </w:p>
        </w:tc>
        <w:tc>
          <w:tcPr>
            <w:tcW w:w="1167" w:type="dxa"/>
            <w:tcBorders>
              <w:top w:val="nil"/>
              <w:left w:val="nil"/>
              <w:bottom w:val="single" w:sz="4" w:space="0" w:color="auto"/>
              <w:right w:val="single" w:sz="4" w:space="0" w:color="auto"/>
            </w:tcBorders>
            <w:vAlign w:val="bottom"/>
            <w:hideMark/>
          </w:tcPr>
          <w:p w14:paraId="249DC1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4677.00</w:t>
            </w:r>
          </w:p>
        </w:tc>
        <w:tc>
          <w:tcPr>
            <w:tcW w:w="1980" w:type="dxa"/>
            <w:tcBorders>
              <w:top w:val="nil"/>
              <w:left w:val="nil"/>
              <w:bottom w:val="single" w:sz="4" w:space="0" w:color="auto"/>
              <w:right w:val="single" w:sz="4" w:space="0" w:color="auto"/>
            </w:tcBorders>
            <w:vAlign w:val="bottom"/>
            <w:hideMark/>
          </w:tcPr>
          <w:p w14:paraId="531AEA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261,912.00 </w:t>
            </w:r>
          </w:p>
        </w:tc>
        <w:tc>
          <w:tcPr>
            <w:tcW w:w="222" w:type="dxa"/>
            <w:gridSpan w:val="2"/>
            <w:vAlign w:val="center"/>
            <w:hideMark/>
          </w:tcPr>
          <w:p w14:paraId="4A9C5701" w14:textId="77777777" w:rsidR="000D75FB" w:rsidRPr="000D75FB" w:rsidRDefault="000D75FB" w:rsidP="000D75FB">
            <w:pPr>
              <w:rPr>
                <w:sz w:val="20"/>
                <w:szCs w:val="20"/>
                <w:lang w:val="en-US" w:eastAsia="en-US" w:bidi="ar-SA"/>
              </w:rPr>
            </w:pPr>
          </w:p>
        </w:tc>
      </w:tr>
      <w:tr w:rsidR="000D75FB" w:rsidRPr="000D75FB" w14:paraId="512EC0A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9978B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nil"/>
              <w:left w:val="nil"/>
              <w:bottom w:val="single" w:sz="4" w:space="0" w:color="auto"/>
              <w:right w:val="single" w:sz="4" w:space="0" w:color="auto"/>
            </w:tcBorders>
            <w:vAlign w:val="center"/>
            <w:hideMark/>
          </w:tcPr>
          <w:p w14:paraId="55C5355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Щит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управления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наружным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электроосвещением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фотоэлементом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реле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времени</w:t>
            </w:r>
            <w:r w:rsidRPr="000D75FB">
              <w:rPr>
                <w:rFonts w:ascii="Arial Armenian" w:hAnsi="Arial Armenian" w:cs="Arial"/>
                <w:sz w:val="18"/>
                <w:szCs w:val="18"/>
                <w:lang w:val="en-US" w:eastAsia="en-US" w:bidi="ar-SA"/>
              </w:rPr>
              <w:t xml:space="preserve"> 45</w:t>
            </w:r>
            <w:r w:rsidRPr="000D75FB">
              <w:rPr>
                <w:rFonts w:ascii="Calibri" w:hAnsi="Calibri" w:cs="Calibri"/>
                <w:sz w:val="18"/>
                <w:szCs w:val="18"/>
                <w:lang w:val="en-US" w:eastAsia="en-US" w:bidi="ar-SA"/>
              </w:rPr>
              <w:t>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комплект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099D365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F3942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02B52A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356241.00</w:t>
            </w:r>
          </w:p>
        </w:tc>
        <w:tc>
          <w:tcPr>
            <w:tcW w:w="1980" w:type="dxa"/>
            <w:tcBorders>
              <w:top w:val="nil"/>
              <w:left w:val="nil"/>
              <w:bottom w:val="single" w:sz="4" w:space="0" w:color="auto"/>
              <w:right w:val="single" w:sz="4" w:space="0" w:color="auto"/>
            </w:tcBorders>
            <w:vAlign w:val="bottom"/>
            <w:hideMark/>
          </w:tcPr>
          <w:p w14:paraId="7B3616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356,241.00 </w:t>
            </w:r>
          </w:p>
        </w:tc>
        <w:tc>
          <w:tcPr>
            <w:tcW w:w="222" w:type="dxa"/>
            <w:gridSpan w:val="2"/>
            <w:vAlign w:val="center"/>
            <w:hideMark/>
          </w:tcPr>
          <w:p w14:paraId="651AD373" w14:textId="77777777" w:rsidR="000D75FB" w:rsidRPr="000D75FB" w:rsidRDefault="000D75FB" w:rsidP="000D75FB">
            <w:pPr>
              <w:rPr>
                <w:sz w:val="20"/>
                <w:szCs w:val="20"/>
                <w:lang w:val="en-US" w:eastAsia="en-US" w:bidi="ar-SA"/>
              </w:rPr>
            </w:pPr>
          </w:p>
        </w:tc>
      </w:tr>
      <w:tr w:rsidR="000D75FB" w:rsidRPr="000D75FB" w14:paraId="47677D27"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09A204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w:t>
            </w:r>
          </w:p>
        </w:tc>
        <w:tc>
          <w:tcPr>
            <w:tcW w:w="4248" w:type="dxa"/>
            <w:tcBorders>
              <w:top w:val="nil"/>
              <w:left w:val="nil"/>
              <w:bottom w:val="single" w:sz="4" w:space="0" w:color="auto"/>
              <w:right w:val="single" w:sz="4" w:space="0" w:color="auto"/>
            </w:tcBorders>
            <w:vAlign w:val="center"/>
            <w:hideMark/>
          </w:tcPr>
          <w:p w14:paraId="2783A10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сигнальной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размером</w:t>
            </w:r>
            <w:r w:rsidRPr="000D75FB">
              <w:rPr>
                <w:rFonts w:ascii="Arial Armenian" w:hAnsi="Arial Armenian" w:cs="Arial"/>
                <w:sz w:val="18"/>
                <w:szCs w:val="18"/>
                <w:lang w:val="en-US" w:eastAsia="en-US" w:bidi="ar-SA"/>
              </w:rPr>
              <w:t xml:space="preserve"> 250*1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7FC545A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4E0D4B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1430.000</w:t>
            </w:r>
          </w:p>
        </w:tc>
        <w:tc>
          <w:tcPr>
            <w:tcW w:w="1167" w:type="dxa"/>
            <w:tcBorders>
              <w:top w:val="nil"/>
              <w:left w:val="nil"/>
              <w:bottom w:val="single" w:sz="4" w:space="0" w:color="auto"/>
              <w:right w:val="single" w:sz="4" w:space="0" w:color="auto"/>
            </w:tcBorders>
            <w:vAlign w:val="bottom"/>
            <w:hideMark/>
          </w:tcPr>
          <w:p w14:paraId="6F1AB8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964.00</w:t>
            </w:r>
          </w:p>
        </w:tc>
        <w:tc>
          <w:tcPr>
            <w:tcW w:w="1980" w:type="dxa"/>
            <w:tcBorders>
              <w:top w:val="nil"/>
              <w:left w:val="nil"/>
              <w:bottom w:val="single" w:sz="4" w:space="0" w:color="auto"/>
              <w:right w:val="single" w:sz="4" w:space="0" w:color="auto"/>
            </w:tcBorders>
            <w:vAlign w:val="bottom"/>
            <w:hideMark/>
          </w:tcPr>
          <w:p w14:paraId="6F1D3B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1,378,520.00 </w:t>
            </w:r>
          </w:p>
        </w:tc>
        <w:tc>
          <w:tcPr>
            <w:tcW w:w="222" w:type="dxa"/>
            <w:gridSpan w:val="2"/>
            <w:vAlign w:val="center"/>
            <w:hideMark/>
          </w:tcPr>
          <w:p w14:paraId="4F8F4C1B" w14:textId="77777777" w:rsidR="000D75FB" w:rsidRPr="000D75FB" w:rsidRDefault="000D75FB" w:rsidP="000D75FB">
            <w:pPr>
              <w:rPr>
                <w:sz w:val="20"/>
                <w:szCs w:val="20"/>
                <w:lang w:val="en-US" w:eastAsia="en-US" w:bidi="ar-SA"/>
              </w:rPr>
            </w:pPr>
          </w:p>
        </w:tc>
      </w:tr>
      <w:tr w:rsidR="000D75FB" w:rsidRPr="000D75FB" w14:paraId="25C3D228"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683916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w:t>
            </w:r>
          </w:p>
        </w:tc>
        <w:tc>
          <w:tcPr>
            <w:tcW w:w="4248" w:type="dxa"/>
            <w:tcBorders>
              <w:top w:val="nil"/>
              <w:left w:val="nil"/>
              <w:bottom w:val="single" w:sz="4" w:space="0" w:color="auto"/>
              <w:right w:val="single" w:sz="4" w:space="0" w:color="auto"/>
            </w:tcBorders>
            <w:vAlign w:val="center"/>
            <w:hideMark/>
          </w:tcPr>
          <w:p w14:paraId="712A14C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алюминиевого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кабеля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АВВГ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нг</w:t>
            </w:r>
            <w:r w:rsidRPr="000D75FB">
              <w:rPr>
                <w:rFonts w:ascii="Arial Armenian" w:hAnsi="Arial Armenian" w:cs="Arial"/>
                <w:sz w:val="18"/>
                <w:szCs w:val="18"/>
                <w:lang w:val="en-US" w:eastAsia="en-US" w:bidi="ar-SA"/>
              </w:rPr>
              <w:t xml:space="preserve">-LS 425 </w:t>
            </w:r>
            <w:r w:rsidRPr="000D75FB">
              <w:rPr>
                <w:rFonts w:ascii="Calibri" w:hAnsi="Calibri" w:cs="Calibri"/>
                <w:sz w:val="18"/>
                <w:szCs w:val="18"/>
                <w:lang w:val="en-US" w:eastAsia="en-US" w:bidi="ar-SA"/>
              </w:rPr>
              <w:t>мм</w:t>
            </w:r>
            <w:r w:rsidRPr="000D75FB">
              <w:rPr>
                <w:rFonts w:ascii="Arial Armenian" w:hAnsi="Arial Armenian" w:cs="Arial"/>
                <w:sz w:val="18"/>
                <w:szCs w:val="18"/>
                <w:vertAlign w:val="superscript"/>
                <w:lang w:val="en-US" w:eastAsia="en-US" w:bidi="ar-SA"/>
              </w:rPr>
              <w:t>2</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заземлением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p>
        </w:tc>
        <w:tc>
          <w:tcPr>
            <w:tcW w:w="715" w:type="dxa"/>
            <w:tcBorders>
              <w:top w:val="single" w:sz="4" w:space="0" w:color="auto"/>
              <w:left w:val="nil"/>
              <w:bottom w:val="single" w:sz="4" w:space="0" w:color="auto"/>
              <w:right w:val="single" w:sz="4" w:space="0" w:color="auto"/>
            </w:tcBorders>
            <w:vAlign w:val="bottom"/>
            <w:hideMark/>
          </w:tcPr>
          <w:p w14:paraId="766BA7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B0C77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100.000</w:t>
            </w:r>
          </w:p>
        </w:tc>
        <w:tc>
          <w:tcPr>
            <w:tcW w:w="1167" w:type="dxa"/>
            <w:tcBorders>
              <w:top w:val="nil"/>
              <w:left w:val="nil"/>
              <w:bottom w:val="single" w:sz="4" w:space="0" w:color="auto"/>
              <w:right w:val="single" w:sz="4" w:space="0" w:color="auto"/>
            </w:tcBorders>
            <w:vAlign w:val="bottom"/>
            <w:hideMark/>
          </w:tcPr>
          <w:p w14:paraId="484135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2814.00</w:t>
            </w:r>
          </w:p>
        </w:tc>
        <w:tc>
          <w:tcPr>
            <w:tcW w:w="1980" w:type="dxa"/>
            <w:tcBorders>
              <w:top w:val="nil"/>
              <w:left w:val="nil"/>
              <w:bottom w:val="single" w:sz="4" w:space="0" w:color="auto"/>
              <w:right w:val="single" w:sz="4" w:space="0" w:color="auto"/>
            </w:tcBorders>
            <w:vAlign w:val="bottom"/>
            <w:hideMark/>
          </w:tcPr>
          <w:p w14:paraId="08A9681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281,400.00 </w:t>
            </w:r>
          </w:p>
        </w:tc>
        <w:tc>
          <w:tcPr>
            <w:tcW w:w="222" w:type="dxa"/>
            <w:gridSpan w:val="2"/>
            <w:vAlign w:val="center"/>
            <w:hideMark/>
          </w:tcPr>
          <w:p w14:paraId="6609EC87" w14:textId="77777777" w:rsidR="000D75FB" w:rsidRPr="000D75FB" w:rsidRDefault="000D75FB" w:rsidP="000D75FB">
            <w:pPr>
              <w:rPr>
                <w:sz w:val="20"/>
                <w:szCs w:val="20"/>
                <w:lang w:val="en-US" w:eastAsia="en-US" w:bidi="ar-SA"/>
              </w:rPr>
            </w:pPr>
          </w:p>
        </w:tc>
      </w:tr>
      <w:tr w:rsidR="000D75FB" w:rsidRPr="000D75FB" w14:paraId="6F737F02" w14:textId="77777777" w:rsidTr="000D75FB">
        <w:trPr>
          <w:gridAfter w:val="1"/>
          <w:wAfter w:w="8" w:type="dxa"/>
          <w:trHeight w:val="885"/>
        </w:trPr>
        <w:tc>
          <w:tcPr>
            <w:tcW w:w="517" w:type="dxa"/>
            <w:tcBorders>
              <w:top w:val="nil"/>
              <w:left w:val="single" w:sz="4" w:space="0" w:color="auto"/>
              <w:bottom w:val="single" w:sz="4" w:space="0" w:color="auto"/>
              <w:right w:val="single" w:sz="4" w:space="0" w:color="auto"/>
            </w:tcBorders>
            <w:vAlign w:val="center"/>
            <w:hideMark/>
          </w:tcPr>
          <w:p w14:paraId="64621D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36</w:t>
            </w:r>
          </w:p>
        </w:tc>
        <w:tc>
          <w:tcPr>
            <w:tcW w:w="4248" w:type="dxa"/>
            <w:tcBorders>
              <w:top w:val="nil"/>
              <w:left w:val="nil"/>
              <w:bottom w:val="single" w:sz="4" w:space="0" w:color="auto"/>
              <w:right w:val="single" w:sz="4" w:space="0" w:color="auto"/>
            </w:tcBorders>
            <w:vAlign w:val="center"/>
            <w:hideMark/>
          </w:tcPr>
          <w:p w14:paraId="2315707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алюминиевого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кабеля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АВВГ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нг</w:t>
            </w:r>
            <w:r w:rsidRPr="000D75FB">
              <w:rPr>
                <w:rFonts w:ascii="Arial Armenian" w:hAnsi="Arial Armenian" w:cs="Arial"/>
                <w:sz w:val="18"/>
                <w:szCs w:val="18"/>
                <w:lang w:val="en-US" w:eastAsia="en-US" w:bidi="ar-SA"/>
              </w:rPr>
              <w:t xml:space="preserve">-LS 416 </w:t>
            </w:r>
            <w:r w:rsidRPr="000D75FB">
              <w:rPr>
                <w:rFonts w:ascii="Calibri" w:hAnsi="Calibri" w:cs="Calibri"/>
                <w:sz w:val="18"/>
                <w:szCs w:val="18"/>
                <w:lang w:val="en-US" w:eastAsia="en-US" w:bidi="ar-SA"/>
              </w:rPr>
              <w:t>мм</w:t>
            </w:r>
            <w:r w:rsidRPr="000D75FB">
              <w:rPr>
                <w:rFonts w:ascii="Arial Armenian" w:hAnsi="Arial Armenian" w:cs="Arial"/>
                <w:sz w:val="18"/>
                <w:szCs w:val="18"/>
                <w:vertAlign w:val="superscript"/>
                <w:lang w:val="en-US" w:eastAsia="en-US" w:bidi="ar-SA"/>
              </w:rPr>
              <w:t>2</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заземлением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p>
        </w:tc>
        <w:tc>
          <w:tcPr>
            <w:tcW w:w="715" w:type="dxa"/>
            <w:tcBorders>
              <w:top w:val="nil"/>
              <w:left w:val="nil"/>
              <w:bottom w:val="single" w:sz="4" w:space="0" w:color="auto"/>
              <w:right w:val="single" w:sz="4" w:space="0" w:color="auto"/>
            </w:tcBorders>
            <w:vAlign w:val="bottom"/>
            <w:hideMark/>
          </w:tcPr>
          <w:p w14:paraId="088833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6C2B12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2610.000</w:t>
            </w:r>
          </w:p>
        </w:tc>
        <w:tc>
          <w:tcPr>
            <w:tcW w:w="1167" w:type="dxa"/>
            <w:tcBorders>
              <w:top w:val="nil"/>
              <w:left w:val="nil"/>
              <w:bottom w:val="single" w:sz="4" w:space="0" w:color="auto"/>
              <w:right w:val="single" w:sz="4" w:space="0" w:color="auto"/>
            </w:tcBorders>
            <w:vAlign w:val="bottom"/>
            <w:hideMark/>
          </w:tcPr>
          <w:p w14:paraId="4B70BF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2480.00</w:t>
            </w:r>
          </w:p>
        </w:tc>
        <w:tc>
          <w:tcPr>
            <w:tcW w:w="1980" w:type="dxa"/>
            <w:tcBorders>
              <w:top w:val="nil"/>
              <w:left w:val="nil"/>
              <w:bottom w:val="single" w:sz="4" w:space="0" w:color="auto"/>
              <w:right w:val="single" w:sz="4" w:space="0" w:color="auto"/>
            </w:tcBorders>
            <w:vAlign w:val="bottom"/>
            <w:hideMark/>
          </w:tcPr>
          <w:p w14:paraId="3F74D1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6,472,800.00 </w:t>
            </w:r>
          </w:p>
        </w:tc>
        <w:tc>
          <w:tcPr>
            <w:tcW w:w="222" w:type="dxa"/>
            <w:gridSpan w:val="2"/>
            <w:vAlign w:val="center"/>
            <w:hideMark/>
          </w:tcPr>
          <w:p w14:paraId="7F836981" w14:textId="77777777" w:rsidR="000D75FB" w:rsidRPr="000D75FB" w:rsidRDefault="000D75FB" w:rsidP="000D75FB">
            <w:pPr>
              <w:rPr>
                <w:sz w:val="20"/>
                <w:szCs w:val="20"/>
                <w:lang w:val="en-US" w:eastAsia="en-US" w:bidi="ar-SA"/>
              </w:rPr>
            </w:pPr>
          </w:p>
        </w:tc>
      </w:tr>
      <w:tr w:rsidR="000D75FB" w:rsidRPr="000D75FB" w14:paraId="04F5DD0F"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3CDC67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6E771DF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Автоматический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однофазный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двухполюсный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выключатель</w:t>
            </w:r>
            <w:r w:rsidRPr="000D75FB">
              <w:rPr>
                <w:rFonts w:ascii="Arial Armenian" w:hAnsi="Arial Armenian" w:cs="Arial"/>
                <w:sz w:val="18"/>
                <w:szCs w:val="18"/>
                <w:lang w:val="en-US" w:eastAsia="en-US" w:bidi="ar-SA"/>
              </w:rPr>
              <w:t xml:space="preserve"> 6</w:t>
            </w:r>
            <w:r w:rsidRPr="000D75FB">
              <w:rPr>
                <w:rFonts w:ascii="Calibri" w:hAnsi="Calibri" w:cs="Calibri"/>
                <w:sz w:val="18"/>
                <w:szCs w:val="18"/>
                <w:lang w:val="en-US" w:eastAsia="en-US" w:bidi="ar-SA"/>
              </w:rPr>
              <w:t>А</w:t>
            </w:r>
            <w:r w:rsidRPr="000D75FB">
              <w:rPr>
                <w:rFonts w:ascii="Arial Armenian" w:hAnsi="Arial Armenian" w:cs="Arial"/>
                <w:sz w:val="18"/>
                <w:szCs w:val="18"/>
                <w:lang w:val="en-US" w:eastAsia="en-US" w:bidi="ar-SA"/>
              </w:rPr>
              <w:br/>
            </w:r>
            <w:r w:rsidRPr="000D75FB">
              <w:rPr>
                <w:rFonts w:ascii="Calibri" w:hAnsi="Calibri" w:cs="Calibri"/>
                <w:sz w:val="18"/>
                <w:szCs w:val="18"/>
                <w:lang w:val="en-US" w:eastAsia="en-US" w:bidi="ar-SA"/>
              </w:rPr>
              <w:t>Комплект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клемм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кабелей</w:t>
            </w:r>
            <w:r w:rsidRPr="000D75FB">
              <w:rPr>
                <w:rFonts w:ascii="Arial Armenian" w:hAnsi="Arial Armenian" w:cs="Arial"/>
                <w:sz w:val="18"/>
                <w:szCs w:val="18"/>
                <w:lang w:val="en-US" w:eastAsia="en-US" w:bidi="ar-SA"/>
              </w:rPr>
              <w:t xml:space="preserve"> 410,16 </w:t>
            </w:r>
            <w:r w:rsidRPr="000D75FB">
              <w:rPr>
                <w:rFonts w:ascii="Calibri" w:hAnsi="Calibri" w:cs="Calibri"/>
                <w:sz w:val="18"/>
                <w:szCs w:val="18"/>
                <w:lang w:val="en-US" w:eastAsia="en-US" w:bidi="ar-SA"/>
              </w:rPr>
              <w:t>мм</w:t>
            </w:r>
            <w:r w:rsidRPr="000D75FB">
              <w:rPr>
                <w:rFonts w:ascii="Arial Armenian" w:hAnsi="Arial Armenian" w:cs="Arial"/>
                <w:sz w:val="18"/>
                <w:szCs w:val="18"/>
                <w:vertAlign w:val="superscript"/>
                <w:lang w:val="en-US" w:eastAsia="en-US" w:bidi="ar-SA"/>
              </w:rPr>
              <w:t>2</w:t>
            </w:r>
          </w:p>
        </w:tc>
        <w:tc>
          <w:tcPr>
            <w:tcW w:w="715" w:type="dxa"/>
            <w:tcBorders>
              <w:top w:val="nil"/>
              <w:left w:val="nil"/>
              <w:bottom w:val="single" w:sz="4" w:space="0" w:color="auto"/>
              <w:right w:val="single" w:sz="4" w:space="0" w:color="auto"/>
            </w:tcBorders>
            <w:vAlign w:val="bottom"/>
            <w:hideMark/>
          </w:tcPr>
          <w:p w14:paraId="6AC4DD1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D620E0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720.000</w:t>
            </w:r>
          </w:p>
        </w:tc>
        <w:tc>
          <w:tcPr>
            <w:tcW w:w="1167" w:type="dxa"/>
            <w:tcBorders>
              <w:top w:val="nil"/>
              <w:left w:val="nil"/>
              <w:bottom w:val="single" w:sz="4" w:space="0" w:color="auto"/>
              <w:right w:val="single" w:sz="4" w:space="0" w:color="auto"/>
            </w:tcBorders>
            <w:vAlign w:val="bottom"/>
            <w:hideMark/>
          </w:tcPr>
          <w:p w14:paraId="55C0DA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1722.00</w:t>
            </w:r>
          </w:p>
        </w:tc>
        <w:tc>
          <w:tcPr>
            <w:tcW w:w="1980" w:type="dxa"/>
            <w:tcBorders>
              <w:top w:val="nil"/>
              <w:left w:val="nil"/>
              <w:bottom w:val="single" w:sz="4" w:space="0" w:color="auto"/>
              <w:right w:val="single" w:sz="4" w:space="0" w:color="auto"/>
            </w:tcBorders>
            <w:vAlign w:val="bottom"/>
            <w:hideMark/>
          </w:tcPr>
          <w:p w14:paraId="628048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1,239,840.00 </w:t>
            </w:r>
          </w:p>
        </w:tc>
        <w:tc>
          <w:tcPr>
            <w:tcW w:w="222" w:type="dxa"/>
            <w:gridSpan w:val="2"/>
            <w:vAlign w:val="center"/>
            <w:hideMark/>
          </w:tcPr>
          <w:p w14:paraId="6E6071AD" w14:textId="77777777" w:rsidR="000D75FB" w:rsidRPr="000D75FB" w:rsidRDefault="000D75FB" w:rsidP="000D75FB">
            <w:pPr>
              <w:rPr>
                <w:sz w:val="20"/>
                <w:szCs w:val="20"/>
                <w:lang w:val="en-US" w:eastAsia="en-US" w:bidi="ar-SA"/>
              </w:rPr>
            </w:pPr>
          </w:p>
        </w:tc>
      </w:tr>
      <w:tr w:rsidR="000D75FB" w:rsidRPr="000D75FB" w14:paraId="4B6E7236"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672E28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70D2666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сигнальной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размером</w:t>
            </w:r>
            <w:r w:rsidRPr="000D75FB">
              <w:rPr>
                <w:rFonts w:ascii="Arial Armenian" w:hAnsi="Arial Armenian" w:cs="Arial"/>
                <w:sz w:val="18"/>
                <w:szCs w:val="18"/>
                <w:lang w:val="en-US" w:eastAsia="en-US" w:bidi="ar-SA"/>
              </w:rPr>
              <w:t xml:space="preserve"> 150*1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52AF076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FBB1A9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2200.000</w:t>
            </w:r>
          </w:p>
        </w:tc>
        <w:tc>
          <w:tcPr>
            <w:tcW w:w="1167" w:type="dxa"/>
            <w:tcBorders>
              <w:top w:val="nil"/>
              <w:left w:val="nil"/>
              <w:bottom w:val="single" w:sz="4" w:space="0" w:color="auto"/>
              <w:right w:val="single" w:sz="4" w:space="0" w:color="auto"/>
            </w:tcBorders>
            <w:vAlign w:val="bottom"/>
            <w:hideMark/>
          </w:tcPr>
          <w:p w14:paraId="67F7BA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655.00</w:t>
            </w:r>
          </w:p>
        </w:tc>
        <w:tc>
          <w:tcPr>
            <w:tcW w:w="1980" w:type="dxa"/>
            <w:tcBorders>
              <w:top w:val="nil"/>
              <w:left w:val="nil"/>
              <w:bottom w:val="single" w:sz="4" w:space="0" w:color="auto"/>
              <w:right w:val="single" w:sz="4" w:space="0" w:color="auto"/>
            </w:tcBorders>
            <w:vAlign w:val="bottom"/>
            <w:hideMark/>
          </w:tcPr>
          <w:p w14:paraId="25ABF1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1,441,000.00 </w:t>
            </w:r>
          </w:p>
        </w:tc>
        <w:tc>
          <w:tcPr>
            <w:tcW w:w="222" w:type="dxa"/>
            <w:gridSpan w:val="2"/>
            <w:vAlign w:val="center"/>
            <w:hideMark/>
          </w:tcPr>
          <w:p w14:paraId="50619A6F" w14:textId="77777777" w:rsidR="000D75FB" w:rsidRPr="000D75FB" w:rsidRDefault="000D75FB" w:rsidP="000D75FB">
            <w:pPr>
              <w:rPr>
                <w:sz w:val="20"/>
                <w:szCs w:val="20"/>
                <w:lang w:val="en-US" w:eastAsia="en-US" w:bidi="ar-SA"/>
              </w:rPr>
            </w:pPr>
          </w:p>
        </w:tc>
      </w:tr>
      <w:tr w:rsidR="000D75FB" w:rsidRPr="000D75FB" w14:paraId="11A3F613"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67204B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w:t>
            </w:r>
          </w:p>
        </w:tc>
        <w:tc>
          <w:tcPr>
            <w:tcW w:w="4248" w:type="dxa"/>
            <w:tcBorders>
              <w:top w:val="nil"/>
              <w:left w:val="nil"/>
              <w:bottom w:val="single" w:sz="4" w:space="0" w:color="auto"/>
              <w:right w:val="single" w:sz="4" w:space="0" w:color="auto"/>
            </w:tcBorders>
            <w:vAlign w:val="center"/>
            <w:hideMark/>
          </w:tcPr>
          <w:p w14:paraId="5D0E63F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труба</w:t>
            </w:r>
            <w:r w:rsidRPr="000D75FB">
              <w:rPr>
                <w:rFonts w:ascii="Arial Armenian" w:hAnsi="Arial Armenian" w:cs="Arial"/>
                <w:sz w:val="18"/>
                <w:szCs w:val="18"/>
                <w:lang w:val="en-US" w:eastAsia="en-US" w:bidi="ar-SA"/>
              </w:rPr>
              <w:t xml:space="preserve"> 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0C1D1D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3FC92E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2600.000</w:t>
            </w:r>
          </w:p>
        </w:tc>
        <w:tc>
          <w:tcPr>
            <w:tcW w:w="1167" w:type="dxa"/>
            <w:tcBorders>
              <w:top w:val="nil"/>
              <w:left w:val="nil"/>
              <w:bottom w:val="single" w:sz="4" w:space="0" w:color="auto"/>
              <w:right w:val="single" w:sz="4" w:space="0" w:color="auto"/>
            </w:tcBorders>
            <w:vAlign w:val="bottom"/>
            <w:hideMark/>
          </w:tcPr>
          <w:p w14:paraId="1B9CE6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1054.00</w:t>
            </w:r>
          </w:p>
        </w:tc>
        <w:tc>
          <w:tcPr>
            <w:tcW w:w="1980" w:type="dxa"/>
            <w:tcBorders>
              <w:top w:val="nil"/>
              <w:left w:val="nil"/>
              <w:bottom w:val="single" w:sz="4" w:space="0" w:color="auto"/>
              <w:right w:val="single" w:sz="4" w:space="0" w:color="auto"/>
            </w:tcBorders>
            <w:vAlign w:val="bottom"/>
            <w:hideMark/>
          </w:tcPr>
          <w:p w14:paraId="6D5072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2,740,400.00 </w:t>
            </w:r>
          </w:p>
        </w:tc>
        <w:tc>
          <w:tcPr>
            <w:tcW w:w="222" w:type="dxa"/>
            <w:gridSpan w:val="2"/>
            <w:vAlign w:val="center"/>
            <w:hideMark/>
          </w:tcPr>
          <w:p w14:paraId="424CA6B3" w14:textId="77777777" w:rsidR="000D75FB" w:rsidRPr="000D75FB" w:rsidRDefault="000D75FB" w:rsidP="000D75FB">
            <w:pPr>
              <w:rPr>
                <w:sz w:val="20"/>
                <w:szCs w:val="20"/>
                <w:lang w:val="en-US" w:eastAsia="en-US" w:bidi="ar-SA"/>
              </w:rPr>
            </w:pPr>
          </w:p>
        </w:tc>
      </w:tr>
      <w:tr w:rsidR="000D75FB" w:rsidRPr="000D75FB" w14:paraId="40583AC3"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5A23F0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w:t>
            </w:r>
          </w:p>
        </w:tc>
        <w:tc>
          <w:tcPr>
            <w:tcW w:w="4248" w:type="dxa"/>
            <w:tcBorders>
              <w:top w:val="nil"/>
              <w:left w:val="nil"/>
              <w:bottom w:val="single" w:sz="4" w:space="0" w:color="auto"/>
              <w:right w:val="single" w:sz="4" w:space="0" w:color="auto"/>
            </w:tcBorders>
            <w:vAlign w:val="center"/>
            <w:hideMark/>
          </w:tcPr>
          <w:p w14:paraId="2FD1F22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труба</w:t>
            </w:r>
            <w:r w:rsidRPr="000D75FB">
              <w:rPr>
                <w:rFonts w:ascii="Arial Armenian" w:hAnsi="Arial Armenian" w:cs="Arial"/>
                <w:sz w:val="18"/>
                <w:szCs w:val="18"/>
                <w:lang w:val="en-US" w:eastAsia="en-US" w:bidi="ar-SA"/>
              </w:rPr>
              <w:t xml:space="preserve"> 100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244484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73AD98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2300.000</w:t>
            </w:r>
          </w:p>
        </w:tc>
        <w:tc>
          <w:tcPr>
            <w:tcW w:w="1167" w:type="dxa"/>
            <w:tcBorders>
              <w:top w:val="nil"/>
              <w:left w:val="nil"/>
              <w:bottom w:val="single" w:sz="4" w:space="0" w:color="auto"/>
              <w:right w:val="single" w:sz="4" w:space="0" w:color="auto"/>
            </w:tcBorders>
            <w:vAlign w:val="bottom"/>
            <w:hideMark/>
          </w:tcPr>
          <w:p w14:paraId="65B982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2300.00</w:t>
            </w:r>
          </w:p>
        </w:tc>
        <w:tc>
          <w:tcPr>
            <w:tcW w:w="1980" w:type="dxa"/>
            <w:tcBorders>
              <w:top w:val="nil"/>
              <w:left w:val="nil"/>
              <w:bottom w:val="single" w:sz="4" w:space="0" w:color="auto"/>
              <w:right w:val="single" w:sz="4" w:space="0" w:color="auto"/>
            </w:tcBorders>
            <w:vAlign w:val="bottom"/>
            <w:hideMark/>
          </w:tcPr>
          <w:p w14:paraId="18D0DE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5,290,000.00 </w:t>
            </w:r>
          </w:p>
        </w:tc>
        <w:tc>
          <w:tcPr>
            <w:tcW w:w="222" w:type="dxa"/>
            <w:gridSpan w:val="2"/>
            <w:vAlign w:val="center"/>
            <w:hideMark/>
          </w:tcPr>
          <w:p w14:paraId="1FE8C848" w14:textId="77777777" w:rsidR="000D75FB" w:rsidRPr="000D75FB" w:rsidRDefault="000D75FB" w:rsidP="000D75FB">
            <w:pPr>
              <w:rPr>
                <w:sz w:val="20"/>
                <w:szCs w:val="20"/>
                <w:lang w:val="en-US" w:eastAsia="en-US" w:bidi="ar-SA"/>
              </w:rPr>
            </w:pPr>
          </w:p>
        </w:tc>
      </w:tr>
      <w:tr w:rsidR="000D75FB" w:rsidRPr="000D75FB" w14:paraId="4EE2424B"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13D325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w:t>
            </w:r>
          </w:p>
        </w:tc>
        <w:tc>
          <w:tcPr>
            <w:tcW w:w="4248" w:type="dxa"/>
            <w:tcBorders>
              <w:top w:val="nil"/>
              <w:left w:val="nil"/>
              <w:bottom w:val="single" w:sz="4" w:space="0" w:color="auto"/>
              <w:right w:val="single" w:sz="4" w:space="0" w:color="auto"/>
            </w:tcBorders>
            <w:vAlign w:val="center"/>
            <w:hideMark/>
          </w:tcPr>
          <w:p w14:paraId="2641583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Горизонтальное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заземление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листовой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стали</w:t>
            </w:r>
            <w:r w:rsidRPr="000D75FB">
              <w:rPr>
                <w:rFonts w:ascii="Arial Armenian" w:hAnsi="Arial Armenian" w:cs="Arial"/>
                <w:sz w:val="18"/>
                <w:szCs w:val="18"/>
                <w:lang w:val="en-US" w:eastAsia="en-US" w:bidi="ar-SA"/>
              </w:rPr>
              <w:t xml:space="preserve"> 40*4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L=10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33E2E0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1DC74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w:t>
            </w:r>
          </w:p>
        </w:tc>
        <w:tc>
          <w:tcPr>
            <w:tcW w:w="1167" w:type="dxa"/>
            <w:tcBorders>
              <w:top w:val="nil"/>
              <w:left w:val="nil"/>
              <w:bottom w:val="single" w:sz="4" w:space="0" w:color="auto"/>
              <w:right w:val="single" w:sz="4" w:space="0" w:color="auto"/>
            </w:tcBorders>
            <w:vAlign w:val="bottom"/>
            <w:hideMark/>
          </w:tcPr>
          <w:p w14:paraId="215B779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1491.00</w:t>
            </w:r>
          </w:p>
        </w:tc>
        <w:tc>
          <w:tcPr>
            <w:tcW w:w="1980" w:type="dxa"/>
            <w:tcBorders>
              <w:top w:val="nil"/>
              <w:left w:val="nil"/>
              <w:bottom w:val="single" w:sz="4" w:space="0" w:color="auto"/>
              <w:right w:val="single" w:sz="4" w:space="0" w:color="auto"/>
            </w:tcBorders>
            <w:vAlign w:val="bottom"/>
            <w:hideMark/>
          </w:tcPr>
          <w:p w14:paraId="4D08009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14,910.00 </w:t>
            </w:r>
          </w:p>
        </w:tc>
        <w:tc>
          <w:tcPr>
            <w:tcW w:w="222" w:type="dxa"/>
            <w:gridSpan w:val="2"/>
            <w:vAlign w:val="center"/>
            <w:hideMark/>
          </w:tcPr>
          <w:p w14:paraId="470CBE03" w14:textId="77777777" w:rsidR="000D75FB" w:rsidRPr="000D75FB" w:rsidRDefault="000D75FB" w:rsidP="000D75FB">
            <w:pPr>
              <w:rPr>
                <w:sz w:val="20"/>
                <w:szCs w:val="20"/>
                <w:lang w:val="en-US" w:eastAsia="en-US" w:bidi="ar-SA"/>
              </w:rPr>
            </w:pPr>
          </w:p>
        </w:tc>
      </w:tr>
      <w:tr w:rsidR="000D75FB" w:rsidRPr="000D75FB" w14:paraId="068874FD"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591622D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w:t>
            </w:r>
          </w:p>
        </w:tc>
        <w:tc>
          <w:tcPr>
            <w:tcW w:w="4248" w:type="dxa"/>
            <w:tcBorders>
              <w:top w:val="nil"/>
              <w:left w:val="nil"/>
              <w:bottom w:val="single" w:sz="4" w:space="0" w:color="auto"/>
              <w:right w:val="single" w:sz="4" w:space="0" w:color="auto"/>
            </w:tcBorders>
            <w:vAlign w:val="center"/>
            <w:hideMark/>
          </w:tcPr>
          <w:p w14:paraId="41438C0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угловое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заземление</w:t>
            </w:r>
            <w:r w:rsidRPr="000D75FB">
              <w:rPr>
                <w:rFonts w:ascii="Arial Armenian" w:hAnsi="Arial Armenian" w:cs="Arial"/>
                <w:sz w:val="18"/>
                <w:szCs w:val="18"/>
                <w:lang w:val="en-US" w:eastAsia="en-US" w:bidi="ar-SA"/>
              </w:rPr>
              <w:t xml:space="preserve"> 50505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L=2,5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уголок</w:t>
            </w:r>
            <w:r w:rsidRPr="000D75FB">
              <w:rPr>
                <w:rFonts w:ascii="Arial Armenian" w:hAnsi="Arial Armenian" w:cs="Arial"/>
                <w:sz w:val="18"/>
                <w:szCs w:val="18"/>
                <w:lang w:val="en-US" w:eastAsia="en-US" w:bidi="ar-SA"/>
              </w:rPr>
              <w:t xml:space="preserve"> L=15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6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575F3D3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7BBD01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6.000</w:t>
            </w:r>
          </w:p>
        </w:tc>
        <w:tc>
          <w:tcPr>
            <w:tcW w:w="1167" w:type="dxa"/>
            <w:tcBorders>
              <w:top w:val="nil"/>
              <w:left w:val="nil"/>
              <w:bottom w:val="single" w:sz="4" w:space="0" w:color="auto"/>
              <w:right w:val="single" w:sz="4" w:space="0" w:color="auto"/>
            </w:tcBorders>
            <w:vAlign w:val="bottom"/>
            <w:hideMark/>
          </w:tcPr>
          <w:p w14:paraId="1CDF7E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6656.00</w:t>
            </w:r>
          </w:p>
        </w:tc>
        <w:tc>
          <w:tcPr>
            <w:tcW w:w="1980" w:type="dxa"/>
            <w:tcBorders>
              <w:top w:val="nil"/>
              <w:left w:val="nil"/>
              <w:bottom w:val="single" w:sz="4" w:space="0" w:color="auto"/>
              <w:right w:val="single" w:sz="4" w:space="0" w:color="auto"/>
            </w:tcBorders>
            <w:vAlign w:val="bottom"/>
            <w:hideMark/>
          </w:tcPr>
          <w:p w14:paraId="44F5DF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39,936.00 </w:t>
            </w:r>
          </w:p>
        </w:tc>
        <w:tc>
          <w:tcPr>
            <w:tcW w:w="222" w:type="dxa"/>
            <w:gridSpan w:val="2"/>
            <w:vAlign w:val="center"/>
            <w:hideMark/>
          </w:tcPr>
          <w:p w14:paraId="27807801" w14:textId="77777777" w:rsidR="000D75FB" w:rsidRPr="000D75FB" w:rsidRDefault="000D75FB" w:rsidP="000D75FB">
            <w:pPr>
              <w:rPr>
                <w:sz w:val="20"/>
                <w:szCs w:val="20"/>
                <w:lang w:val="en-US" w:eastAsia="en-US" w:bidi="ar-SA"/>
              </w:rPr>
            </w:pPr>
          </w:p>
        </w:tc>
      </w:tr>
      <w:tr w:rsidR="000D75FB" w:rsidRPr="000D75FB" w14:paraId="11972353"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3BFCD1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w:t>
            </w:r>
          </w:p>
        </w:tc>
        <w:tc>
          <w:tcPr>
            <w:tcW w:w="4248" w:type="dxa"/>
            <w:tcBorders>
              <w:top w:val="nil"/>
              <w:left w:val="nil"/>
              <w:bottom w:val="single" w:sz="4" w:space="0" w:color="auto"/>
              <w:right w:val="single" w:sz="4" w:space="0" w:color="auto"/>
            </w:tcBorders>
            <w:vAlign w:val="center"/>
            <w:hideMark/>
          </w:tcPr>
          <w:p w14:paraId="6CF8091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АПВ</w:t>
            </w:r>
            <w:r w:rsidRPr="000D75FB">
              <w:rPr>
                <w:rFonts w:ascii="Arial Armenian" w:hAnsi="Arial Armenian" w:cs="Arial"/>
                <w:sz w:val="18"/>
                <w:szCs w:val="18"/>
                <w:lang w:val="en-US" w:eastAsia="en-US" w:bidi="ar-SA"/>
              </w:rPr>
              <w:t xml:space="preserve"> 1*16 </w:t>
            </w:r>
            <w:r w:rsidRPr="000D75FB">
              <w:rPr>
                <w:rFonts w:ascii="Calibri" w:hAnsi="Calibri" w:cs="Calibri"/>
                <w:sz w:val="18"/>
                <w:szCs w:val="18"/>
                <w:lang w:val="en-US" w:eastAsia="en-US" w:bidi="ar-SA"/>
              </w:rPr>
              <w:t>мм</w:t>
            </w:r>
            <w:r w:rsidRPr="000D75FB">
              <w:rPr>
                <w:rFonts w:ascii="Arial Armenian" w:hAnsi="Arial Armenian" w:cs="Arial"/>
                <w:sz w:val="18"/>
                <w:szCs w:val="18"/>
                <w:vertAlign w:val="superscript"/>
                <w:lang w:val="en-US" w:eastAsia="en-US" w:bidi="ar-SA"/>
              </w:rPr>
              <w:t>2</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алюминиевый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провод</w:t>
            </w:r>
          </w:p>
        </w:tc>
        <w:tc>
          <w:tcPr>
            <w:tcW w:w="715" w:type="dxa"/>
            <w:tcBorders>
              <w:top w:val="single" w:sz="4" w:space="0" w:color="auto"/>
              <w:left w:val="nil"/>
              <w:bottom w:val="single" w:sz="4" w:space="0" w:color="auto"/>
              <w:right w:val="single" w:sz="4" w:space="0" w:color="auto"/>
            </w:tcBorders>
            <w:vAlign w:val="bottom"/>
            <w:hideMark/>
          </w:tcPr>
          <w:p w14:paraId="028195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404A15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2580.000</w:t>
            </w:r>
          </w:p>
        </w:tc>
        <w:tc>
          <w:tcPr>
            <w:tcW w:w="1167" w:type="dxa"/>
            <w:tcBorders>
              <w:top w:val="nil"/>
              <w:left w:val="nil"/>
              <w:bottom w:val="single" w:sz="4" w:space="0" w:color="auto"/>
              <w:right w:val="single" w:sz="4" w:space="0" w:color="auto"/>
            </w:tcBorders>
            <w:vAlign w:val="bottom"/>
            <w:hideMark/>
          </w:tcPr>
          <w:p w14:paraId="7535F6D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514.00</w:t>
            </w:r>
          </w:p>
        </w:tc>
        <w:tc>
          <w:tcPr>
            <w:tcW w:w="1980" w:type="dxa"/>
            <w:tcBorders>
              <w:top w:val="nil"/>
              <w:left w:val="nil"/>
              <w:bottom w:val="single" w:sz="4" w:space="0" w:color="auto"/>
              <w:right w:val="single" w:sz="4" w:space="0" w:color="auto"/>
            </w:tcBorders>
            <w:vAlign w:val="bottom"/>
            <w:hideMark/>
          </w:tcPr>
          <w:p w14:paraId="324C47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1,326,120.00 </w:t>
            </w:r>
          </w:p>
        </w:tc>
        <w:tc>
          <w:tcPr>
            <w:tcW w:w="222" w:type="dxa"/>
            <w:gridSpan w:val="2"/>
            <w:vAlign w:val="center"/>
            <w:hideMark/>
          </w:tcPr>
          <w:p w14:paraId="33605484" w14:textId="77777777" w:rsidR="000D75FB" w:rsidRPr="000D75FB" w:rsidRDefault="000D75FB" w:rsidP="000D75FB">
            <w:pPr>
              <w:rPr>
                <w:sz w:val="20"/>
                <w:szCs w:val="20"/>
                <w:lang w:val="en-US" w:eastAsia="en-US" w:bidi="ar-SA"/>
              </w:rPr>
            </w:pPr>
          </w:p>
        </w:tc>
      </w:tr>
      <w:tr w:rsidR="000D75FB" w:rsidRPr="000D75FB" w14:paraId="39CEB005" w14:textId="77777777" w:rsidTr="000D75FB">
        <w:trPr>
          <w:gridAfter w:val="1"/>
          <w:wAfter w:w="8" w:type="dxa"/>
          <w:trHeight w:val="810"/>
        </w:trPr>
        <w:tc>
          <w:tcPr>
            <w:tcW w:w="517" w:type="dxa"/>
            <w:tcBorders>
              <w:top w:val="nil"/>
              <w:left w:val="single" w:sz="4" w:space="0" w:color="auto"/>
              <w:bottom w:val="single" w:sz="4" w:space="0" w:color="auto"/>
              <w:right w:val="single" w:sz="4" w:space="0" w:color="auto"/>
            </w:tcBorders>
            <w:vAlign w:val="center"/>
            <w:hideMark/>
          </w:tcPr>
          <w:p w14:paraId="6E32D2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w:t>
            </w:r>
          </w:p>
        </w:tc>
        <w:tc>
          <w:tcPr>
            <w:tcW w:w="4248" w:type="dxa"/>
            <w:tcBorders>
              <w:top w:val="nil"/>
              <w:left w:val="nil"/>
              <w:bottom w:val="single" w:sz="4" w:space="0" w:color="auto"/>
              <w:right w:val="single" w:sz="4" w:space="0" w:color="auto"/>
            </w:tcBorders>
            <w:vAlign w:val="center"/>
            <w:hideMark/>
          </w:tcPr>
          <w:p w14:paraId="2EC971D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наружного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освещения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кронштейнами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светильниками</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012239E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191313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30.000</w:t>
            </w:r>
          </w:p>
        </w:tc>
        <w:tc>
          <w:tcPr>
            <w:tcW w:w="1167" w:type="dxa"/>
            <w:tcBorders>
              <w:top w:val="nil"/>
              <w:left w:val="nil"/>
              <w:bottom w:val="single" w:sz="4" w:space="0" w:color="auto"/>
              <w:right w:val="single" w:sz="4" w:space="0" w:color="auto"/>
            </w:tcBorders>
            <w:vAlign w:val="bottom"/>
            <w:hideMark/>
          </w:tcPr>
          <w:p w14:paraId="0BD666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15587.00</w:t>
            </w:r>
          </w:p>
        </w:tc>
        <w:tc>
          <w:tcPr>
            <w:tcW w:w="1980" w:type="dxa"/>
            <w:tcBorders>
              <w:top w:val="nil"/>
              <w:left w:val="nil"/>
              <w:bottom w:val="single" w:sz="4" w:space="0" w:color="auto"/>
              <w:right w:val="single" w:sz="4" w:space="0" w:color="auto"/>
            </w:tcBorders>
            <w:vAlign w:val="bottom"/>
            <w:hideMark/>
          </w:tcPr>
          <w:p w14:paraId="3B14EF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467,610.00 </w:t>
            </w:r>
          </w:p>
        </w:tc>
        <w:tc>
          <w:tcPr>
            <w:tcW w:w="222" w:type="dxa"/>
            <w:gridSpan w:val="2"/>
            <w:vAlign w:val="center"/>
            <w:hideMark/>
          </w:tcPr>
          <w:p w14:paraId="2D33DDBF" w14:textId="77777777" w:rsidR="000D75FB" w:rsidRPr="000D75FB" w:rsidRDefault="000D75FB" w:rsidP="000D75FB">
            <w:pPr>
              <w:rPr>
                <w:sz w:val="20"/>
                <w:szCs w:val="20"/>
                <w:lang w:val="en-US" w:eastAsia="en-US" w:bidi="ar-SA"/>
              </w:rPr>
            </w:pPr>
          </w:p>
        </w:tc>
      </w:tr>
      <w:tr w:rsidR="000D75FB" w:rsidRPr="000D75FB" w14:paraId="28EFBA08"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49437C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w:t>
            </w:r>
          </w:p>
        </w:tc>
        <w:tc>
          <w:tcPr>
            <w:tcW w:w="4248" w:type="dxa"/>
            <w:tcBorders>
              <w:top w:val="nil"/>
              <w:left w:val="nil"/>
              <w:bottom w:val="single" w:sz="4" w:space="0" w:color="auto"/>
              <w:right w:val="single" w:sz="4" w:space="0" w:color="auto"/>
            </w:tcBorders>
            <w:vAlign w:val="center"/>
            <w:hideMark/>
          </w:tcPr>
          <w:p w14:paraId="3CFF5AF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связи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интернет</w:t>
            </w:r>
            <w:r w:rsidRPr="000D75FB">
              <w:rPr>
                <w:rFonts w:ascii="Arial Armenian" w:hAnsi="Arial Armenian" w:cs="Arial"/>
                <w:sz w:val="18"/>
                <w:szCs w:val="18"/>
                <w:lang w:val="en-US" w:eastAsia="en-US" w:bidi="ar-SA"/>
              </w:rPr>
              <w:t>-</w:t>
            </w:r>
            <w:r w:rsidRPr="000D75FB">
              <w:rPr>
                <w:rFonts w:ascii="Calibri" w:hAnsi="Calibri" w:cs="Calibri"/>
                <w:sz w:val="18"/>
                <w:szCs w:val="18"/>
                <w:lang w:val="en-US" w:eastAsia="en-US" w:bidi="ar-SA"/>
              </w:rPr>
              <w:t>кабелей</w:t>
            </w:r>
          </w:p>
        </w:tc>
        <w:tc>
          <w:tcPr>
            <w:tcW w:w="715" w:type="dxa"/>
            <w:tcBorders>
              <w:top w:val="nil"/>
              <w:left w:val="nil"/>
              <w:bottom w:val="single" w:sz="4" w:space="0" w:color="auto"/>
              <w:right w:val="single" w:sz="4" w:space="0" w:color="auto"/>
            </w:tcBorders>
            <w:noWrap/>
            <w:vAlign w:val="bottom"/>
            <w:hideMark/>
          </w:tcPr>
          <w:p w14:paraId="2B52357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0BD9C7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30.000</w:t>
            </w:r>
          </w:p>
        </w:tc>
        <w:tc>
          <w:tcPr>
            <w:tcW w:w="1167" w:type="dxa"/>
            <w:tcBorders>
              <w:top w:val="nil"/>
              <w:left w:val="nil"/>
              <w:bottom w:val="single" w:sz="4" w:space="0" w:color="auto"/>
              <w:right w:val="single" w:sz="4" w:space="0" w:color="auto"/>
            </w:tcBorders>
            <w:vAlign w:val="bottom"/>
            <w:hideMark/>
          </w:tcPr>
          <w:p w14:paraId="3CC2DA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15587.00</w:t>
            </w:r>
          </w:p>
        </w:tc>
        <w:tc>
          <w:tcPr>
            <w:tcW w:w="1980" w:type="dxa"/>
            <w:tcBorders>
              <w:top w:val="nil"/>
              <w:left w:val="nil"/>
              <w:bottom w:val="single" w:sz="4" w:space="0" w:color="auto"/>
              <w:right w:val="single" w:sz="4" w:space="0" w:color="auto"/>
            </w:tcBorders>
            <w:vAlign w:val="bottom"/>
            <w:hideMark/>
          </w:tcPr>
          <w:p w14:paraId="1A42BA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467,610.00 </w:t>
            </w:r>
          </w:p>
        </w:tc>
        <w:tc>
          <w:tcPr>
            <w:tcW w:w="222" w:type="dxa"/>
            <w:gridSpan w:val="2"/>
            <w:vAlign w:val="center"/>
            <w:hideMark/>
          </w:tcPr>
          <w:p w14:paraId="0CF4DDDA" w14:textId="77777777" w:rsidR="000D75FB" w:rsidRPr="000D75FB" w:rsidRDefault="000D75FB" w:rsidP="000D75FB">
            <w:pPr>
              <w:rPr>
                <w:sz w:val="20"/>
                <w:szCs w:val="20"/>
                <w:lang w:val="en-US" w:eastAsia="en-US" w:bidi="ar-SA"/>
              </w:rPr>
            </w:pPr>
          </w:p>
        </w:tc>
      </w:tr>
      <w:tr w:rsidR="000D75FB" w:rsidRPr="000D75FB" w14:paraId="51F04410"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0FC083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w:t>
            </w:r>
          </w:p>
        </w:tc>
        <w:tc>
          <w:tcPr>
            <w:tcW w:w="4248" w:type="dxa"/>
            <w:tcBorders>
              <w:top w:val="nil"/>
              <w:left w:val="nil"/>
              <w:bottom w:val="single" w:sz="4" w:space="0" w:color="auto"/>
              <w:right w:val="single" w:sz="4" w:space="0" w:color="auto"/>
            </w:tcBorders>
            <w:vAlign w:val="center"/>
            <w:hideMark/>
          </w:tcPr>
          <w:p w14:paraId="6780862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деревянных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w:t>
            </w:r>
          </w:p>
        </w:tc>
        <w:tc>
          <w:tcPr>
            <w:tcW w:w="715" w:type="dxa"/>
            <w:tcBorders>
              <w:top w:val="nil"/>
              <w:left w:val="nil"/>
              <w:bottom w:val="nil"/>
              <w:right w:val="nil"/>
            </w:tcBorders>
            <w:noWrap/>
            <w:vAlign w:val="bottom"/>
            <w:hideMark/>
          </w:tcPr>
          <w:p w14:paraId="48A6A3A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BE083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15.000</w:t>
            </w:r>
          </w:p>
        </w:tc>
        <w:tc>
          <w:tcPr>
            <w:tcW w:w="1167" w:type="dxa"/>
            <w:tcBorders>
              <w:top w:val="nil"/>
              <w:left w:val="nil"/>
              <w:bottom w:val="single" w:sz="4" w:space="0" w:color="auto"/>
              <w:right w:val="single" w:sz="4" w:space="0" w:color="auto"/>
            </w:tcBorders>
            <w:vAlign w:val="bottom"/>
            <w:hideMark/>
          </w:tcPr>
          <w:p w14:paraId="2F2287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9355.00</w:t>
            </w:r>
          </w:p>
        </w:tc>
        <w:tc>
          <w:tcPr>
            <w:tcW w:w="1980" w:type="dxa"/>
            <w:tcBorders>
              <w:top w:val="nil"/>
              <w:left w:val="nil"/>
              <w:bottom w:val="single" w:sz="4" w:space="0" w:color="auto"/>
              <w:right w:val="single" w:sz="4" w:space="0" w:color="auto"/>
            </w:tcBorders>
            <w:vAlign w:val="bottom"/>
            <w:hideMark/>
          </w:tcPr>
          <w:p w14:paraId="5AAE0D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140,325.00 </w:t>
            </w:r>
          </w:p>
        </w:tc>
        <w:tc>
          <w:tcPr>
            <w:tcW w:w="222" w:type="dxa"/>
            <w:gridSpan w:val="2"/>
            <w:vAlign w:val="center"/>
            <w:hideMark/>
          </w:tcPr>
          <w:p w14:paraId="625780AC" w14:textId="77777777" w:rsidR="000D75FB" w:rsidRPr="000D75FB" w:rsidRDefault="000D75FB" w:rsidP="000D75FB">
            <w:pPr>
              <w:rPr>
                <w:sz w:val="20"/>
                <w:szCs w:val="20"/>
                <w:lang w:val="en-US" w:eastAsia="en-US" w:bidi="ar-SA"/>
              </w:rPr>
            </w:pPr>
          </w:p>
        </w:tc>
      </w:tr>
      <w:tr w:rsidR="000D75FB" w:rsidRPr="000D75FB" w14:paraId="2E8ECF13"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097004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295B82E4"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4</w:t>
            </w:r>
          </w:p>
        </w:tc>
        <w:tc>
          <w:tcPr>
            <w:tcW w:w="715" w:type="dxa"/>
            <w:tcBorders>
              <w:top w:val="single" w:sz="4" w:space="0" w:color="auto"/>
              <w:left w:val="nil"/>
              <w:bottom w:val="single" w:sz="4" w:space="0" w:color="auto"/>
              <w:right w:val="single" w:sz="4" w:space="0" w:color="auto"/>
            </w:tcBorders>
            <w:vAlign w:val="bottom"/>
            <w:hideMark/>
          </w:tcPr>
          <w:p w14:paraId="36B925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7F1627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25B803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0B52AA1B"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50,765,795.47 </w:t>
            </w:r>
          </w:p>
        </w:tc>
        <w:tc>
          <w:tcPr>
            <w:tcW w:w="222" w:type="dxa"/>
            <w:gridSpan w:val="2"/>
            <w:vAlign w:val="center"/>
            <w:hideMark/>
          </w:tcPr>
          <w:p w14:paraId="7D548568" w14:textId="77777777" w:rsidR="000D75FB" w:rsidRPr="000D75FB" w:rsidRDefault="000D75FB" w:rsidP="000D75FB">
            <w:pPr>
              <w:rPr>
                <w:sz w:val="20"/>
                <w:szCs w:val="20"/>
                <w:lang w:val="en-US" w:eastAsia="en-US" w:bidi="ar-SA"/>
              </w:rPr>
            </w:pPr>
          </w:p>
        </w:tc>
      </w:tr>
      <w:tr w:rsidR="000D75FB" w:rsidRPr="000D75FB" w14:paraId="5BD18FE3" w14:textId="77777777" w:rsidTr="000D75FB">
        <w:trPr>
          <w:trHeight w:val="28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37AAD09D"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5.</w:t>
            </w:r>
            <w:r w:rsidRPr="000D75FB">
              <w:rPr>
                <w:rFonts w:ascii="Calibri" w:hAnsi="Calibri" w:cs="Calibri"/>
                <w:b/>
                <w:bCs/>
                <w:sz w:val="18"/>
                <w:szCs w:val="18"/>
                <w:lang w:val="en-US" w:eastAsia="en-US" w:bidi="ar-SA"/>
              </w:rPr>
              <w:t>Наружная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сеть</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ливневой</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канализации</w:t>
            </w:r>
          </w:p>
        </w:tc>
        <w:tc>
          <w:tcPr>
            <w:tcW w:w="222" w:type="dxa"/>
            <w:gridSpan w:val="2"/>
            <w:vAlign w:val="center"/>
            <w:hideMark/>
          </w:tcPr>
          <w:p w14:paraId="2F11E02B" w14:textId="77777777" w:rsidR="000D75FB" w:rsidRPr="000D75FB" w:rsidRDefault="000D75FB" w:rsidP="000D75FB">
            <w:pPr>
              <w:rPr>
                <w:sz w:val="20"/>
                <w:szCs w:val="20"/>
                <w:lang w:val="en-US" w:eastAsia="en-US" w:bidi="ar-SA"/>
              </w:rPr>
            </w:pPr>
          </w:p>
        </w:tc>
      </w:tr>
      <w:tr w:rsidR="000D75FB" w:rsidRPr="000D75FB" w14:paraId="760ED408" w14:textId="77777777" w:rsidTr="000D75FB">
        <w:trPr>
          <w:gridAfter w:val="1"/>
          <w:wAfter w:w="8" w:type="dxa"/>
          <w:trHeight w:val="960"/>
        </w:trPr>
        <w:tc>
          <w:tcPr>
            <w:tcW w:w="517" w:type="dxa"/>
            <w:tcBorders>
              <w:top w:val="nil"/>
              <w:left w:val="single" w:sz="4" w:space="0" w:color="auto"/>
              <w:bottom w:val="single" w:sz="4" w:space="0" w:color="auto"/>
              <w:right w:val="single" w:sz="4" w:space="0" w:color="auto"/>
            </w:tcBorders>
            <w:vAlign w:val="center"/>
            <w:hideMark/>
          </w:tcPr>
          <w:p w14:paraId="1189CF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6EDC12C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расширением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месте</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0BC87A4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5082C3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1966.000</w:t>
            </w:r>
          </w:p>
        </w:tc>
        <w:tc>
          <w:tcPr>
            <w:tcW w:w="1167" w:type="dxa"/>
            <w:tcBorders>
              <w:top w:val="nil"/>
              <w:left w:val="nil"/>
              <w:bottom w:val="single" w:sz="4" w:space="0" w:color="auto"/>
              <w:right w:val="single" w:sz="4" w:space="0" w:color="auto"/>
            </w:tcBorders>
            <w:vAlign w:val="bottom"/>
            <w:hideMark/>
          </w:tcPr>
          <w:p w14:paraId="45962B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2D166DE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1,718,284.00 </w:t>
            </w:r>
          </w:p>
        </w:tc>
        <w:tc>
          <w:tcPr>
            <w:tcW w:w="222" w:type="dxa"/>
            <w:gridSpan w:val="2"/>
            <w:vAlign w:val="center"/>
            <w:hideMark/>
          </w:tcPr>
          <w:p w14:paraId="50841462" w14:textId="77777777" w:rsidR="000D75FB" w:rsidRPr="000D75FB" w:rsidRDefault="000D75FB" w:rsidP="000D75FB">
            <w:pPr>
              <w:rPr>
                <w:sz w:val="20"/>
                <w:szCs w:val="20"/>
                <w:lang w:val="en-US" w:eastAsia="en-US" w:bidi="ar-SA"/>
              </w:rPr>
            </w:pPr>
          </w:p>
        </w:tc>
      </w:tr>
      <w:tr w:rsidR="000D75FB" w:rsidRPr="000D75FB" w14:paraId="1F5F1F37"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31E92E5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59A3AE2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775BD8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9895B3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220.000</w:t>
            </w:r>
          </w:p>
        </w:tc>
        <w:tc>
          <w:tcPr>
            <w:tcW w:w="1167" w:type="dxa"/>
            <w:tcBorders>
              <w:top w:val="nil"/>
              <w:left w:val="nil"/>
              <w:bottom w:val="single" w:sz="4" w:space="0" w:color="auto"/>
              <w:right w:val="single" w:sz="4" w:space="0" w:color="auto"/>
            </w:tcBorders>
            <w:vAlign w:val="bottom"/>
            <w:hideMark/>
          </w:tcPr>
          <w:p w14:paraId="457CC2D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5E4C847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768,900.00 </w:t>
            </w:r>
          </w:p>
        </w:tc>
        <w:tc>
          <w:tcPr>
            <w:tcW w:w="222" w:type="dxa"/>
            <w:gridSpan w:val="2"/>
            <w:vAlign w:val="center"/>
            <w:hideMark/>
          </w:tcPr>
          <w:p w14:paraId="3883479D" w14:textId="77777777" w:rsidR="000D75FB" w:rsidRPr="000D75FB" w:rsidRDefault="000D75FB" w:rsidP="000D75FB">
            <w:pPr>
              <w:rPr>
                <w:sz w:val="20"/>
                <w:szCs w:val="20"/>
                <w:lang w:val="en-US" w:eastAsia="en-US" w:bidi="ar-SA"/>
              </w:rPr>
            </w:pPr>
          </w:p>
        </w:tc>
      </w:tr>
      <w:tr w:rsidR="000D75FB" w:rsidRPr="000D75FB" w14:paraId="4176A877"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1F3D37E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0A96783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Загрузка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обработанного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месте</w:t>
            </w:r>
          </w:p>
        </w:tc>
        <w:tc>
          <w:tcPr>
            <w:tcW w:w="715" w:type="dxa"/>
            <w:tcBorders>
              <w:top w:val="nil"/>
              <w:left w:val="nil"/>
              <w:bottom w:val="single" w:sz="4" w:space="0" w:color="auto"/>
              <w:right w:val="single" w:sz="4" w:space="0" w:color="auto"/>
            </w:tcBorders>
            <w:noWrap/>
            <w:vAlign w:val="bottom"/>
            <w:hideMark/>
          </w:tcPr>
          <w:p w14:paraId="498F24B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380133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418.000</w:t>
            </w:r>
          </w:p>
        </w:tc>
        <w:tc>
          <w:tcPr>
            <w:tcW w:w="1167" w:type="dxa"/>
            <w:tcBorders>
              <w:top w:val="nil"/>
              <w:left w:val="nil"/>
              <w:bottom w:val="single" w:sz="4" w:space="0" w:color="auto"/>
              <w:right w:val="single" w:sz="4" w:space="0" w:color="auto"/>
            </w:tcBorders>
            <w:vAlign w:val="bottom"/>
            <w:hideMark/>
          </w:tcPr>
          <w:p w14:paraId="336DE8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1A71770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241,604.00 </w:t>
            </w:r>
          </w:p>
        </w:tc>
        <w:tc>
          <w:tcPr>
            <w:tcW w:w="222" w:type="dxa"/>
            <w:gridSpan w:val="2"/>
            <w:vAlign w:val="center"/>
            <w:hideMark/>
          </w:tcPr>
          <w:p w14:paraId="0DEFBEC8" w14:textId="77777777" w:rsidR="000D75FB" w:rsidRPr="000D75FB" w:rsidRDefault="000D75FB" w:rsidP="000D75FB">
            <w:pPr>
              <w:rPr>
                <w:sz w:val="20"/>
                <w:szCs w:val="20"/>
                <w:lang w:val="en-US" w:eastAsia="en-US" w:bidi="ar-SA"/>
              </w:rPr>
            </w:pPr>
          </w:p>
        </w:tc>
      </w:tr>
      <w:tr w:rsidR="000D75FB" w:rsidRPr="000D75FB" w14:paraId="0113AF09"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0029C4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5D6C27A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Перемещение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выгруженного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автомобилями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single" w:sz="4" w:space="0" w:color="auto"/>
              <w:right w:val="single" w:sz="4" w:space="0" w:color="auto"/>
            </w:tcBorders>
            <w:noWrap/>
            <w:vAlign w:val="bottom"/>
            <w:hideMark/>
          </w:tcPr>
          <w:p w14:paraId="193ADC1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021AF23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4153.400</w:t>
            </w:r>
          </w:p>
        </w:tc>
        <w:tc>
          <w:tcPr>
            <w:tcW w:w="1167" w:type="dxa"/>
            <w:tcBorders>
              <w:top w:val="nil"/>
              <w:left w:val="nil"/>
              <w:bottom w:val="single" w:sz="4" w:space="0" w:color="auto"/>
              <w:right w:val="single" w:sz="4" w:space="0" w:color="auto"/>
            </w:tcBorders>
            <w:vAlign w:val="bottom"/>
            <w:hideMark/>
          </w:tcPr>
          <w:p w14:paraId="5ECC06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3418.00</w:t>
            </w:r>
          </w:p>
        </w:tc>
        <w:tc>
          <w:tcPr>
            <w:tcW w:w="1980" w:type="dxa"/>
            <w:tcBorders>
              <w:top w:val="nil"/>
              <w:left w:val="nil"/>
              <w:bottom w:val="single" w:sz="4" w:space="0" w:color="auto"/>
              <w:right w:val="single" w:sz="4" w:space="0" w:color="auto"/>
            </w:tcBorders>
            <w:vAlign w:val="bottom"/>
            <w:hideMark/>
          </w:tcPr>
          <w:p w14:paraId="542AA4A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14,196,321.20 </w:t>
            </w:r>
          </w:p>
        </w:tc>
        <w:tc>
          <w:tcPr>
            <w:tcW w:w="222" w:type="dxa"/>
            <w:gridSpan w:val="2"/>
            <w:vAlign w:val="center"/>
            <w:hideMark/>
          </w:tcPr>
          <w:p w14:paraId="02FB630E" w14:textId="77777777" w:rsidR="000D75FB" w:rsidRPr="000D75FB" w:rsidRDefault="000D75FB" w:rsidP="000D75FB">
            <w:pPr>
              <w:rPr>
                <w:sz w:val="20"/>
                <w:szCs w:val="20"/>
                <w:lang w:val="en-US" w:eastAsia="en-US" w:bidi="ar-SA"/>
              </w:rPr>
            </w:pPr>
          </w:p>
        </w:tc>
      </w:tr>
      <w:tr w:rsidR="000D75FB" w:rsidRPr="000D75FB" w14:paraId="20A361D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B2EA06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76CD29E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перемещения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37CCF4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CD683B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2186.000</w:t>
            </w:r>
          </w:p>
        </w:tc>
        <w:tc>
          <w:tcPr>
            <w:tcW w:w="1167" w:type="dxa"/>
            <w:tcBorders>
              <w:top w:val="nil"/>
              <w:left w:val="nil"/>
              <w:bottom w:val="single" w:sz="4" w:space="0" w:color="auto"/>
              <w:right w:val="single" w:sz="4" w:space="0" w:color="auto"/>
            </w:tcBorders>
            <w:vAlign w:val="bottom"/>
            <w:hideMark/>
          </w:tcPr>
          <w:p w14:paraId="5C885A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76112BD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111,486.00 </w:t>
            </w:r>
          </w:p>
        </w:tc>
        <w:tc>
          <w:tcPr>
            <w:tcW w:w="222" w:type="dxa"/>
            <w:gridSpan w:val="2"/>
            <w:vAlign w:val="center"/>
            <w:hideMark/>
          </w:tcPr>
          <w:p w14:paraId="0BCBB31F" w14:textId="77777777" w:rsidR="000D75FB" w:rsidRPr="000D75FB" w:rsidRDefault="000D75FB" w:rsidP="000D75FB">
            <w:pPr>
              <w:rPr>
                <w:sz w:val="20"/>
                <w:szCs w:val="20"/>
                <w:lang w:val="en-US" w:eastAsia="en-US" w:bidi="ar-SA"/>
              </w:rPr>
            </w:pPr>
          </w:p>
        </w:tc>
      </w:tr>
      <w:tr w:rsidR="000D75FB" w:rsidRPr="000D75FB" w14:paraId="236F94A1"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36ED23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427FD63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p>
        </w:tc>
        <w:tc>
          <w:tcPr>
            <w:tcW w:w="715" w:type="dxa"/>
            <w:tcBorders>
              <w:top w:val="nil"/>
              <w:left w:val="nil"/>
              <w:bottom w:val="single" w:sz="4" w:space="0" w:color="auto"/>
              <w:right w:val="single" w:sz="4" w:space="0" w:color="auto"/>
            </w:tcBorders>
            <w:vAlign w:val="bottom"/>
            <w:hideMark/>
          </w:tcPr>
          <w:p w14:paraId="3D4987F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8F2115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85.000</w:t>
            </w:r>
          </w:p>
        </w:tc>
        <w:tc>
          <w:tcPr>
            <w:tcW w:w="1167" w:type="dxa"/>
            <w:tcBorders>
              <w:top w:val="nil"/>
              <w:left w:val="nil"/>
              <w:bottom w:val="single" w:sz="4" w:space="0" w:color="auto"/>
              <w:right w:val="single" w:sz="4" w:space="0" w:color="auto"/>
            </w:tcBorders>
            <w:vAlign w:val="bottom"/>
            <w:hideMark/>
          </w:tcPr>
          <w:p w14:paraId="098FB4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6906F60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1,035,470.00 </w:t>
            </w:r>
          </w:p>
        </w:tc>
        <w:tc>
          <w:tcPr>
            <w:tcW w:w="222" w:type="dxa"/>
            <w:gridSpan w:val="2"/>
            <w:vAlign w:val="center"/>
            <w:hideMark/>
          </w:tcPr>
          <w:p w14:paraId="4B1944C2" w14:textId="77777777" w:rsidR="000D75FB" w:rsidRPr="000D75FB" w:rsidRDefault="000D75FB" w:rsidP="000D75FB">
            <w:pPr>
              <w:rPr>
                <w:sz w:val="20"/>
                <w:szCs w:val="20"/>
                <w:lang w:val="en-US" w:eastAsia="en-US" w:bidi="ar-SA"/>
              </w:rPr>
            </w:pPr>
          </w:p>
        </w:tc>
      </w:tr>
      <w:tr w:rsidR="000D75FB" w:rsidRPr="000D75FB" w14:paraId="190FE6E8"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0AA5A94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105BB28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полиэтиленовой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гофрированной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канализационной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траншее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гидравлическим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испытанием</w:t>
            </w:r>
            <w:r w:rsidRPr="000D75FB">
              <w:rPr>
                <w:rFonts w:ascii="Arial Armenian" w:hAnsi="Arial Armenian" w:cs="Arial"/>
                <w:sz w:val="18"/>
                <w:szCs w:val="18"/>
                <w:lang w:eastAsia="en-US" w:bidi="ar-SA"/>
              </w:rPr>
              <w:t xml:space="preserve"> 400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SN</w:t>
            </w:r>
            <w:r w:rsidRPr="000D75FB">
              <w:rPr>
                <w:rFonts w:ascii="Arial Armenian" w:hAnsi="Arial Armenian" w:cs="Arial"/>
                <w:sz w:val="18"/>
                <w:szCs w:val="18"/>
                <w:lang w:eastAsia="en-US" w:bidi="ar-SA"/>
              </w:rPr>
              <w:t>-8</w:t>
            </w:r>
          </w:p>
        </w:tc>
        <w:tc>
          <w:tcPr>
            <w:tcW w:w="715" w:type="dxa"/>
            <w:tcBorders>
              <w:top w:val="nil"/>
              <w:left w:val="nil"/>
              <w:bottom w:val="single" w:sz="4" w:space="0" w:color="auto"/>
              <w:right w:val="single" w:sz="4" w:space="0" w:color="auto"/>
            </w:tcBorders>
            <w:vAlign w:val="bottom"/>
            <w:hideMark/>
          </w:tcPr>
          <w:p w14:paraId="28DCC5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38938A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800.000</w:t>
            </w:r>
          </w:p>
        </w:tc>
        <w:tc>
          <w:tcPr>
            <w:tcW w:w="1167" w:type="dxa"/>
            <w:tcBorders>
              <w:top w:val="nil"/>
              <w:left w:val="nil"/>
              <w:bottom w:val="single" w:sz="4" w:space="0" w:color="auto"/>
              <w:right w:val="single" w:sz="4" w:space="0" w:color="auto"/>
            </w:tcBorders>
            <w:vAlign w:val="bottom"/>
            <w:hideMark/>
          </w:tcPr>
          <w:p w14:paraId="0F2C16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25829.00</w:t>
            </w:r>
          </w:p>
        </w:tc>
        <w:tc>
          <w:tcPr>
            <w:tcW w:w="1980" w:type="dxa"/>
            <w:tcBorders>
              <w:top w:val="nil"/>
              <w:left w:val="nil"/>
              <w:bottom w:val="single" w:sz="4" w:space="0" w:color="auto"/>
              <w:right w:val="single" w:sz="4" w:space="0" w:color="auto"/>
            </w:tcBorders>
            <w:vAlign w:val="bottom"/>
            <w:hideMark/>
          </w:tcPr>
          <w:p w14:paraId="296B681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20,663,200.00 </w:t>
            </w:r>
          </w:p>
        </w:tc>
        <w:tc>
          <w:tcPr>
            <w:tcW w:w="222" w:type="dxa"/>
            <w:gridSpan w:val="2"/>
            <w:vAlign w:val="center"/>
            <w:hideMark/>
          </w:tcPr>
          <w:p w14:paraId="1883F30D" w14:textId="77777777" w:rsidR="000D75FB" w:rsidRPr="000D75FB" w:rsidRDefault="000D75FB" w:rsidP="000D75FB">
            <w:pPr>
              <w:rPr>
                <w:sz w:val="20"/>
                <w:szCs w:val="20"/>
                <w:lang w:val="en-US" w:eastAsia="en-US" w:bidi="ar-SA"/>
              </w:rPr>
            </w:pPr>
          </w:p>
        </w:tc>
      </w:tr>
      <w:tr w:rsidR="000D75FB" w:rsidRPr="000D75FB" w14:paraId="4671927B" w14:textId="77777777" w:rsidTr="000D75FB">
        <w:trPr>
          <w:gridAfter w:val="1"/>
          <w:wAfter w:w="8" w:type="dxa"/>
          <w:trHeight w:val="705"/>
        </w:trPr>
        <w:tc>
          <w:tcPr>
            <w:tcW w:w="517" w:type="dxa"/>
            <w:tcBorders>
              <w:top w:val="nil"/>
              <w:left w:val="single" w:sz="4" w:space="0" w:color="auto"/>
              <w:bottom w:val="single" w:sz="4" w:space="0" w:color="auto"/>
              <w:right w:val="single" w:sz="4" w:space="0" w:color="auto"/>
            </w:tcBorders>
            <w:vAlign w:val="center"/>
            <w:hideMark/>
          </w:tcPr>
          <w:p w14:paraId="121A1A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0E66B21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200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SN-8</w:t>
            </w:r>
          </w:p>
        </w:tc>
        <w:tc>
          <w:tcPr>
            <w:tcW w:w="715" w:type="dxa"/>
            <w:tcBorders>
              <w:top w:val="nil"/>
              <w:left w:val="nil"/>
              <w:bottom w:val="single" w:sz="4" w:space="0" w:color="auto"/>
              <w:right w:val="single" w:sz="4" w:space="0" w:color="auto"/>
            </w:tcBorders>
            <w:vAlign w:val="bottom"/>
            <w:hideMark/>
          </w:tcPr>
          <w:p w14:paraId="14CB64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9DDCF5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260.000</w:t>
            </w:r>
          </w:p>
        </w:tc>
        <w:tc>
          <w:tcPr>
            <w:tcW w:w="1167" w:type="dxa"/>
            <w:tcBorders>
              <w:top w:val="nil"/>
              <w:left w:val="nil"/>
              <w:bottom w:val="single" w:sz="4" w:space="0" w:color="auto"/>
              <w:right w:val="single" w:sz="4" w:space="0" w:color="auto"/>
            </w:tcBorders>
            <w:vAlign w:val="bottom"/>
            <w:hideMark/>
          </w:tcPr>
          <w:p w14:paraId="2D680D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8147.00</w:t>
            </w:r>
          </w:p>
        </w:tc>
        <w:tc>
          <w:tcPr>
            <w:tcW w:w="1980" w:type="dxa"/>
            <w:tcBorders>
              <w:top w:val="nil"/>
              <w:left w:val="nil"/>
              <w:bottom w:val="single" w:sz="4" w:space="0" w:color="auto"/>
              <w:right w:val="single" w:sz="4" w:space="0" w:color="auto"/>
            </w:tcBorders>
            <w:vAlign w:val="bottom"/>
            <w:hideMark/>
          </w:tcPr>
          <w:p w14:paraId="0BCA954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2,118,220.00 </w:t>
            </w:r>
          </w:p>
        </w:tc>
        <w:tc>
          <w:tcPr>
            <w:tcW w:w="222" w:type="dxa"/>
            <w:gridSpan w:val="2"/>
            <w:vAlign w:val="center"/>
            <w:hideMark/>
          </w:tcPr>
          <w:p w14:paraId="75CCA20C" w14:textId="77777777" w:rsidR="000D75FB" w:rsidRPr="000D75FB" w:rsidRDefault="000D75FB" w:rsidP="000D75FB">
            <w:pPr>
              <w:rPr>
                <w:sz w:val="20"/>
                <w:szCs w:val="20"/>
                <w:lang w:val="en-US" w:eastAsia="en-US" w:bidi="ar-SA"/>
              </w:rPr>
            </w:pPr>
          </w:p>
        </w:tc>
      </w:tr>
      <w:tr w:rsidR="000D75FB" w:rsidRPr="000D75FB" w14:paraId="41ED2018" w14:textId="77777777" w:rsidTr="000D75FB">
        <w:trPr>
          <w:gridAfter w:val="1"/>
          <w:wAfter w:w="8" w:type="dxa"/>
          <w:trHeight w:val="960"/>
        </w:trPr>
        <w:tc>
          <w:tcPr>
            <w:tcW w:w="517" w:type="dxa"/>
            <w:tcBorders>
              <w:top w:val="nil"/>
              <w:left w:val="single" w:sz="4" w:space="0" w:color="auto"/>
              <w:bottom w:val="single" w:sz="4" w:space="0" w:color="auto"/>
              <w:right w:val="single" w:sz="4" w:space="0" w:color="auto"/>
            </w:tcBorders>
            <w:vAlign w:val="center"/>
            <w:hideMark/>
          </w:tcPr>
          <w:p w14:paraId="0E0D56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30C4A91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круглого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18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r w:rsidRPr="000D75FB">
              <w:rPr>
                <w:rFonts w:ascii="Arial Armenian" w:hAnsi="Arial Armenian" w:cs="Arial"/>
                <w:sz w:val="18"/>
                <w:szCs w:val="18"/>
                <w:lang w:val="en-US" w:eastAsia="en-US" w:bidi="ar-SA"/>
              </w:rPr>
              <w:br/>
            </w:r>
            <w:r w:rsidRPr="000D75FB">
              <w:rPr>
                <w:rFonts w:ascii="Calibri" w:hAnsi="Calibri" w:cs="Calibri"/>
                <w:sz w:val="18"/>
                <w:szCs w:val="18"/>
                <w:lang w:val="en-US" w:eastAsia="en-US" w:bidi="ar-SA"/>
              </w:rPr>
              <w:t>Чугунная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крышка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d=700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18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03986F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A0C139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13.770</w:t>
            </w:r>
          </w:p>
        </w:tc>
        <w:tc>
          <w:tcPr>
            <w:tcW w:w="1167" w:type="dxa"/>
            <w:tcBorders>
              <w:top w:val="nil"/>
              <w:left w:val="nil"/>
              <w:bottom w:val="single" w:sz="4" w:space="0" w:color="auto"/>
              <w:right w:val="single" w:sz="4" w:space="0" w:color="auto"/>
            </w:tcBorders>
            <w:vAlign w:val="bottom"/>
            <w:hideMark/>
          </w:tcPr>
          <w:p w14:paraId="0C57B4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164557.00</w:t>
            </w:r>
          </w:p>
        </w:tc>
        <w:tc>
          <w:tcPr>
            <w:tcW w:w="1980" w:type="dxa"/>
            <w:tcBorders>
              <w:top w:val="nil"/>
              <w:left w:val="nil"/>
              <w:bottom w:val="single" w:sz="4" w:space="0" w:color="auto"/>
              <w:right w:val="single" w:sz="4" w:space="0" w:color="auto"/>
            </w:tcBorders>
            <w:vAlign w:val="bottom"/>
            <w:hideMark/>
          </w:tcPr>
          <w:p w14:paraId="1BBE65D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2,265,949.89 </w:t>
            </w:r>
          </w:p>
        </w:tc>
        <w:tc>
          <w:tcPr>
            <w:tcW w:w="222" w:type="dxa"/>
            <w:gridSpan w:val="2"/>
            <w:vAlign w:val="center"/>
            <w:hideMark/>
          </w:tcPr>
          <w:p w14:paraId="7254FFFA" w14:textId="77777777" w:rsidR="000D75FB" w:rsidRPr="000D75FB" w:rsidRDefault="000D75FB" w:rsidP="000D75FB">
            <w:pPr>
              <w:rPr>
                <w:sz w:val="20"/>
                <w:szCs w:val="20"/>
                <w:lang w:val="en-US" w:eastAsia="en-US" w:bidi="ar-SA"/>
              </w:rPr>
            </w:pPr>
          </w:p>
        </w:tc>
      </w:tr>
      <w:tr w:rsidR="000D75FB" w:rsidRPr="000D75FB" w14:paraId="6D97E7E5"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0F4FF6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11F5EABB"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Чугунная</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крышка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канализационного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d</w:t>
            </w:r>
            <w:r w:rsidRPr="000D75FB">
              <w:rPr>
                <w:rFonts w:ascii="Arial Armenian" w:hAnsi="Arial Armenian" w:cs="Arial"/>
                <w:sz w:val="18"/>
                <w:szCs w:val="18"/>
                <w:lang w:eastAsia="en-US" w:bidi="ar-SA"/>
              </w:rPr>
              <w:t xml:space="preserve">=700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18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w:t>
            </w:r>
          </w:p>
        </w:tc>
        <w:tc>
          <w:tcPr>
            <w:tcW w:w="715" w:type="dxa"/>
            <w:tcBorders>
              <w:top w:val="nil"/>
              <w:left w:val="nil"/>
              <w:bottom w:val="single" w:sz="4" w:space="0" w:color="auto"/>
              <w:right w:val="single" w:sz="4" w:space="0" w:color="auto"/>
            </w:tcBorders>
            <w:noWrap/>
            <w:vAlign w:val="bottom"/>
            <w:hideMark/>
          </w:tcPr>
          <w:p w14:paraId="223ACE2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45031C7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18.000</w:t>
            </w:r>
          </w:p>
        </w:tc>
        <w:tc>
          <w:tcPr>
            <w:tcW w:w="1167" w:type="dxa"/>
            <w:tcBorders>
              <w:top w:val="nil"/>
              <w:left w:val="nil"/>
              <w:bottom w:val="single" w:sz="4" w:space="0" w:color="auto"/>
              <w:right w:val="single" w:sz="4" w:space="0" w:color="auto"/>
            </w:tcBorders>
            <w:vAlign w:val="bottom"/>
            <w:hideMark/>
          </w:tcPr>
          <w:p w14:paraId="23689F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145501.00</w:t>
            </w:r>
          </w:p>
        </w:tc>
        <w:tc>
          <w:tcPr>
            <w:tcW w:w="1980" w:type="dxa"/>
            <w:tcBorders>
              <w:top w:val="nil"/>
              <w:left w:val="nil"/>
              <w:bottom w:val="single" w:sz="4" w:space="0" w:color="auto"/>
              <w:right w:val="single" w:sz="4" w:space="0" w:color="auto"/>
            </w:tcBorders>
            <w:vAlign w:val="bottom"/>
            <w:hideMark/>
          </w:tcPr>
          <w:p w14:paraId="7FCE3F5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2,619,018.00 </w:t>
            </w:r>
          </w:p>
        </w:tc>
        <w:tc>
          <w:tcPr>
            <w:tcW w:w="222" w:type="dxa"/>
            <w:gridSpan w:val="2"/>
            <w:vAlign w:val="center"/>
            <w:hideMark/>
          </w:tcPr>
          <w:p w14:paraId="2660E0AC" w14:textId="77777777" w:rsidR="000D75FB" w:rsidRPr="000D75FB" w:rsidRDefault="000D75FB" w:rsidP="000D75FB">
            <w:pPr>
              <w:rPr>
                <w:sz w:val="20"/>
                <w:szCs w:val="20"/>
                <w:lang w:val="en-US" w:eastAsia="en-US" w:bidi="ar-SA"/>
              </w:rPr>
            </w:pPr>
          </w:p>
        </w:tc>
      </w:tr>
      <w:tr w:rsidR="000D75FB" w:rsidRPr="000D75FB" w14:paraId="06DDA184"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77A82B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09AC3CB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Сейсмические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p>
        </w:tc>
        <w:tc>
          <w:tcPr>
            <w:tcW w:w="715" w:type="dxa"/>
            <w:tcBorders>
              <w:top w:val="nil"/>
              <w:left w:val="nil"/>
              <w:bottom w:val="single" w:sz="4" w:space="0" w:color="auto"/>
              <w:right w:val="single" w:sz="4" w:space="0" w:color="auto"/>
            </w:tcBorders>
            <w:noWrap/>
            <w:vAlign w:val="bottom"/>
            <w:hideMark/>
          </w:tcPr>
          <w:p w14:paraId="2FA0F33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nil"/>
              <w:bottom w:val="single" w:sz="4" w:space="0" w:color="auto"/>
              <w:right w:val="single" w:sz="4" w:space="0" w:color="auto"/>
            </w:tcBorders>
            <w:vAlign w:val="bottom"/>
            <w:hideMark/>
          </w:tcPr>
          <w:p w14:paraId="4C9E950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720.000</w:t>
            </w:r>
          </w:p>
        </w:tc>
        <w:tc>
          <w:tcPr>
            <w:tcW w:w="1167" w:type="dxa"/>
            <w:tcBorders>
              <w:top w:val="nil"/>
              <w:left w:val="nil"/>
              <w:bottom w:val="single" w:sz="4" w:space="0" w:color="auto"/>
              <w:right w:val="single" w:sz="4" w:space="0" w:color="auto"/>
            </w:tcBorders>
            <w:vAlign w:val="bottom"/>
            <w:hideMark/>
          </w:tcPr>
          <w:p w14:paraId="7AC86C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951.00</w:t>
            </w:r>
          </w:p>
        </w:tc>
        <w:tc>
          <w:tcPr>
            <w:tcW w:w="1980" w:type="dxa"/>
            <w:tcBorders>
              <w:top w:val="nil"/>
              <w:left w:val="nil"/>
              <w:bottom w:val="single" w:sz="4" w:space="0" w:color="auto"/>
              <w:right w:val="single" w:sz="4" w:space="0" w:color="auto"/>
            </w:tcBorders>
            <w:vAlign w:val="bottom"/>
            <w:hideMark/>
          </w:tcPr>
          <w:p w14:paraId="75ED1E3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684,720.00 </w:t>
            </w:r>
          </w:p>
        </w:tc>
        <w:tc>
          <w:tcPr>
            <w:tcW w:w="222" w:type="dxa"/>
            <w:gridSpan w:val="2"/>
            <w:vAlign w:val="center"/>
            <w:hideMark/>
          </w:tcPr>
          <w:p w14:paraId="24AC73A7" w14:textId="77777777" w:rsidR="000D75FB" w:rsidRPr="000D75FB" w:rsidRDefault="000D75FB" w:rsidP="000D75FB">
            <w:pPr>
              <w:rPr>
                <w:sz w:val="20"/>
                <w:szCs w:val="20"/>
                <w:lang w:val="en-US" w:eastAsia="en-US" w:bidi="ar-SA"/>
              </w:rPr>
            </w:pPr>
          </w:p>
        </w:tc>
      </w:tr>
      <w:tr w:rsidR="000D75FB" w:rsidRPr="000D75FB" w14:paraId="70F817A1"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F8A023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12</w:t>
            </w:r>
          </w:p>
        </w:tc>
        <w:tc>
          <w:tcPr>
            <w:tcW w:w="4248" w:type="dxa"/>
            <w:tcBorders>
              <w:top w:val="nil"/>
              <w:left w:val="nil"/>
              <w:bottom w:val="single" w:sz="4" w:space="0" w:color="auto"/>
              <w:right w:val="single" w:sz="4" w:space="0" w:color="auto"/>
            </w:tcBorders>
            <w:vAlign w:val="center"/>
            <w:hideMark/>
          </w:tcPr>
          <w:p w14:paraId="6C84F4B0"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стен</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однонитевого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дождеприемного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колодца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20 (</w:t>
            </w:r>
            <w:r w:rsidRPr="000D75FB">
              <w:rPr>
                <w:rFonts w:ascii="Arial Armenian" w:hAnsi="Arial Armenian" w:cs="Arial"/>
                <w:sz w:val="18"/>
                <w:szCs w:val="18"/>
                <w:lang w:val="en-US" w:eastAsia="en-US" w:bidi="ar-SA"/>
              </w:rPr>
              <w:t>M</w:t>
            </w:r>
            <w:r w:rsidRPr="000D75FB">
              <w:rPr>
                <w:rFonts w:ascii="Arial Armenian" w:hAnsi="Arial Armenian" w:cs="Arial"/>
                <w:sz w:val="18"/>
                <w:szCs w:val="18"/>
                <w:lang w:eastAsia="en-US" w:bidi="ar-SA"/>
              </w:rPr>
              <w:t>250)</w:t>
            </w:r>
          </w:p>
        </w:tc>
        <w:tc>
          <w:tcPr>
            <w:tcW w:w="715" w:type="dxa"/>
            <w:tcBorders>
              <w:top w:val="nil"/>
              <w:left w:val="nil"/>
              <w:bottom w:val="single" w:sz="4" w:space="0" w:color="auto"/>
              <w:right w:val="single" w:sz="4" w:space="0" w:color="auto"/>
            </w:tcBorders>
            <w:vAlign w:val="bottom"/>
            <w:hideMark/>
          </w:tcPr>
          <w:p w14:paraId="43AC00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8AEF04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23.000</w:t>
            </w:r>
          </w:p>
        </w:tc>
        <w:tc>
          <w:tcPr>
            <w:tcW w:w="1167" w:type="dxa"/>
            <w:tcBorders>
              <w:top w:val="nil"/>
              <w:left w:val="nil"/>
              <w:bottom w:val="single" w:sz="4" w:space="0" w:color="auto"/>
              <w:right w:val="single" w:sz="4" w:space="0" w:color="auto"/>
            </w:tcBorders>
            <w:vAlign w:val="bottom"/>
            <w:hideMark/>
          </w:tcPr>
          <w:p w14:paraId="2A43E1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80390.00</w:t>
            </w:r>
          </w:p>
        </w:tc>
        <w:tc>
          <w:tcPr>
            <w:tcW w:w="1980" w:type="dxa"/>
            <w:tcBorders>
              <w:top w:val="nil"/>
              <w:left w:val="nil"/>
              <w:bottom w:val="single" w:sz="4" w:space="0" w:color="auto"/>
              <w:right w:val="single" w:sz="4" w:space="0" w:color="auto"/>
            </w:tcBorders>
            <w:vAlign w:val="bottom"/>
            <w:hideMark/>
          </w:tcPr>
          <w:p w14:paraId="0932B1A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1,848,970.00 </w:t>
            </w:r>
          </w:p>
        </w:tc>
        <w:tc>
          <w:tcPr>
            <w:tcW w:w="222" w:type="dxa"/>
            <w:gridSpan w:val="2"/>
            <w:vAlign w:val="center"/>
            <w:hideMark/>
          </w:tcPr>
          <w:p w14:paraId="78D726CA" w14:textId="77777777" w:rsidR="000D75FB" w:rsidRPr="000D75FB" w:rsidRDefault="000D75FB" w:rsidP="000D75FB">
            <w:pPr>
              <w:rPr>
                <w:sz w:val="20"/>
                <w:szCs w:val="20"/>
                <w:lang w:val="en-US" w:eastAsia="en-US" w:bidi="ar-SA"/>
              </w:rPr>
            </w:pPr>
          </w:p>
        </w:tc>
      </w:tr>
      <w:tr w:rsidR="000D75FB" w:rsidRPr="000D75FB" w14:paraId="7C7FA631"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78AF6C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7CD8E1A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Железобетонная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дождеприемного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34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2757025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5000AE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34.000</w:t>
            </w:r>
          </w:p>
        </w:tc>
        <w:tc>
          <w:tcPr>
            <w:tcW w:w="1167" w:type="dxa"/>
            <w:tcBorders>
              <w:top w:val="nil"/>
              <w:left w:val="nil"/>
              <w:bottom w:val="single" w:sz="4" w:space="0" w:color="auto"/>
              <w:right w:val="single" w:sz="4" w:space="0" w:color="auto"/>
            </w:tcBorders>
            <w:vAlign w:val="bottom"/>
            <w:hideMark/>
          </w:tcPr>
          <w:p w14:paraId="4524CD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58185.00</w:t>
            </w:r>
          </w:p>
        </w:tc>
        <w:tc>
          <w:tcPr>
            <w:tcW w:w="1980" w:type="dxa"/>
            <w:tcBorders>
              <w:top w:val="nil"/>
              <w:left w:val="nil"/>
              <w:bottom w:val="single" w:sz="4" w:space="0" w:color="auto"/>
              <w:right w:val="single" w:sz="4" w:space="0" w:color="auto"/>
            </w:tcBorders>
            <w:vAlign w:val="bottom"/>
            <w:hideMark/>
          </w:tcPr>
          <w:p w14:paraId="2FDF2E9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1,978,290.00 </w:t>
            </w:r>
          </w:p>
        </w:tc>
        <w:tc>
          <w:tcPr>
            <w:tcW w:w="222" w:type="dxa"/>
            <w:gridSpan w:val="2"/>
            <w:vAlign w:val="center"/>
            <w:hideMark/>
          </w:tcPr>
          <w:p w14:paraId="200BB731" w14:textId="77777777" w:rsidR="000D75FB" w:rsidRPr="000D75FB" w:rsidRDefault="000D75FB" w:rsidP="000D75FB">
            <w:pPr>
              <w:rPr>
                <w:sz w:val="20"/>
                <w:szCs w:val="20"/>
                <w:lang w:val="en-US" w:eastAsia="en-US" w:bidi="ar-SA"/>
              </w:rPr>
            </w:pPr>
          </w:p>
        </w:tc>
      </w:tr>
      <w:tr w:rsidR="000D75FB" w:rsidRPr="000D75FB" w14:paraId="25CF84F4"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4817AC5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4F3C9B0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ступени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p>
        </w:tc>
        <w:tc>
          <w:tcPr>
            <w:tcW w:w="715" w:type="dxa"/>
            <w:tcBorders>
              <w:top w:val="nil"/>
              <w:left w:val="nil"/>
              <w:bottom w:val="nil"/>
              <w:right w:val="nil"/>
            </w:tcBorders>
            <w:noWrap/>
            <w:vAlign w:val="bottom"/>
            <w:hideMark/>
          </w:tcPr>
          <w:p w14:paraId="6314C95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F7DE2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0.360</w:t>
            </w:r>
          </w:p>
        </w:tc>
        <w:tc>
          <w:tcPr>
            <w:tcW w:w="1167" w:type="dxa"/>
            <w:tcBorders>
              <w:top w:val="nil"/>
              <w:left w:val="nil"/>
              <w:bottom w:val="single" w:sz="4" w:space="0" w:color="auto"/>
              <w:right w:val="single" w:sz="4" w:space="0" w:color="auto"/>
            </w:tcBorders>
            <w:vAlign w:val="bottom"/>
            <w:hideMark/>
          </w:tcPr>
          <w:p w14:paraId="0B74BE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723609.00</w:t>
            </w:r>
          </w:p>
        </w:tc>
        <w:tc>
          <w:tcPr>
            <w:tcW w:w="1980" w:type="dxa"/>
            <w:tcBorders>
              <w:top w:val="nil"/>
              <w:left w:val="nil"/>
              <w:bottom w:val="single" w:sz="4" w:space="0" w:color="auto"/>
              <w:right w:val="single" w:sz="4" w:space="0" w:color="auto"/>
            </w:tcBorders>
            <w:vAlign w:val="bottom"/>
            <w:hideMark/>
          </w:tcPr>
          <w:p w14:paraId="18CB96F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260,499.24 </w:t>
            </w:r>
          </w:p>
        </w:tc>
        <w:tc>
          <w:tcPr>
            <w:tcW w:w="222" w:type="dxa"/>
            <w:gridSpan w:val="2"/>
            <w:vAlign w:val="center"/>
            <w:hideMark/>
          </w:tcPr>
          <w:p w14:paraId="556BDB79" w14:textId="77777777" w:rsidR="000D75FB" w:rsidRPr="000D75FB" w:rsidRDefault="000D75FB" w:rsidP="000D75FB">
            <w:pPr>
              <w:rPr>
                <w:sz w:val="20"/>
                <w:szCs w:val="20"/>
                <w:lang w:val="en-US" w:eastAsia="en-US" w:bidi="ar-SA"/>
              </w:rPr>
            </w:pPr>
          </w:p>
        </w:tc>
      </w:tr>
      <w:tr w:rsidR="000D75FB" w:rsidRPr="000D75FB" w14:paraId="5B4B2A7D" w14:textId="77777777" w:rsidTr="000D75FB">
        <w:trPr>
          <w:gridAfter w:val="1"/>
          <w:wAfter w:w="8" w:type="dxa"/>
          <w:trHeight w:val="765"/>
        </w:trPr>
        <w:tc>
          <w:tcPr>
            <w:tcW w:w="517" w:type="dxa"/>
            <w:tcBorders>
              <w:top w:val="nil"/>
              <w:left w:val="single" w:sz="4" w:space="0" w:color="auto"/>
              <w:bottom w:val="single" w:sz="4" w:space="0" w:color="auto"/>
              <w:right w:val="single" w:sz="4" w:space="0" w:color="auto"/>
            </w:tcBorders>
            <w:vAlign w:val="center"/>
            <w:hideMark/>
          </w:tcPr>
          <w:p w14:paraId="252C4F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3000DF9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дождеприемного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B15 (M200)</w:t>
            </w:r>
          </w:p>
        </w:tc>
        <w:tc>
          <w:tcPr>
            <w:tcW w:w="715" w:type="dxa"/>
            <w:tcBorders>
              <w:top w:val="single" w:sz="4" w:space="0" w:color="auto"/>
              <w:left w:val="nil"/>
              <w:bottom w:val="single" w:sz="4" w:space="0" w:color="auto"/>
              <w:right w:val="single" w:sz="4" w:space="0" w:color="auto"/>
            </w:tcBorders>
            <w:vAlign w:val="bottom"/>
            <w:hideMark/>
          </w:tcPr>
          <w:p w14:paraId="2C8DE1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A1B147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1.300</w:t>
            </w:r>
          </w:p>
        </w:tc>
        <w:tc>
          <w:tcPr>
            <w:tcW w:w="1167" w:type="dxa"/>
            <w:tcBorders>
              <w:top w:val="nil"/>
              <w:left w:val="nil"/>
              <w:bottom w:val="single" w:sz="4" w:space="0" w:color="auto"/>
              <w:right w:val="single" w:sz="4" w:space="0" w:color="auto"/>
            </w:tcBorders>
            <w:vAlign w:val="bottom"/>
            <w:hideMark/>
          </w:tcPr>
          <w:p w14:paraId="5BECE1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55024.00</w:t>
            </w:r>
          </w:p>
        </w:tc>
        <w:tc>
          <w:tcPr>
            <w:tcW w:w="1980" w:type="dxa"/>
            <w:tcBorders>
              <w:top w:val="nil"/>
              <w:left w:val="nil"/>
              <w:bottom w:val="single" w:sz="4" w:space="0" w:color="auto"/>
              <w:right w:val="single" w:sz="4" w:space="0" w:color="auto"/>
            </w:tcBorders>
            <w:vAlign w:val="bottom"/>
            <w:hideMark/>
          </w:tcPr>
          <w:p w14:paraId="2986CA1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71,531.20 </w:t>
            </w:r>
          </w:p>
        </w:tc>
        <w:tc>
          <w:tcPr>
            <w:tcW w:w="222" w:type="dxa"/>
            <w:gridSpan w:val="2"/>
            <w:vAlign w:val="center"/>
            <w:hideMark/>
          </w:tcPr>
          <w:p w14:paraId="3304D424" w14:textId="77777777" w:rsidR="000D75FB" w:rsidRPr="000D75FB" w:rsidRDefault="000D75FB" w:rsidP="000D75FB">
            <w:pPr>
              <w:rPr>
                <w:sz w:val="20"/>
                <w:szCs w:val="20"/>
                <w:lang w:val="en-US" w:eastAsia="en-US" w:bidi="ar-SA"/>
              </w:rPr>
            </w:pPr>
          </w:p>
        </w:tc>
      </w:tr>
      <w:tr w:rsidR="000D75FB" w:rsidRPr="000D75FB" w14:paraId="53A2C308"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DA9ED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2AFDBE0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Чугунная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решетка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дождеприемника</w:t>
            </w:r>
            <w:r w:rsidRPr="000D75FB">
              <w:rPr>
                <w:rFonts w:ascii="Arial Armenian" w:hAnsi="Arial Armenian" w:cs="Arial"/>
                <w:sz w:val="18"/>
                <w:szCs w:val="18"/>
                <w:lang w:val="en-US" w:eastAsia="en-US" w:bidi="ar-SA"/>
              </w:rPr>
              <w:t xml:space="preserve"> 900x600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370002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5AC31B2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34.000</w:t>
            </w:r>
          </w:p>
        </w:tc>
        <w:tc>
          <w:tcPr>
            <w:tcW w:w="1167" w:type="dxa"/>
            <w:tcBorders>
              <w:top w:val="nil"/>
              <w:left w:val="nil"/>
              <w:bottom w:val="single" w:sz="4" w:space="0" w:color="auto"/>
              <w:right w:val="single" w:sz="4" w:space="0" w:color="auto"/>
            </w:tcBorders>
            <w:vAlign w:val="bottom"/>
            <w:hideMark/>
          </w:tcPr>
          <w:p w14:paraId="09F4B2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84373.00</w:t>
            </w:r>
          </w:p>
        </w:tc>
        <w:tc>
          <w:tcPr>
            <w:tcW w:w="1980" w:type="dxa"/>
            <w:tcBorders>
              <w:top w:val="nil"/>
              <w:left w:val="nil"/>
              <w:bottom w:val="single" w:sz="4" w:space="0" w:color="auto"/>
              <w:right w:val="single" w:sz="4" w:space="0" w:color="auto"/>
            </w:tcBorders>
            <w:vAlign w:val="bottom"/>
            <w:hideMark/>
          </w:tcPr>
          <w:p w14:paraId="0B821F0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2,868,682.00 </w:t>
            </w:r>
          </w:p>
        </w:tc>
        <w:tc>
          <w:tcPr>
            <w:tcW w:w="222" w:type="dxa"/>
            <w:gridSpan w:val="2"/>
            <w:vAlign w:val="center"/>
            <w:hideMark/>
          </w:tcPr>
          <w:p w14:paraId="19EDD220" w14:textId="77777777" w:rsidR="000D75FB" w:rsidRPr="000D75FB" w:rsidRDefault="000D75FB" w:rsidP="000D75FB">
            <w:pPr>
              <w:rPr>
                <w:sz w:val="20"/>
                <w:szCs w:val="20"/>
                <w:lang w:val="en-US" w:eastAsia="en-US" w:bidi="ar-SA"/>
              </w:rPr>
            </w:pPr>
          </w:p>
        </w:tc>
      </w:tr>
      <w:tr w:rsidR="000D75FB" w:rsidRPr="000D75FB" w14:paraId="2A04E20B"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2620E6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573B232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порога</w:t>
            </w:r>
            <w:r w:rsidRPr="000D75FB">
              <w:rPr>
                <w:rFonts w:ascii="Arial Armenian" w:hAnsi="Arial Armenian" w:cs="Arial"/>
                <w:sz w:val="18"/>
                <w:szCs w:val="18"/>
                <w:lang w:val="en-US" w:eastAsia="en-US" w:bidi="ar-SA"/>
              </w:rPr>
              <w:t xml:space="preserve"> B20 (M250)  0.4*1.0*1.0</w:t>
            </w:r>
          </w:p>
        </w:tc>
        <w:tc>
          <w:tcPr>
            <w:tcW w:w="715" w:type="dxa"/>
            <w:tcBorders>
              <w:top w:val="single" w:sz="4" w:space="0" w:color="auto"/>
              <w:left w:val="nil"/>
              <w:bottom w:val="single" w:sz="4" w:space="0" w:color="auto"/>
              <w:right w:val="single" w:sz="4" w:space="0" w:color="auto"/>
            </w:tcBorders>
            <w:vAlign w:val="bottom"/>
            <w:hideMark/>
          </w:tcPr>
          <w:p w14:paraId="12C018B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E7FCE0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0.400</w:t>
            </w:r>
          </w:p>
        </w:tc>
        <w:tc>
          <w:tcPr>
            <w:tcW w:w="1167" w:type="dxa"/>
            <w:tcBorders>
              <w:top w:val="nil"/>
              <w:left w:val="nil"/>
              <w:bottom w:val="single" w:sz="4" w:space="0" w:color="auto"/>
              <w:right w:val="single" w:sz="4" w:space="0" w:color="auto"/>
            </w:tcBorders>
            <w:vAlign w:val="bottom"/>
            <w:hideMark/>
          </w:tcPr>
          <w:p w14:paraId="38100E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80390.00</w:t>
            </w:r>
          </w:p>
        </w:tc>
        <w:tc>
          <w:tcPr>
            <w:tcW w:w="1980" w:type="dxa"/>
            <w:tcBorders>
              <w:top w:val="nil"/>
              <w:left w:val="nil"/>
              <w:bottom w:val="single" w:sz="4" w:space="0" w:color="auto"/>
              <w:right w:val="single" w:sz="4" w:space="0" w:color="auto"/>
            </w:tcBorders>
            <w:vAlign w:val="bottom"/>
            <w:hideMark/>
          </w:tcPr>
          <w:p w14:paraId="5B0EFF5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32,156.00 </w:t>
            </w:r>
          </w:p>
        </w:tc>
        <w:tc>
          <w:tcPr>
            <w:tcW w:w="222" w:type="dxa"/>
            <w:gridSpan w:val="2"/>
            <w:vAlign w:val="center"/>
            <w:hideMark/>
          </w:tcPr>
          <w:p w14:paraId="6966DBA3" w14:textId="77777777" w:rsidR="000D75FB" w:rsidRPr="000D75FB" w:rsidRDefault="000D75FB" w:rsidP="000D75FB">
            <w:pPr>
              <w:rPr>
                <w:sz w:val="20"/>
                <w:szCs w:val="20"/>
                <w:lang w:val="en-US" w:eastAsia="en-US" w:bidi="ar-SA"/>
              </w:rPr>
            </w:pPr>
          </w:p>
        </w:tc>
      </w:tr>
      <w:tr w:rsidR="000D75FB" w:rsidRPr="000D75FB" w14:paraId="469ED2E2"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186094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4C1D225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B15 (M200)</w:t>
            </w:r>
          </w:p>
        </w:tc>
        <w:tc>
          <w:tcPr>
            <w:tcW w:w="715" w:type="dxa"/>
            <w:tcBorders>
              <w:top w:val="nil"/>
              <w:left w:val="nil"/>
              <w:bottom w:val="single" w:sz="4" w:space="0" w:color="auto"/>
              <w:right w:val="single" w:sz="4" w:space="0" w:color="auto"/>
            </w:tcBorders>
            <w:vAlign w:val="bottom"/>
            <w:hideMark/>
          </w:tcPr>
          <w:p w14:paraId="14BC7A5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DAD4D2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13.000</w:t>
            </w:r>
          </w:p>
        </w:tc>
        <w:tc>
          <w:tcPr>
            <w:tcW w:w="1167" w:type="dxa"/>
            <w:tcBorders>
              <w:top w:val="nil"/>
              <w:left w:val="nil"/>
              <w:bottom w:val="single" w:sz="4" w:space="0" w:color="auto"/>
              <w:right w:val="single" w:sz="4" w:space="0" w:color="auto"/>
            </w:tcBorders>
            <w:vAlign w:val="bottom"/>
            <w:hideMark/>
          </w:tcPr>
          <w:p w14:paraId="1C7639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55024.00</w:t>
            </w:r>
          </w:p>
        </w:tc>
        <w:tc>
          <w:tcPr>
            <w:tcW w:w="1980" w:type="dxa"/>
            <w:tcBorders>
              <w:top w:val="nil"/>
              <w:left w:val="nil"/>
              <w:bottom w:val="single" w:sz="4" w:space="0" w:color="auto"/>
              <w:right w:val="single" w:sz="4" w:space="0" w:color="auto"/>
            </w:tcBorders>
            <w:vAlign w:val="bottom"/>
            <w:hideMark/>
          </w:tcPr>
          <w:p w14:paraId="7E75685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715,312.00 </w:t>
            </w:r>
          </w:p>
        </w:tc>
        <w:tc>
          <w:tcPr>
            <w:tcW w:w="222" w:type="dxa"/>
            <w:gridSpan w:val="2"/>
            <w:vAlign w:val="center"/>
            <w:hideMark/>
          </w:tcPr>
          <w:p w14:paraId="7930223F" w14:textId="77777777" w:rsidR="000D75FB" w:rsidRPr="000D75FB" w:rsidRDefault="000D75FB" w:rsidP="000D75FB">
            <w:pPr>
              <w:rPr>
                <w:sz w:val="20"/>
                <w:szCs w:val="20"/>
                <w:lang w:val="en-US" w:eastAsia="en-US" w:bidi="ar-SA"/>
              </w:rPr>
            </w:pPr>
          </w:p>
        </w:tc>
      </w:tr>
      <w:tr w:rsidR="000D75FB" w:rsidRPr="000D75FB" w14:paraId="2680EA39"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560CF5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4A38E16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Трамбовка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досыпкой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песка</w:t>
            </w:r>
          </w:p>
        </w:tc>
        <w:tc>
          <w:tcPr>
            <w:tcW w:w="715" w:type="dxa"/>
            <w:tcBorders>
              <w:top w:val="nil"/>
              <w:left w:val="nil"/>
              <w:bottom w:val="single" w:sz="4" w:space="0" w:color="auto"/>
              <w:right w:val="single" w:sz="4" w:space="0" w:color="auto"/>
            </w:tcBorders>
            <w:vAlign w:val="bottom"/>
            <w:hideMark/>
          </w:tcPr>
          <w:p w14:paraId="032D2A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6B22C0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1900.000</w:t>
            </w:r>
          </w:p>
        </w:tc>
        <w:tc>
          <w:tcPr>
            <w:tcW w:w="1167" w:type="dxa"/>
            <w:tcBorders>
              <w:top w:val="nil"/>
              <w:left w:val="nil"/>
              <w:bottom w:val="single" w:sz="4" w:space="0" w:color="auto"/>
              <w:right w:val="single" w:sz="4" w:space="0" w:color="auto"/>
            </w:tcBorders>
            <w:vAlign w:val="bottom"/>
            <w:hideMark/>
          </w:tcPr>
          <w:p w14:paraId="2C50E2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361EF77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23,145,800.00 </w:t>
            </w:r>
          </w:p>
        </w:tc>
        <w:tc>
          <w:tcPr>
            <w:tcW w:w="222" w:type="dxa"/>
            <w:gridSpan w:val="2"/>
            <w:vAlign w:val="center"/>
            <w:hideMark/>
          </w:tcPr>
          <w:p w14:paraId="5D0867BF" w14:textId="77777777" w:rsidR="000D75FB" w:rsidRPr="000D75FB" w:rsidRDefault="000D75FB" w:rsidP="000D75FB">
            <w:pPr>
              <w:rPr>
                <w:sz w:val="20"/>
                <w:szCs w:val="20"/>
                <w:lang w:val="en-US" w:eastAsia="en-US" w:bidi="ar-SA"/>
              </w:rPr>
            </w:pPr>
          </w:p>
        </w:tc>
      </w:tr>
      <w:tr w:rsidR="000D75FB" w:rsidRPr="000D75FB" w14:paraId="60DD0CBA"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3AA64C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18CDA7A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антикоррозийной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24A610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11E545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w:t>
            </w:r>
          </w:p>
        </w:tc>
        <w:tc>
          <w:tcPr>
            <w:tcW w:w="1167" w:type="dxa"/>
            <w:tcBorders>
              <w:top w:val="nil"/>
              <w:left w:val="nil"/>
              <w:bottom w:val="single" w:sz="4" w:space="0" w:color="auto"/>
              <w:right w:val="single" w:sz="4" w:space="0" w:color="auto"/>
            </w:tcBorders>
            <w:vAlign w:val="bottom"/>
            <w:hideMark/>
          </w:tcPr>
          <w:p w14:paraId="23AABF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1696.00</w:t>
            </w:r>
          </w:p>
        </w:tc>
        <w:tc>
          <w:tcPr>
            <w:tcW w:w="1980" w:type="dxa"/>
            <w:tcBorders>
              <w:top w:val="nil"/>
              <w:left w:val="nil"/>
              <w:bottom w:val="single" w:sz="4" w:space="0" w:color="auto"/>
              <w:right w:val="single" w:sz="4" w:space="0" w:color="auto"/>
            </w:tcBorders>
            <w:vAlign w:val="bottom"/>
            <w:hideMark/>
          </w:tcPr>
          <w:p w14:paraId="68767E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45,792.00 </w:t>
            </w:r>
          </w:p>
        </w:tc>
        <w:tc>
          <w:tcPr>
            <w:tcW w:w="222" w:type="dxa"/>
            <w:gridSpan w:val="2"/>
            <w:vAlign w:val="center"/>
            <w:hideMark/>
          </w:tcPr>
          <w:p w14:paraId="24D6D604" w14:textId="77777777" w:rsidR="000D75FB" w:rsidRPr="000D75FB" w:rsidRDefault="000D75FB" w:rsidP="000D75FB">
            <w:pPr>
              <w:rPr>
                <w:sz w:val="20"/>
                <w:szCs w:val="20"/>
                <w:lang w:val="en-US" w:eastAsia="en-US" w:bidi="ar-SA"/>
              </w:rPr>
            </w:pPr>
          </w:p>
        </w:tc>
      </w:tr>
      <w:tr w:rsidR="000D75FB" w:rsidRPr="000D75FB" w14:paraId="41BAFF4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1B3E1B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389FC51E"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5</w:t>
            </w:r>
          </w:p>
        </w:tc>
        <w:tc>
          <w:tcPr>
            <w:tcW w:w="715" w:type="dxa"/>
            <w:tcBorders>
              <w:top w:val="nil"/>
              <w:left w:val="nil"/>
              <w:bottom w:val="single" w:sz="4" w:space="0" w:color="auto"/>
              <w:right w:val="single" w:sz="4" w:space="0" w:color="auto"/>
            </w:tcBorders>
            <w:vAlign w:val="bottom"/>
            <w:hideMark/>
          </w:tcPr>
          <w:p w14:paraId="6459E7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68042D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360211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19E27D3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77,390,205.53 </w:t>
            </w:r>
          </w:p>
        </w:tc>
        <w:tc>
          <w:tcPr>
            <w:tcW w:w="222" w:type="dxa"/>
            <w:gridSpan w:val="2"/>
            <w:vAlign w:val="center"/>
            <w:hideMark/>
          </w:tcPr>
          <w:p w14:paraId="20E9BB16" w14:textId="77777777" w:rsidR="000D75FB" w:rsidRPr="000D75FB" w:rsidRDefault="000D75FB" w:rsidP="000D75FB">
            <w:pPr>
              <w:rPr>
                <w:sz w:val="20"/>
                <w:szCs w:val="20"/>
                <w:lang w:val="en-US" w:eastAsia="en-US" w:bidi="ar-SA"/>
              </w:rPr>
            </w:pPr>
          </w:p>
        </w:tc>
      </w:tr>
      <w:tr w:rsidR="000D75FB" w:rsidRPr="000D75FB" w14:paraId="38CFD15D"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3DDF264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6. </w:t>
            </w:r>
            <w:r w:rsidRPr="000D75FB">
              <w:rPr>
                <w:rFonts w:ascii="Calibri" w:hAnsi="Calibri" w:cs="Calibri"/>
                <w:b/>
                <w:bCs/>
                <w:sz w:val="18"/>
                <w:szCs w:val="18"/>
                <w:lang w:val="en-US" w:eastAsia="en-US" w:bidi="ar-SA"/>
              </w:rPr>
              <w:t>Водоснабжение</w:t>
            </w:r>
          </w:p>
        </w:tc>
        <w:tc>
          <w:tcPr>
            <w:tcW w:w="222" w:type="dxa"/>
            <w:gridSpan w:val="2"/>
            <w:vAlign w:val="center"/>
            <w:hideMark/>
          </w:tcPr>
          <w:p w14:paraId="34CD089A" w14:textId="77777777" w:rsidR="000D75FB" w:rsidRPr="000D75FB" w:rsidRDefault="000D75FB" w:rsidP="000D75FB">
            <w:pPr>
              <w:rPr>
                <w:sz w:val="20"/>
                <w:szCs w:val="20"/>
                <w:lang w:val="en-US" w:eastAsia="en-US" w:bidi="ar-SA"/>
              </w:rPr>
            </w:pPr>
          </w:p>
        </w:tc>
      </w:tr>
      <w:tr w:rsidR="000D75FB" w:rsidRPr="000D75FB" w14:paraId="1199D9D7"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179FB9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6595652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2F55F4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F94140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1527.000</w:t>
            </w:r>
          </w:p>
        </w:tc>
        <w:tc>
          <w:tcPr>
            <w:tcW w:w="1167" w:type="dxa"/>
            <w:tcBorders>
              <w:top w:val="nil"/>
              <w:left w:val="nil"/>
              <w:bottom w:val="single" w:sz="4" w:space="0" w:color="auto"/>
              <w:right w:val="single" w:sz="4" w:space="0" w:color="auto"/>
            </w:tcBorders>
            <w:vAlign w:val="bottom"/>
            <w:hideMark/>
          </w:tcPr>
          <w:p w14:paraId="3ED110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7576EFC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1,334,598.00 </w:t>
            </w:r>
          </w:p>
        </w:tc>
        <w:tc>
          <w:tcPr>
            <w:tcW w:w="222" w:type="dxa"/>
            <w:gridSpan w:val="2"/>
            <w:vAlign w:val="center"/>
            <w:hideMark/>
          </w:tcPr>
          <w:p w14:paraId="6ED8E36E" w14:textId="77777777" w:rsidR="000D75FB" w:rsidRPr="000D75FB" w:rsidRDefault="000D75FB" w:rsidP="000D75FB">
            <w:pPr>
              <w:rPr>
                <w:sz w:val="20"/>
                <w:szCs w:val="20"/>
                <w:lang w:val="en-US" w:eastAsia="en-US" w:bidi="ar-SA"/>
              </w:rPr>
            </w:pPr>
          </w:p>
        </w:tc>
      </w:tr>
      <w:tr w:rsidR="000D75FB" w:rsidRPr="000D75FB" w14:paraId="2EF78EBE"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5646CF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759B8BA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6B4A50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D09AF8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143.000</w:t>
            </w:r>
          </w:p>
        </w:tc>
        <w:tc>
          <w:tcPr>
            <w:tcW w:w="1167" w:type="dxa"/>
            <w:tcBorders>
              <w:top w:val="nil"/>
              <w:left w:val="nil"/>
              <w:bottom w:val="single" w:sz="4" w:space="0" w:color="auto"/>
              <w:right w:val="single" w:sz="4" w:space="0" w:color="auto"/>
            </w:tcBorders>
            <w:vAlign w:val="bottom"/>
            <w:hideMark/>
          </w:tcPr>
          <w:p w14:paraId="17A04B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7B89BFC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499,785.00 </w:t>
            </w:r>
          </w:p>
        </w:tc>
        <w:tc>
          <w:tcPr>
            <w:tcW w:w="222" w:type="dxa"/>
            <w:gridSpan w:val="2"/>
            <w:vAlign w:val="center"/>
            <w:hideMark/>
          </w:tcPr>
          <w:p w14:paraId="6E904016" w14:textId="77777777" w:rsidR="000D75FB" w:rsidRPr="000D75FB" w:rsidRDefault="000D75FB" w:rsidP="000D75FB">
            <w:pPr>
              <w:rPr>
                <w:sz w:val="20"/>
                <w:szCs w:val="20"/>
                <w:lang w:val="en-US" w:eastAsia="en-US" w:bidi="ar-SA"/>
              </w:rPr>
            </w:pPr>
          </w:p>
        </w:tc>
      </w:tr>
      <w:tr w:rsidR="000D75FB" w:rsidRPr="000D75FB" w14:paraId="28CC51EC"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6A2BE7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315D7A4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Armenian"/>
                <w:sz w:val="18"/>
                <w:szCs w:val="18"/>
                <w:lang w:val="en-US" w:eastAsia="en-US" w:bidi="ar-SA"/>
              </w:rPr>
              <w:t>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6A2919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5BECC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143.000</w:t>
            </w:r>
          </w:p>
        </w:tc>
        <w:tc>
          <w:tcPr>
            <w:tcW w:w="1167" w:type="dxa"/>
            <w:tcBorders>
              <w:top w:val="nil"/>
              <w:left w:val="nil"/>
              <w:bottom w:val="single" w:sz="4" w:space="0" w:color="auto"/>
              <w:right w:val="single" w:sz="4" w:space="0" w:color="auto"/>
            </w:tcBorders>
            <w:vAlign w:val="bottom"/>
            <w:hideMark/>
          </w:tcPr>
          <w:p w14:paraId="43AF31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330A214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124,982.00 </w:t>
            </w:r>
          </w:p>
        </w:tc>
        <w:tc>
          <w:tcPr>
            <w:tcW w:w="222" w:type="dxa"/>
            <w:gridSpan w:val="2"/>
            <w:vAlign w:val="center"/>
            <w:hideMark/>
          </w:tcPr>
          <w:p w14:paraId="26ABD30D" w14:textId="77777777" w:rsidR="000D75FB" w:rsidRPr="000D75FB" w:rsidRDefault="000D75FB" w:rsidP="000D75FB">
            <w:pPr>
              <w:rPr>
                <w:sz w:val="20"/>
                <w:szCs w:val="20"/>
                <w:lang w:val="en-US" w:eastAsia="en-US" w:bidi="ar-SA"/>
              </w:rPr>
            </w:pPr>
          </w:p>
        </w:tc>
      </w:tr>
      <w:tr w:rsidR="000D75FB" w:rsidRPr="000D75FB" w14:paraId="00E2BE23"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416F87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6E9CE00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7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single" w:sz="4" w:space="0" w:color="auto"/>
              <w:right w:val="single" w:sz="4" w:space="0" w:color="auto"/>
            </w:tcBorders>
            <w:noWrap/>
            <w:vAlign w:val="bottom"/>
            <w:hideMark/>
          </w:tcPr>
          <w:p w14:paraId="134B526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BA3DAA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1961.700</w:t>
            </w:r>
          </w:p>
        </w:tc>
        <w:tc>
          <w:tcPr>
            <w:tcW w:w="1167" w:type="dxa"/>
            <w:tcBorders>
              <w:top w:val="nil"/>
              <w:left w:val="nil"/>
              <w:bottom w:val="single" w:sz="4" w:space="0" w:color="auto"/>
              <w:right w:val="single" w:sz="4" w:space="0" w:color="auto"/>
            </w:tcBorders>
            <w:vAlign w:val="bottom"/>
            <w:hideMark/>
          </w:tcPr>
          <w:p w14:paraId="680838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1E60B5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4,739,467.20 </w:t>
            </w:r>
          </w:p>
        </w:tc>
        <w:tc>
          <w:tcPr>
            <w:tcW w:w="222" w:type="dxa"/>
            <w:gridSpan w:val="2"/>
            <w:vAlign w:val="center"/>
            <w:hideMark/>
          </w:tcPr>
          <w:p w14:paraId="7F2D1DF2" w14:textId="77777777" w:rsidR="000D75FB" w:rsidRPr="000D75FB" w:rsidRDefault="000D75FB" w:rsidP="000D75FB">
            <w:pPr>
              <w:rPr>
                <w:sz w:val="20"/>
                <w:szCs w:val="20"/>
                <w:lang w:val="en-US" w:eastAsia="en-US" w:bidi="ar-SA"/>
              </w:rPr>
            </w:pPr>
          </w:p>
        </w:tc>
      </w:tr>
      <w:tr w:rsidR="000D75FB" w:rsidRPr="000D75FB" w14:paraId="00EB9AD9"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15A4E3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71B8E52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временный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резерв</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5D3C7A0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42220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1294.800</w:t>
            </w:r>
          </w:p>
        </w:tc>
        <w:tc>
          <w:tcPr>
            <w:tcW w:w="1167" w:type="dxa"/>
            <w:tcBorders>
              <w:top w:val="nil"/>
              <w:left w:val="nil"/>
              <w:bottom w:val="single" w:sz="4" w:space="0" w:color="auto"/>
              <w:right w:val="single" w:sz="4" w:space="0" w:color="auto"/>
            </w:tcBorders>
            <w:vAlign w:val="bottom"/>
            <w:hideMark/>
          </w:tcPr>
          <w:p w14:paraId="5C5341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1568.00</w:t>
            </w:r>
          </w:p>
        </w:tc>
        <w:tc>
          <w:tcPr>
            <w:tcW w:w="1980" w:type="dxa"/>
            <w:tcBorders>
              <w:top w:val="nil"/>
              <w:left w:val="nil"/>
              <w:bottom w:val="single" w:sz="4" w:space="0" w:color="auto"/>
              <w:right w:val="single" w:sz="4" w:space="0" w:color="auto"/>
            </w:tcBorders>
            <w:vAlign w:val="bottom"/>
            <w:hideMark/>
          </w:tcPr>
          <w:p w14:paraId="01134A2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2,030,246.40 </w:t>
            </w:r>
          </w:p>
        </w:tc>
        <w:tc>
          <w:tcPr>
            <w:tcW w:w="222" w:type="dxa"/>
            <w:gridSpan w:val="2"/>
            <w:vAlign w:val="center"/>
            <w:hideMark/>
          </w:tcPr>
          <w:p w14:paraId="5C1085D8" w14:textId="77777777" w:rsidR="000D75FB" w:rsidRPr="000D75FB" w:rsidRDefault="000D75FB" w:rsidP="000D75FB">
            <w:pPr>
              <w:rPr>
                <w:sz w:val="20"/>
                <w:szCs w:val="20"/>
                <w:lang w:val="en-US" w:eastAsia="en-US" w:bidi="ar-SA"/>
              </w:rPr>
            </w:pPr>
          </w:p>
        </w:tc>
      </w:tr>
      <w:tr w:rsidR="000D75FB" w:rsidRPr="000D75FB" w14:paraId="71E429B8" w14:textId="77777777" w:rsidTr="000D75FB">
        <w:trPr>
          <w:gridAfter w:val="1"/>
          <w:wAfter w:w="8" w:type="dxa"/>
          <w:trHeight w:val="990"/>
        </w:trPr>
        <w:tc>
          <w:tcPr>
            <w:tcW w:w="517" w:type="dxa"/>
            <w:tcBorders>
              <w:top w:val="nil"/>
              <w:left w:val="single" w:sz="4" w:space="0" w:color="auto"/>
              <w:bottom w:val="single" w:sz="4" w:space="0" w:color="auto"/>
              <w:right w:val="single" w:sz="4" w:space="0" w:color="auto"/>
            </w:tcBorders>
            <w:vAlign w:val="center"/>
            <w:hideMark/>
          </w:tcPr>
          <w:p w14:paraId="69A01A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3E28458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площадку</w:t>
            </w:r>
          </w:p>
        </w:tc>
        <w:tc>
          <w:tcPr>
            <w:tcW w:w="715" w:type="dxa"/>
            <w:tcBorders>
              <w:top w:val="nil"/>
              <w:left w:val="nil"/>
              <w:bottom w:val="single" w:sz="4" w:space="0" w:color="auto"/>
              <w:right w:val="single" w:sz="4" w:space="0" w:color="auto"/>
            </w:tcBorders>
            <w:noWrap/>
            <w:vAlign w:val="bottom"/>
            <w:hideMark/>
          </w:tcPr>
          <w:p w14:paraId="2A00465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6796C8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1294.800</w:t>
            </w:r>
          </w:p>
        </w:tc>
        <w:tc>
          <w:tcPr>
            <w:tcW w:w="1167" w:type="dxa"/>
            <w:tcBorders>
              <w:top w:val="nil"/>
              <w:left w:val="nil"/>
              <w:bottom w:val="single" w:sz="4" w:space="0" w:color="auto"/>
              <w:right w:val="single" w:sz="4" w:space="0" w:color="auto"/>
            </w:tcBorders>
            <w:vAlign w:val="bottom"/>
            <w:hideMark/>
          </w:tcPr>
          <w:p w14:paraId="1EA13F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1568.00</w:t>
            </w:r>
          </w:p>
        </w:tc>
        <w:tc>
          <w:tcPr>
            <w:tcW w:w="1980" w:type="dxa"/>
            <w:tcBorders>
              <w:top w:val="nil"/>
              <w:left w:val="nil"/>
              <w:bottom w:val="single" w:sz="4" w:space="0" w:color="auto"/>
              <w:right w:val="single" w:sz="4" w:space="0" w:color="auto"/>
            </w:tcBorders>
            <w:vAlign w:val="bottom"/>
            <w:hideMark/>
          </w:tcPr>
          <w:p w14:paraId="2B2030D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2,030,246.40 </w:t>
            </w:r>
          </w:p>
        </w:tc>
        <w:tc>
          <w:tcPr>
            <w:tcW w:w="222" w:type="dxa"/>
            <w:gridSpan w:val="2"/>
            <w:vAlign w:val="center"/>
            <w:hideMark/>
          </w:tcPr>
          <w:p w14:paraId="0CFD70FC" w14:textId="77777777" w:rsidR="000D75FB" w:rsidRPr="000D75FB" w:rsidRDefault="000D75FB" w:rsidP="000D75FB">
            <w:pPr>
              <w:rPr>
                <w:sz w:val="20"/>
                <w:szCs w:val="20"/>
                <w:lang w:val="en-US" w:eastAsia="en-US" w:bidi="ar-SA"/>
              </w:rPr>
            </w:pPr>
          </w:p>
        </w:tc>
      </w:tr>
      <w:tr w:rsidR="000D75FB" w:rsidRPr="000D75FB" w14:paraId="4B05DEF7"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59215E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702782C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трубой</w:t>
            </w:r>
          </w:p>
        </w:tc>
        <w:tc>
          <w:tcPr>
            <w:tcW w:w="715" w:type="dxa"/>
            <w:tcBorders>
              <w:top w:val="nil"/>
              <w:left w:val="nil"/>
              <w:bottom w:val="single" w:sz="4" w:space="0" w:color="auto"/>
              <w:right w:val="single" w:sz="4" w:space="0" w:color="auto"/>
            </w:tcBorders>
            <w:vAlign w:val="bottom"/>
            <w:hideMark/>
          </w:tcPr>
          <w:p w14:paraId="36D1B5C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636B1D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95.000</w:t>
            </w:r>
          </w:p>
        </w:tc>
        <w:tc>
          <w:tcPr>
            <w:tcW w:w="1167" w:type="dxa"/>
            <w:tcBorders>
              <w:top w:val="nil"/>
              <w:left w:val="nil"/>
              <w:bottom w:val="single" w:sz="4" w:space="0" w:color="auto"/>
              <w:right w:val="single" w:sz="4" w:space="0" w:color="auto"/>
            </w:tcBorders>
            <w:vAlign w:val="bottom"/>
            <w:hideMark/>
          </w:tcPr>
          <w:p w14:paraId="1B5046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7967.00</w:t>
            </w:r>
          </w:p>
        </w:tc>
        <w:tc>
          <w:tcPr>
            <w:tcW w:w="1980" w:type="dxa"/>
            <w:tcBorders>
              <w:top w:val="nil"/>
              <w:left w:val="nil"/>
              <w:bottom w:val="single" w:sz="4" w:space="0" w:color="auto"/>
              <w:right w:val="single" w:sz="4" w:space="0" w:color="auto"/>
            </w:tcBorders>
            <w:vAlign w:val="bottom"/>
            <w:hideMark/>
          </w:tcPr>
          <w:p w14:paraId="71A73FE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756,865.00 </w:t>
            </w:r>
          </w:p>
        </w:tc>
        <w:tc>
          <w:tcPr>
            <w:tcW w:w="222" w:type="dxa"/>
            <w:gridSpan w:val="2"/>
            <w:vAlign w:val="center"/>
            <w:hideMark/>
          </w:tcPr>
          <w:p w14:paraId="384BB259" w14:textId="77777777" w:rsidR="000D75FB" w:rsidRPr="000D75FB" w:rsidRDefault="000D75FB" w:rsidP="000D75FB">
            <w:pPr>
              <w:rPr>
                <w:sz w:val="20"/>
                <w:szCs w:val="20"/>
                <w:lang w:val="en-US" w:eastAsia="en-US" w:bidi="ar-SA"/>
              </w:rPr>
            </w:pPr>
          </w:p>
        </w:tc>
      </w:tr>
      <w:tr w:rsidR="000D75FB" w:rsidRPr="000D75FB" w14:paraId="51538D28"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3B4793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43EDCE6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защитного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вокруг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p>
        </w:tc>
        <w:tc>
          <w:tcPr>
            <w:tcW w:w="715" w:type="dxa"/>
            <w:tcBorders>
              <w:top w:val="nil"/>
              <w:left w:val="nil"/>
              <w:bottom w:val="single" w:sz="4" w:space="0" w:color="auto"/>
              <w:right w:val="single" w:sz="4" w:space="0" w:color="auto"/>
            </w:tcBorders>
            <w:vAlign w:val="bottom"/>
            <w:hideMark/>
          </w:tcPr>
          <w:p w14:paraId="1514EB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E98F83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911.000</w:t>
            </w:r>
          </w:p>
        </w:tc>
        <w:tc>
          <w:tcPr>
            <w:tcW w:w="1167" w:type="dxa"/>
            <w:tcBorders>
              <w:top w:val="nil"/>
              <w:left w:val="nil"/>
              <w:bottom w:val="single" w:sz="4" w:space="0" w:color="auto"/>
              <w:right w:val="single" w:sz="4" w:space="0" w:color="auto"/>
            </w:tcBorders>
            <w:vAlign w:val="bottom"/>
            <w:hideMark/>
          </w:tcPr>
          <w:p w14:paraId="2D77F9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7967.00</w:t>
            </w:r>
          </w:p>
        </w:tc>
        <w:tc>
          <w:tcPr>
            <w:tcW w:w="1980" w:type="dxa"/>
            <w:tcBorders>
              <w:top w:val="nil"/>
              <w:left w:val="nil"/>
              <w:bottom w:val="single" w:sz="4" w:space="0" w:color="auto"/>
              <w:right w:val="single" w:sz="4" w:space="0" w:color="auto"/>
            </w:tcBorders>
            <w:vAlign w:val="bottom"/>
            <w:hideMark/>
          </w:tcPr>
          <w:p w14:paraId="6EB5206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7,257,937.00 </w:t>
            </w:r>
          </w:p>
        </w:tc>
        <w:tc>
          <w:tcPr>
            <w:tcW w:w="222" w:type="dxa"/>
            <w:gridSpan w:val="2"/>
            <w:vAlign w:val="center"/>
            <w:hideMark/>
          </w:tcPr>
          <w:p w14:paraId="35A9E218" w14:textId="77777777" w:rsidR="000D75FB" w:rsidRPr="000D75FB" w:rsidRDefault="000D75FB" w:rsidP="000D75FB">
            <w:pPr>
              <w:rPr>
                <w:sz w:val="20"/>
                <w:szCs w:val="20"/>
                <w:lang w:val="en-US" w:eastAsia="en-US" w:bidi="ar-SA"/>
              </w:rPr>
            </w:pPr>
          </w:p>
        </w:tc>
      </w:tr>
      <w:tr w:rsidR="000D75FB" w:rsidRPr="000D75FB" w14:paraId="03CD00BF" w14:textId="77777777" w:rsidTr="000D75FB">
        <w:trPr>
          <w:gridAfter w:val="1"/>
          <w:wAfter w:w="8" w:type="dxa"/>
          <w:trHeight w:val="360"/>
        </w:trPr>
        <w:tc>
          <w:tcPr>
            <w:tcW w:w="517" w:type="dxa"/>
            <w:tcBorders>
              <w:top w:val="nil"/>
              <w:left w:val="single" w:sz="4" w:space="0" w:color="auto"/>
              <w:bottom w:val="single" w:sz="4" w:space="0" w:color="auto"/>
              <w:right w:val="single" w:sz="4" w:space="0" w:color="auto"/>
            </w:tcBorders>
            <w:vAlign w:val="center"/>
            <w:hideMark/>
          </w:tcPr>
          <w:p w14:paraId="0D5B1A9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7B17CB4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Обратная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бульдозером</w:t>
            </w:r>
          </w:p>
        </w:tc>
        <w:tc>
          <w:tcPr>
            <w:tcW w:w="715" w:type="dxa"/>
            <w:tcBorders>
              <w:top w:val="nil"/>
              <w:left w:val="nil"/>
              <w:bottom w:val="single" w:sz="4" w:space="0" w:color="auto"/>
              <w:right w:val="single" w:sz="4" w:space="0" w:color="auto"/>
            </w:tcBorders>
            <w:vAlign w:val="bottom"/>
            <w:hideMark/>
          </w:tcPr>
          <w:p w14:paraId="5ADE34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97E53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664.000</w:t>
            </w:r>
          </w:p>
        </w:tc>
        <w:tc>
          <w:tcPr>
            <w:tcW w:w="1167" w:type="dxa"/>
            <w:tcBorders>
              <w:top w:val="nil"/>
              <w:left w:val="nil"/>
              <w:bottom w:val="single" w:sz="4" w:space="0" w:color="auto"/>
              <w:right w:val="single" w:sz="4" w:space="0" w:color="auto"/>
            </w:tcBorders>
            <w:vAlign w:val="bottom"/>
            <w:hideMark/>
          </w:tcPr>
          <w:p w14:paraId="1E5230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244.00</w:t>
            </w:r>
          </w:p>
        </w:tc>
        <w:tc>
          <w:tcPr>
            <w:tcW w:w="1980" w:type="dxa"/>
            <w:tcBorders>
              <w:top w:val="nil"/>
              <w:left w:val="nil"/>
              <w:bottom w:val="single" w:sz="4" w:space="0" w:color="auto"/>
              <w:right w:val="single" w:sz="4" w:space="0" w:color="auto"/>
            </w:tcBorders>
            <w:vAlign w:val="bottom"/>
            <w:hideMark/>
          </w:tcPr>
          <w:p w14:paraId="5220F37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162,016.00 </w:t>
            </w:r>
          </w:p>
        </w:tc>
        <w:tc>
          <w:tcPr>
            <w:tcW w:w="222" w:type="dxa"/>
            <w:gridSpan w:val="2"/>
            <w:vAlign w:val="center"/>
            <w:hideMark/>
          </w:tcPr>
          <w:p w14:paraId="55283D85" w14:textId="77777777" w:rsidR="000D75FB" w:rsidRPr="000D75FB" w:rsidRDefault="000D75FB" w:rsidP="000D75FB">
            <w:pPr>
              <w:rPr>
                <w:sz w:val="20"/>
                <w:szCs w:val="20"/>
                <w:lang w:val="en-US" w:eastAsia="en-US" w:bidi="ar-SA"/>
              </w:rPr>
            </w:pPr>
          </w:p>
        </w:tc>
      </w:tr>
      <w:tr w:rsidR="000D75FB" w:rsidRPr="000D75FB" w14:paraId="37CAE488" w14:textId="77777777" w:rsidTr="000D75FB">
        <w:trPr>
          <w:gridAfter w:val="1"/>
          <w:wAfter w:w="8" w:type="dxa"/>
          <w:trHeight w:val="405"/>
        </w:trPr>
        <w:tc>
          <w:tcPr>
            <w:tcW w:w="517" w:type="dxa"/>
            <w:tcBorders>
              <w:top w:val="nil"/>
              <w:left w:val="single" w:sz="4" w:space="0" w:color="auto"/>
              <w:bottom w:val="single" w:sz="4" w:space="0" w:color="auto"/>
              <w:right w:val="single" w:sz="4" w:space="0" w:color="auto"/>
            </w:tcBorders>
            <w:vAlign w:val="center"/>
            <w:hideMark/>
          </w:tcPr>
          <w:p w14:paraId="6AA242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6DD6768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засыпке</w:t>
            </w:r>
          </w:p>
        </w:tc>
        <w:tc>
          <w:tcPr>
            <w:tcW w:w="715" w:type="dxa"/>
            <w:tcBorders>
              <w:top w:val="nil"/>
              <w:left w:val="nil"/>
              <w:bottom w:val="single" w:sz="4" w:space="0" w:color="auto"/>
              <w:right w:val="single" w:sz="4" w:space="0" w:color="auto"/>
            </w:tcBorders>
            <w:vAlign w:val="bottom"/>
            <w:hideMark/>
          </w:tcPr>
          <w:p w14:paraId="578E5B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B5B451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664.000</w:t>
            </w:r>
          </w:p>
        </w:tc>
        <w:tc>
          <w:tcPr>
            <w:tcW w:w="1167" w:type="dxa"/>
            <w:tcBorders>
              <w:top w:val="nil"/>
              <w:left w:val="nil"/>
              <w:bottom w:val="single" w:sz="4" w:space="0" w:color="auto"/>
              <w:right w:val="single" w:sz="4" w:space="0" w:color="auto"/>
            </w:tcBorders>
            <w:vAlign w:val="bottom"/>
            <w:hideMark/>
          </w:tcPr>
          <w:p w14:paraId="4776F3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360.00</w:t>
            </w:r>
          </w:p>
        </w:tc>
        <w:tc>
          <w:tcPr>
            <w:tcW w:w="1980" w:type="dxa"/>
            <w:tcBorders>
              <w:top w:val="nil"/>
              <w:left w:val="nil"/>
              <w:bottom w:val="single" w:sz="4" w:space="0" w:color="auto"/>
              <w:right w:val="single" w:sz="4" w:space="0" w:color="auto"/>
            </w:tcBorders>
            <w:vAlign w:val="bottom"/>
            <w:hideMark/>
          </w:tcPr>
          <w:p w14:paraId="396B354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239,040.00 </w:t>
            </w:r>
          </w:p>
        </w:tc>
        <w:tc>
          <w:tcPr>
            <w:tcW w:w="222" w:type="dxa"/>
            <w:gridSpan w:val="2"/>
            <w:vAlign w:val="center"/>
            <w:hideMark/>
          </w:tcPr>
          <w:p w14:paraId="60E7CDB1" w14:textId="77777777" w:rsidR="000D75FB" w:rsidRPr="000D75FB" w:rsidRDefault="000D75FB" w:rsidP="000D75FB">
            <w:pPr>
              <w:rPr>
                <w:sz w:val="20"/>
                <w:szCs w:val="20"/>
                <w:lang w:val="en-US" w:eastAsia="en-US" w:bidi="ar-SA"/>
              </w:rPr>
            </w:pPr>
          </w:p>
        </w:tc>
      </w:tr>
      <w:tr w:rsidR="000D75FB" w:rsidRPr="000D75FB" w14:paraId="44E6683E"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7DADF8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16137D8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300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L=7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(1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noWrap/>
            <w:vAlign w:val="bottom"/>
            <w:hideMark/>
          </w:tcPr>
          <w:p w14:paraId="04C3383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504FD10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7.000</w:t>
            </w:r>
          </w:p>
        </w:tc>
        <w:tc>
          <w:tcPr>
            <w:tcW w:w="1167" w:type="dxa"/>
            <w:tcBorders>
              <w:top w:val="nil"/>
              <w:left w:val="nil"/>
              <w:bottom w:val="single" w:sz="4" w:space="0" w:color="auto"/>
              <w:right w:val="single" w:sz="4" w:space="0" w:color="auto"/>
            </w:tcBorders>
            <w:vAlign w:val="bottom"/>
            <w:hideMark/>
          </w:tcPr>
          <w:p w14:paraId="21138F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32665.00</w:t>
            </w:r>
          </w:p>
        </w:tc>
        <w:tc>
          <w:tcPr>
            <w:tcW w:w="1980" w:type="dxa"/>
            <w:tcBorders>
              <w:top w:val="nil"/>
              <w:left w:val="nil"/>
              <w:bottom w:val="single" w:sz="4" w:space="0" w:color="auto"/>
              <w:right w:val="single" w:sz="4" w:space="0" w:color="auto"/>
            </w:tcBorders>
            <w:vAlign w:val="bottom"/>
            <w:hideMark/>
          </w:tcPr>
          <w:p w14:paraId="0661E47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228,655.00 </w:t>
            </w:r>
          </w:p>
        </w:tc>
        <w:tc>
          <w:tcPr>
            <w:tcW w:w="222" w:type="dxa"/>
            <w:gridSpan w:val="2"/>
            <w:vAlign w:val="center"/>
            <w:hideMark/>
          </w:tcPr>
          <w:p w14:paraId="74859D09" w14:textId="77777777" w:rsidR="000D75FB" w:rsidRPr="000D75FB" w:rsidRDefault="000D75FB" w:rsidP="000D75FB">
            <w:pPr>
              <w:rPr>
                <w:sz w:val="20"/>
                <w:szCs w:val="20"/>
                <w:lang w:val="en-US" w:eastAsia="en-US" w:bidi="ar-SA"/>
              </w:rPr>
            </w:pPr>
          </w:p>
        </w:tc>
      </w:tr>
      <w:tr w:rsidR="000D75FB" w:rsidRPr="000D75FB" w14:paraId="4B4D52D8"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5639E3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05E00C7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275*5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7F4ACF9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40A29E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7.000</w:t>
            </w:r>
          </w:p>
        </w:tc>
        <w:tc>
          <w:tcPr>
            <w:tcW w:w="1167" w:type="dxa"/>
            <w:tcBorders>
              <w:top w:val="nil"/>
              <w:left w:val="nil"/>
              <w:bottom w:val="single" w:sz="4" w:space="0" w:color="auto"/>
              <w:right w:val="single" w:sz="4" w:space="0" w:color="auto"/>
            </w:tcBorders>
            <w:vAlign w:val="bottom"/>
            <w:hideMark/>
          </w:tcPr>
          <w:p w14:paraId="44F61A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4035.00</w:t>
            </w:r>
          </w:p>
        </w:tc>
        <w:tc>
          <w:tcPr>
            <w:tcW w:w="1980" w:type="dxa"/>
            <w:tcBorders>
              <w:top w:val="nil"/>
              <w:left w:val="nil"/>
              <w:bottom w:val="single" w:sz="4" w:space="0" w:color="auto"/>
              <w:right w:val="single" w:sz="4" w:space="0" w:color="auto"/>
            </w:tcBorders>
            <w:vAlign w:val="bottom"/>
            <w:hideMark/>
          </w:tcPr>
          <w:p w14:paraId="306FC20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28,245.00 </w:t>
            </w:r>
          </w:p>
        </w:tc>
        <w:tc>
          <w:tcPr>
            <w:tcW w:w="222" w:type="dxa"/>
            <w:gridSpan w:val="2"/>
            <w:vAlign w:val="center"/>
            <w:hideMark/>
          </w:tcPr>
          <w:p w14:paraId="4A737B48" w14:textId="77777777" w:rsidR="000D75FB" w:rsidRPr="000D75FB" w:rsidRDefault="000D75FB" w:rsidP="000D75FB">
            <w:pPr>
              <w:rPr>
                <w:sz w:val="20"/>
                <w:szCs w:val="20"/>
                <w:lang w:val="en-US" w:eastAsia="en-US" w:bidi="ar-SA"/>
              </w:rPr>
            </w:pPr>
          </w:p>
        </w:tc>
      </w:tr>
      <w:tr w:rsidR="000D75FB" w:rsidRPr="000D75FB" w14:paraId="494CFFFF"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707012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1685264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полиэтиленовой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напорной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траншее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PE</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PN</w:t>
            </w:r>
            <w:r w:rsidRPr="000D75FB">
              <w:rPr>
                <w:rFonts w:ascii="Arial Armenian" w:hAnsi="Arial Armenian" w:cs="Arial"/>
                <w:sz w:val="18"/>
                <w:szCs w:val="18"/>
                <w:lang w:eastAsia="en-US" w:bidi="ar-SA"/>
              </w:rPr>
              <w:t xml:space="preserve"> 10  150*3,0 </w:t>
            </w:r>
            <w:r w:rsidRPr="000D75FB">
              <w:rPr>
                <w:rFonts w:ascii="Calibri" w:hAnsi="Calibri" w:cs="Calibri"/>
                <w:sz w:val="18"/>
                <w:szCs w:val="18"/>
                <w:lang w:eastAsia="en-US" w:bidi="ar-SA"/>
              </w:rPr>
              <w:t>мм</w:t>
            </w:r>
          </w:p>
        </w:tc>
        <w:tc>
          <w:tcPr>
            <w:tcW w:w="715" w:type="dxa"/>
            <w:tcBorders>
              <w:top w:val="nil"/>
              <w:left w:val="nil"/>
              <w:bottom w:val="single" w:sz="4" w:space="0" w:color="auto"/>
              <w:right w:val="single" w:sz="4" w:space="0" w:color="auto"/>
            </w:tcBorders>
            <w:noWrap/>
            <w:vAlign w:val="bottom"/>
            <w:hideMark/>
          </w:tcPr>
          <w:p w14:paraId="0D1B724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0FADB0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1080.000</w:t>
            </w:r>
          </w:p>
        </w:tc>
        <w:tc>
          <w:tcPr>
            <w:tcW w:w="1167" w:type="dxa"/>
            <w:tcBorders>
              <w:top w:val="nil"/>
              <w:left w:val="nil"/>
              <w:bottom w:val="single" w:sz="4" w:space="0" w:color="auto"/>
              <w:right w:val="single" w:sz="4" w:space="0" w:color="auto"/>
            </w:tcBorders>
            <w:vAlign w:val="bottom"/>
            <w:hideMark/>
          </w:tcPr>
          <w:p w14:paraId="62B0F3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707.00</w:t>
            </w:r>
          </w:p>
        </w:tc>
        <w:tc>
          <w:tcPr>
            <w:tcW w:w="1980" w:type="dxa"/>
            <w:tcBorders>
              <w:top w:val="nil"/>
              <w:left w:val="nil"/>
              <w:bottom w:val="single" w:sz="4" w:space="0" w:color="auto"/>
              <w:right w:val="single" w:sz="4" w:space="0" w:color="auto"/>
            </w:tcBorders>
            <w:vAlign w:val="bottom"/>
            <w:hideMark/>
          </w:tcPr>
          <w:p w14:paraId="396D231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763,560.00 </w:t>
            </w:r>
          </w:p>
        </w:tc>
        <w:tc>
          <w:tcPr>
            <w:tcW w:w="222" w:type="dxa"/>
            <w:gridSpan w:val="2"/>
            <w:vAlign w:val="center"/>
            <w:hideMark/>
          </w:tcPr>
          <w:p w14:paraId="2AE90AB8" w14:textId="77777777" w:rsidR="000D75FB" w:rsidRPr="000D75FB" w:rsidRDefault="000D75FB" w:rsidP="000D75FB">
            <w:pPr>
              <w:rPr>
                <w:sz w:val="20"/>
                <w:szCs w:val="20"/>
                <w:lang w:val="en-US" w:eastAsia="en-US" w:bidi="ar-SA"/>
              </w:rPr>
            </w:pPr>
          </w:p>
        </w:tc>
      </w:tr>
      <w:tr w:rsidR="000D75FB" w:rsidRPr="000D75FB" w14:paraId="0D288BE5" w14:textId="77777777" w:rsidTr="000D75FB">
        <w:trPr>
          <w:gridAfter w:val="1"/>
          <w:wAfter w:w="8" w:type="dxa"/>
          <w:trHeight w:val="705"/>
        </w:trPr>
        <w:tc>
          <w:tcPr>
            <w:tcW w:w="517" w:type="dxa"/>
            <w:tcBorders>
              <w:top w:val="nil"/>
              <w:left w:val="single" w:sz="4" w:space="0" w:color="auto"/>
              <w:bottom w:val="single" w:sz="4" w:space="0" w:color="auto"/>
              <w:right w:val="single" w:sz="4" w:space="0" w:color="auto"/>
            </w:tcBorders>
            <w:vAlign w:val="center"/>
            <w:hideMark/>
          </w:tcPr>
          <w:p w14:paraId="2A05BA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38D434B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полиэтиленовой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напорной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траншее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PE</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PN</w:t>
            </w:r>
            <w:r w:rsidRPr="000D75FB">
              <w:rPr>
                <w:rFonts w:ascii="Arial Armenian" w:hAnsi="Arial Armenian" w:cs="Arial"/>
                <w:sz w:val="18"/>
                <w:szCs w:val="18"/>
                <w:lang w:eastAsia="en-US" w:bidi="ar-SA"/>
              </w:rPr>
              <w:t xml:space="preserve"> 10 50*3,0 </w:t>
            </w:r>
            <w:r w:rsidRPr="000D75FB">
              <w:rPr>
                <w:rFonts w:ascii="Calibri" w:hAnsi="Calibri" w:cs="Calibri"/>
                <w:sz w:val="18"/>
                <w:szCs w:val="18"/>
                <w:lang w:eastAsia="en-US" w:bidi="ar-SA"/>
              </w:rPr>
              <w:t>мм</w:t>
            </w:r>
          </w:p>
        </w:tc>
        <w:tc>
          <w:tcPr>
            <w:tcW w:w="715" w:type="dxa"/>
            <w:tcBorders>
              <w:top w:val="nil"/>
              <w:left w:val="nil"/>
              <w:bottom w:val="single" w:sz="4" w:space="0" w:color="auto"/>
              <w:right w:val="single" w:sz="4" w:space="0" w:color="auto"/>
            </w:tcBorders>
            <w:noWrap/>
            <w:vAlign w:val="bottom"/>
            <w:hideMark/>
          </w:tcPr>
          <w:p w14:paraId="3FF6D54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B60D03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320.000</w:t>
            </w:r>
          </w:p>
        </w:tc>
        <w:tc>
          <w:tcPr>
            <w:tcW w:w="1167" w:type="dxa"/>
            <w:tcBorders>
              <w:top w:val="nil"/>
              <w:left w:val="nil"/>
              <w:bottom w:val="single" w:sz="4" w:space="0" w:color="auto"/>
              <w:right w:val="single" w:sz="4" w:space="0" w:color="auto"/>
            </w:tcBorders>
            <w:vAlign w:val="bottom"/>
            <w:hideMark/>
          </w:tcPr>
          <w:p w14:paraId="4C21D75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386.00</w:t>
            </w:r>
          </w:p>
        </w:tc>
        <w:tc>
          <w:tcPr>
            <w:tcW w:w="1980" w:type="dxa"/>
            <w:tcBorders>
              <w:top w:val="nil"/>
              <w:left w:val="nil"/>
              <w:bottom w:val="single" w:sz="4" w:space="0" w:color="auto"/>
              <w:right w:val="single" w:sz="4" w:space="0" w:color="auto"/>
            </w:tcBorders>
            <w:vAlign w:val="bottom"/>
            <w:hideMark/>
          </w:tcPr>
          <w:p w14:paraId="494F893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123,520.00 </w:t>
            </w:r>
          </w:p>
        </w:tc>
        <w:tc>
          <w:tcPr>
            <w:tcW w:w="222" w:type="dxa"/>
            <w:gridSpan w:val="2"/>
            <w:vAlign w:val="center"/>
            <w:hideMark/>
          </w:tcPr>
          <w:p w14:paraId="0B4FBD94" w14:textId="77777777" w:rsidR="000D75FB" w:rsidRPr="000D75FB" w:rsidRDefault="000D75FB" w:rsidP="000D75FB">
            <w:pPr>
              <w:rPr>
                <w:sz w:val="20"/>
                <w:szCs w:val="20"/>
                <w:lang w:val="en-US" w:eastAsia="en-US" w:bidi="ar-SA"/>
              </w:rPr>
            </w:pPr>
          </w:p>
        </w:tc>
      </w:tr>
      <w:tr w:rsidR="000D75FB" w:rsidRPr="000D75FB" w14:paraId="7C86477C"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678B7B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15</w:t>
            </w:r>
          </w:p>
        </w:tc>
        <w:tc>
          <w:tcPr>
            <w:tcW w:w="4248" w:type="dxa"/>
            <w:tcBorders>
              <w:top w:val="nil"/>
              <w:left w:val="nil"/>
              <w:bottom w:val="single" w:sz="4" w:space="0" w:color="auto"/>
              <w:right w:val="single" w:sz="4" w:space="0" w:color="auto"/>
            </w:tcBorders>
            <w:vAlign w:val="center"/>
            <w:hideMark/>
          </w:tcPr>
          <w:p w14:paraId="6D07F725"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полиэтиленовой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напорной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трубы</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траншее</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PE</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PN</w:t>
            </w:r>
            <w:r w:rsidRPr="000D75FB">
              <w:rPr>
                <w:rFonts w:ascii="Arial Armenian" w:hAnsi="Arial Armenian" w:cs="Arial"/>
                <w:sz w:val="18"/>
                <w:szCs w:val="18"/>
                <w:lang w:eastAsia="en-US" w:bidi="ar-SA"/>
              </w:rPr>
              <w:t xml:space="preserve"> 12,5  160*3,0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испытанием</w:t>
            </w:r>
          </w:p>
        </w:tc>
        <w:tc>
          <w:tcPr>
            <w:tcW w:w="715" w:type="dxa"/>
            <w:tcBorders>
              <w:top w:val="nil"/>
              <w:left w:val="nil"/>
              <w:bottom w:val="single" w:sz="4" w:space="0" w:color="auto"/>
              <w:right w:val="single" w:sz="4" w:space="0" w:color="auto"/>
            </w:tcBorders>
            <w:noWrap/>
            <w:vAlign w:val="bottom"/>
            <w:hideMark/>
          </w:tcPr>
          <w:p w14:paraId="65A1434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69E9F9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1114.000</w:t>
            </w:r>
          </w:p>
        </w:tc>
        <w:tc>
          <w:tcPr>
            <w:tcW w:w="1167" w:type="dxa"/>
            <w:tcBorders>
              <w:top w:val="nil"/>
              <w:left w:val="nil"/>
              <w:bottom w:val="single" w:sz="4" w:space="0" w:color="auto"/>
              <w:right w:val="single" w:sz="4" w:space="0" w:color="auto"/>
            </w:tcBorders>
            <w:vAlign w:val="bottom"/>
            <w:hideMark/>
          </w:tcPr>
          <w:p w14:paraId="3E5CF8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10113.00</w:t>
            </w:r>
          </w:p>
        </w:tc>
        <w:tc>
          <w:tcPr>
            <w:tcW w:w="1980" w:type="dxa"/>
            <w:tcBorders>
              <w:top w:val="nil"/>
              <w:left w:val="nil"/>
              <w:bottom w:val="single" w:sz="4" w:space="0" w:color="auto"/>
              <w:right w:val="single" w:sz="4" w:space="0" w:color="auto"/>
            </w:tcBorders>
            <w:vAlign w:val="bottom"/>
            <w:hideMark/>
          </w:tcPr>
          <w:p w14:paraId="0FA63FA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11,265,882.00 </w:t>
            </w:r>
          </w:p>
        </w:tc>
        <w:tc>
          <w:tcPr>
            <w:tcW w:w="222" w:type="dxa"/>
            <w:gridSpan w:val="2"/>
            <w:vAlign w:val="center"/>
            <w:hideMark/>
          </w:tcPr>
          <w:p w14:paraId="77E3E2F2" w14:textId="77777777" w:rsidR="000D75FB" w:rsidRPr="000D75FB" w:rsidRDefault="000D75FB" w:rsidP="000D75FB">
            <w:pPr>
              <w:rPr>
                <w:sz w:val="20"/>
                <w:szCs w:val="20"/>
                <w:lang w:val="en-US" w:eastAsia="en-US" w:bidi="ar-SA"/>
              </w:rPr>
            </w:pPr>
          </w:p>
        </w:tc>
      </w:tr>
      <w:tr w:rsidR="000D75FB" w:rsidRPr="000D75FB" w14:paraId="00F09B6E" w14:textId="77777777" w:rsidTr="000D75FB">
        <w:trPr>
          <w:gridAfter w:val="1"/>
          <w:wAfter w:w="8" w:type="dxa"/>
          <w:trHeight w:val="660"/>
        </w:trPr>
        <w:tc>
          <w:tcPr>
            <w:tcW w:w="517" w:type="dxa"/>
            <w:tcBorders>
              <w:top w:val="nil"/>
              <w:left w:val="single" w:sz="4" w:space="0" w:color="auto"/>
              <w:bottom w:val="single" w:sz="4" w:space="0" w:color="auto"/>
              <w:right w:val="single" w:sz="4" w:space="0" w:color="auto"/>
            </w:tcBorders>
            <w:vAlign w:val="center"/>
            <w:hideMark/>
          </w:tcPr>
          <w:p w14:paraId="46715D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06248D6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Перенос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абонентских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подключений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новую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водопроводную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линию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полиэтиленовыми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трубами</w:t>
            </w:r>
            <w:r w:rsidRPr="000D75FB">
              <w:rPr>
                <w:rFonts w:ascii="Arial Armenian" w:hAnsi="Arial Armenian" w:cs="Arial"/>
                <w:sz w:val="18"/>
                <w:szCs w:val="18"/>
                <w:lang w:val="en-US" w:eastAsia="en-US" w:bidi="ar-SA"/>
              </w:rPr>
              <w:t xml:space="preserve">  63</w:t>
            </w:r>
          </w:p>
        </w:tc>
        <w:tc>
          <w:tcPr>
            <w:tcW w:w="715" w:type="dxa"/>
            <w:tcBorders>
              <w:top w:val="nil"/>
              <w:left w:val="nil"/>
              <w:bottom w:val="single" w:sz="4" w:space="0" w:color="auto"/>
              <w:right w:val="single" w:sz="4" w:space="0" w:color="auto"/>
            </w:tcBorders>
            <w:vAlign w:val="bottom"/>
            <w:hideMark/>
          </w:tcPr>
          <w:p w14:paraId="43512EB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Место</w:t>
            </w:r>
          </w:p>
        </w:tc>
        <w:tc>
          <w:tcPr>
            <w:tcW w:w="1067" w:type="dxa"/>
            <w:tcBorders>
              <w:top w:val="nil"/>
              <w:left w:val="nil"/>
              <w:bottom w:val="single" w:sz="4" w:space="0" w:color="auto"/>
              <w:right w:val="single" w:sz="4" w:space="0" w:color="auto"/>
            </w:tcBorders>
            <w:vAlign w:val="bottom"/>
            <w:hideMark/>
          </w:tcPr>
          <w:p w14:paraId="1C79DFD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0A8D58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5320.00</w:t>
            </w:r>
          </w:p>
        </w:tc>
        <w:tc>
          <w:tcPr>
            <w:tcW w:w="1980" w:type="dxa"/>
            <w:tcBorders>
              <w:top w:val="nil"/>
              <w:left w:val="nil"/>
              <w:bottom w:val="single" w:sz="4" w:space="0" w:color="auto"/>
              <w:right w:val="single" w:sz="4" w:space="0" w:color="auto"/>
            </w:tcBorders>
            <w:vAlign w:val="bottom"/>
            <w:hideMark/>
          </w:tcPr>
          <w:p w14:paraId="6B8D04C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106,400.00 </w:t>
            </w:r>
          </w:p>
        </w:tc>
        <w:tc>
          <w:tcPr>
            <w:tcW w:w="222" w:type="dxa"/>
            <w:gridSpan w:val="2"/>
            <w:vAlign w:val="center"/>
            <w:hideMark/>
          </w:tcPr>
          <w:p w14:paraId="1BFE2C27" w14:textId="77777777" w:rsidR="000D75FB" w:rsidRPr="000D75FB" w:rsidRDefault="000D75FB" w:rsidP="000D75FB">
            <w:pPr>
              <w:rPr>
                <w:sz w:val="20"/>
                <w:szCs w:val="20"/>
                <w:lang w:val="en-US" w:eastAsia="en-US" w:bidi="ar-SA"/>
              </w:rPr>
            </w:pPr>
          </w:p>
        </w:tc>
      </w:tr>
      <w:tr w:rsidR="000D75FB" w:rsidRPr="000D75FB" w14:paraId="20EDF847"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98774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4C8C118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Подключение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водопроводной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сети</w:t>
            </w:r>
            <w:r w:rsidRPr="000D75FB">
              <w:rPr>
                <w:rFonts w:ascii="Arial Armenian" w:hAnsi="Arial Armenian" w:cs="Arial"/>
                <w:sz w:val="18"/>
                <w:szCs w:val="18"/>
                <w:lang w:val="en-US" w:eastAsia="en-US" w:bidi="ar-SA"/>
              </w:rPr>
              <w:t xml:space="preserve"> 50</w:t>
            </w:r>
          </w:p>
        </w:tc>
        <w:tc>
          <w:tcPr>
            <w:tcW w:w="715" w:type="dxa"/>
            <w:tcBorders>
              <w:top w:val="nil"/>
              <w:left w:val="nil"/>
              <w:bottom w:val="single" w:sz="4" w:space="0" w:color="auto"/>
              <w:right w:val="single" w:sz="4" w:space="0" w:color="auto"/>
            </w:tcBorders>
            <w:vAlign w:val="bottom"/>
            <w:hideMark/>
          </w:tcPr>
          <w:p w14:paraId="348A8A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Место</w:t>
            </w:r>
          </w:p>
        </w:tc>
        <w:tc>
          <w:tcPr>
            <w:tcW w:w="1067" w:type="dxa"/>
            <w:tcBorders>
              <w:top w:val="nil"/>
              <w:left w:val="nil"/>
              <w:bottom w:val="single" w:sz="4" w:space="0" w:color="auto"/>
              <w:right w:val="single" w:sz="4" w:space="0" w:color="auto"/>
            </w:tcBorders>
            <w:vAlign w:val="bottom"/>
            <w:hideMark/>
          </w:tcPr>
          <w:p w14:paraId="41FDC4E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3F78C2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3662.00</w:t>
            </w:r>
          </w:p>
        </w:tc>
        <w:tc>
          <w:tcPr>
            <w:tcW w:w="1980" w:type="dxa"/>
            <w:tcBorders>
              <w:top w:val="nil"/>
              <w:left w:val="nil"/>
              <w:bottom w:val="single" w:sz="4" w:space="0" w:color="auto"/>
              <w:right w:val="single" w:sz="4" w:space="0" w:color="auto"/>
            </w:tcBorders>
            <w:vAlign w:val="bottom"/>
            <w:hideMark/>
          </w:tcPr>
          <w:p w14:paraId="16C4625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73,240.00 </w:t>
            </w:r>
          </w:p>
        </w:tc>
        <w:tc>
          <w:tcPr>
            <w:tcW w:w="222" w:type="dxa"/>
            <w:gridSpan w:val="2"/>
            <w:vAlign w:val="center"/>
            <w:hideMark/>
          </w:tcPr>
          <w:p w14:paraId="06FC87AF" w14:textId="77777777" w:rsidR="000D75FB" w:rsidRPr="000D75FB" w:rsidRDefault="000D75FB" w:rsidP="000D75FB">
            <w:pPr>
              <w:rPr>
                <w:sz w:val="20"/>
                <w:szCs w:val="20"/>
                <w:lang w:val="en-US" w:eastAsia="en-US" w:bidi="ar-SA"/>
              </w:rPr>
            </w:pPr>
          </w:p>
        </w:tc>
      </w:tr>
      <w:tr w:rsidR="000D75FB" w:rsidRPr="000D75FB" w14:paraId="0F879592" w14:textId="77777777" w:rsidTr="000D75FB">
        <w:trPr>
          <w:gridAfter w:val="1"/>
          <w:wAfter w:w="8" w:type="dxa"/>
          <w:trHeight w:val="645"/>
        </w:trPr>
        <w:tc>
          <w:tcPr>
            <w:tcW w:w="517" w:type="dxa"/>
            <w:tcBorders>
              <w:top w:val="nil"/>
              <w:left w:val="single" w:sz="4" w:space="0" w:color="auto"/>
              <w:bottom w:val="single" w:sz="4" w:space="0" w:color="auto"/>
              <w:right w:val="single" w:sz="4" w:space="0" w:color="auto"/>
            </w:tcBorders>
            <w:vAlign w:val="center"/>
            <w:hideMark/>
          </w:tcPr>
          <w:p w14:paraId="645A7C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7E5425C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переходник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фланцем</w:t>
            </w:r>
            <w:r w:rsidRPr="000D75FB">
              <w:rPr>
                <w:rFonts w:ascii="Arial Armenian" w:hAnsi="Arial Armenian" w:cs="Arial"/>
                <w:sz w:val="18"/>
                <w:szCs w:val="18"/>
                <w:lang w:val="en-US" w:eastAsia="en-US" w:bidi="ar-SA"/>
              </w:rPr>
              <w:t xml:space="preserve">  160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7D392C7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156B927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w:t>
            </w:r>
          </w:p>
        </w:tc>
        <w:tc>
          <w:tcPr>
            <w:tcW w:w="1167" w:type="dxa"/>
            <w:tcBorders>
              <w:top w:val="nil"/>
              <w:left w:val="nil"/>
              <w:bottom w:val="single" w:sz="4" w:space="0" w:color="auto"/>
              <w:right w:val="single" w:sz="4" w:space="0" w:color="auto"/>
            </w:tcBorders>
            <w:vAlign w:val="bottom"/>
            <w:hideMark/>
          </w:tcPr>
          <w:p w14:paraId="5ADFCD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42122.00</w:t>
            </w:r>
          </w:p>
        </w:tc>
        <w:tc>
          <w:tcPr>
            <w:tcW w:w="1980" w:type="dxa"/>
            <w:tcBorders>
              <w:top w:val="nil"/>
              <w:left w:val="nil"/>
              <w:bottom w:val="single" w:sz="4" w:space="0" w:color="auto"/>
              <w:right w:val="single" w:sz="4" w:space="0" w:color="auto"/>
            </w:tcBorders>
            <w:vAlign w:val="bottom"/>
            <w:hideMark/>
          </w:tcPr>
          <w:p w14:paraId="56E35BB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421,220.00 </w:t>
            </w:r>
          </w:p>
        </w:tc>
        <w:tc>
          <w:tcPr>
            <w:tcW w:w="222" w:type="dxa"/>
            <w:gridSpan w:val="2"/>
            <w:vAlign w:val="center"/>
            <w:hideMark/>
          </w:tcPr>
          <w:p w14:paraId="6B434A55" w14:textId="77777777" w:rsidR="000D75FB" w:rsidRPr="000D75FB" w:rsidRDefault="000D75FB" w:rsidP="000D75FB">
            <w:pPr>
              <w:rPr>
                <w:sz w:val="20"/>
                <w:szCs w:val="20"/>
                <w:lang w:val="en-US" w:eastAsia="en-US" w:bidi="ar-SA"/>
              </w:rPr>
            </w:pPr>
          </w:p>
        </w:tc>
      </w:tr>
      <w:tr w:rsidR="000D75FB" w:rsidRPr="000D75FB" w14:paraId="520CF232" w14:textId="77777777" w:rsidTr="000D75FB">
        <w:trPr>
          <w:gridAfter w:val="1"/>
          <w:wAfter w:w="8" w:type="dxa"/>
          <w:trHeight w:val="540"/>
        </w:trPr>
        <w:tc>
          <w:tcPr>
            <w:tcW w:w="517" w:type="dxa"/>
            <w:tcBorders>
              <w:top w:val="nil"/>
              <w:left w:val="single" w:sz="4" w:space="0" w:color="auto"/>
              <w:bottom w:val="single" w:sz="4" w:space="0" w:color="auto"/>
              <w:right w:val="single" w:sz="4" w:space="0" w:color="auto"/>
            </w:tcBorders>
            <w:vAlign w:val="center"/>
            <w:hideMark/>
          </w:tcPr>
          <w:p w14:paraId="5F81AA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0C7F6D4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переходник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фланцем</w:t>
            </w:r>
            <w:r w:rsidRPr="000D75FB">
              <w:rPr>
                <w:rFonts w:ascii="Arial Armenian" w:hAnsi="Arial Armenian" w:cs="Arial"/>
                <w:sz w:val="18"/>
                <w:szCs w:val="18"/>
                <w:lang w:val="en-US" w:eastAsia="en-US" w:bidi="ar-SA"/>
              </w:rPr>
              <w:t xml:space="preserve">  63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0F8EF54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7A63C9F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8.000</w:t>
            </w:r>
          </w:p>
        </w:tc>
        <w:tc>
          <w:tcPr>
            <w:tcW w:w="1167" w:type="dxa"/>
            <w:tcBorders>
              <w:top w:val="nil"/>
              <w:left w:val="nil"/>
              <w:bottom w:val="single" w:sz="4" w:space="0" w:color="auto"/>
              <w:right w:val="single" w:sz="4" w:space="0" w:color="auto"/>
            </w:tcBorders>
            <w:vAlign w:val="bottom"/>
            <w:hideMark/>
          </w:tcPr>
          <w:p w14:paraId="614876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8777.00</w:t>
            </w:r>
          </w:p>
        </w:tc>
        <w:tc>
          <w:tcPr>
            <w:tcW w:w="1980" w:type="dxa"/>
            <w:tcBorders>
              <w:top w:val="nil"/>
              <w:left w:val="nil"/>
              <w:bottom w:val="single" w:sz="4" w:space="0" w:color="auto"/>
              <w:right w:val="single" w:sz="4" w:space="0" w:color="auto"/>
            </w:tcBorders>
            <w:vAlign w:val="bottom"/>
            <w:hideMark/>
          </w:tcPr>
          <w:p w14:paraId="33F04DC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70,216.00 </w:t>
            </w:r>
          </w:p>
        </w:tc>
        <w:tc>
          <w:tcPr>
            <w:tcW w:w="222" w:type="dxa"/>
            <w:gridSpan w:val="2"/>
            <w:vAlign w:val="center"/>
            <w:hideMark/>
          </w:tcPr>
          <w:p w14:paraId="24E3CBC4" w14:textId="77777777" w:rsidR="000D75FB" w:rsidRPr="000D75FB" w:rsidRDefault="000D75FB" w:rsidP="000D75FB">
            <w:pPr>
              <w:rPr>
                <w:sz w:val="20"/>
                <w:szCs w:val="20"/>
                <w:lang w:val="en-US" w:eastAsia="en-US" w:bidi="ar-SA"/>
              </w:rPr>
            </w:pPr>
          </w:p>
        </w:tc>
      </w:tr>
      <w:tr w:rsidR="000D75FB" w:rsidRPr="000D75FB" w14:paraId="18C143A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5B459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02E4290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160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06073C0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5E959DE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w:t>
            </w:r>
          </w:p>
        </w:tc>
        <w:tc>
          <w:tcPr>
            <w:tcW w:w="1167" w:type="dxa"/>
            <w:tcBorders>
              <w:top w:val="nil"/>
              <w:left w:val="nil"/>
              <w:bottom w:val="single" w:sz="4" w:space="0" w:color="auto"/>
              <w:right w:val="single" w:sz="4" w:space="0" w:color="auto"/>
            </w:tcBorders>
            <w:vAlign w:val="bottom"/>
            <w:hideMark/>
          </w:tcPr>
          <w:p w14:paraId="2CD75F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6438.00</w:t>
            </w:r>
          </w:p>
        </w:tc>
        <w:tc>
          <w:tcPr>
            <w:tcW w:w="1980" w:type="dxa"/>
            <w:tcBorders>
              <w:top w:val="nil"/>
              <w:left w:val="nil"/>
              <w:bottom w:val="single" w:sz="4" w:space="0" w:color="auto"/>
              <w:right w:val="single" w:sz="4" w:space="0" w:color="auto"/>
            </w:tcBorders>
            <w:vAlign w:val="bottom"/>
            <w:hideMark/>
          </w:tcPr>
          <w:p w14:paraId="5D76C18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64,380.00 </w:t>
            </w:r>
          </w:p>
        </w:tc>
        <w:tc>
          <w:tcPr>
            <w:tcW w:w="222" w:type="dxa"/>
            <w:gridSpan w:val="2"/>
            <w:vAlign w:val="center"/>
            <w:hideMark/>
          </w:tcPr>
          <w:p w14:paraId="2FEC568E" w14:textId="77777777" w:rsidR="000D75FB" w:rsidRPr="000D75FB" w:rsidRDefault="000D75FB" w:rsidP="000D75FB">
            <w:pPr>
              <w:rPr>
                <w:sz w:val="20"/>
                <w:szCs w:val="20"/>
                <w:lang w:val="en-US" w:eastAsia="en-US" w:bidi="ar-SA"/>
              </w:rPr>
            </w:pPr>
          </w:p>
        </w:tc>
      </w:tr>
      <w:tr w:rsidR="000D75FB" w:rsidRPr="000D75FB" w14:paraId="396FB8F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94C3A4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0C637D0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63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5FC0058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49FF3C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w:t>
            </w:r>
          </w:p>
        </w:tc>
        <w:tc>
          <w:tcPr>
            <w:tcW w:w="1167" w:type="dxa"/>
            <w:tcBorders>
              <w:top w:val="nil"/>
              <w:left w:val="nil"/>
              <w:bottom w:val="single" w:sz="4" w:space="0" w:color="auto"/>
              <w:right w:val="single" w:sz="4" w:space="0" w:color="auto"/>
            </w:tcBorders>
            <w:vAlign w:val="bottom"/>
            <w:hideMark/>
          </w:tcPr>
          <w:p w14:paraId="675862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2429.00</w:t>
            </w:r>
          </w:p>
        </w:tc>
        <w:tc>
          <w:tcPr>
            <w:tcW w:w="1980" w:type="dxa"/>
            <w:tcBorders>
              <w:top w:val="nil"/>
              <w:left w:val="nil"/>
              <w:bottom w:val="single" w:sz="4" w:space="0" w:color="auto"/>
              <w:right w:val="single" w:sz="4" w:space="0" w:color="auto"/>
            </w:tcBorders>
            <w:vAlign w:val="bottom"/>
            <w:hideMark/>
          </w:tcPr>
          <w:p w14:paraId="44CC709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24,290.00 </w:t>
            </w:r>
          </w:p>
        </w:tc>
        <w:tc>
          <w:tcPr>
            <w:tcW w:w="222" w:type="dxa"/>
            <w:gridSpan w:val="2"/>
            <w:vAlign w:val="center"/>
            <w:hideMark/>
          </w:tcPr>
          <w:p w14:paraId="720809E0" w14:textId="77777777" w:rsidR="000D75FB" w:rsidRPr="000D75FB" w:rsidRDefault="000D75FB" w:rsidP="000D75FB">
            <w:pPr>
              <w:rPr>
                <w:sz w:val="20"/>
                <w:szCs w:val="20"/>
                <w:lang w:val="en-US" w:eastAsia="en-US" w:bidi="ar-SA"/>
              </w:rPr>
            </w:pPr>
          </w:p>
        </w:tc>
      </w:tr>
      <w:tr w:rsidR="000D75FB" w:rsidRPr="000D75FB" w14:paraId="588B055C" w14:textId="77777777" w:rsidTr="000D75FB">
        <w:trPr>
          <w:gridAfter w:val="1"/>
          <w:wAfter w:w="8" w:type="dxa"/>
          <w:trHeight w:val="285"/>
        </w:trPr>
        <w:tc>
          <w:tcPr>
            <w:tcW w:w="517" w:type="dxa"/>
            <w:tcBorders>
              <w:top w:val="nil"/>
              <w:left w:val="single" w:sz="4" w:space="0" w:color="auto"/>
              <w:bottom w:val="single" w:sz="4" w:space="0" w:color="auto"/>
              <w:right w:val="single" w:sz="4" w:space="0" w:color="auto"/>
            </w:tcBorders>
            <w:vAlign w:val="center"/>
            <w:hideMark/>
          </w:tcPr>
          <w:p w14:paraId="0E18508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55D5E84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0A3C4C6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464BBA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10.000</w:t>
            </w:r>
          </w:p>
        </w:tc>
        <w:tc>
          <w:tcPr>
            <w:tcW w:w="1167" w:type="dxa"/>
            <w:tcBorders>
              <w:top w:val="nil"/>
              <w:left w:val="nil"/>
              <w:bottom w:val="single" w:sz="4" w:space="0" w:color="auto"/>
              <w:right w:val="single" w:sz="4" w:space="0" w:color="auto"/>
            </w:tcBorders>
            <w:vAlign w:val="bottom"/>
            <w:hideMark/>
          </w:tcPr>
          <w:p w14:paraId="62490F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2364.00</w:t>
            </w:r>
          </w:p>
        </w:tc>
        <w:tc>
          <w:tcPr>
            <w:tcW w:w="1980" w:type="dxa"/>
            <w:tcBorders>
              <w:top w:val="nil"/>
              <w:left w:val="nil"/>
              <w:bottom w:val="single" w:sz="4" w:space="0" w:color="auto"/>
              <w:right w:val="single" w:sz="4" w:space="0" w:color="auto"/>
            </w:tcBorders>
            <w:vAlign w:val="bottom"/>
            <w:hideMark/>
          </w:tcPr>
          <w:p w14:paraId="27F6BFB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23,640.00 </w:t>
            </w:r>
          </w:p>
        </w:tc>
        <w:tc>
          <w:tcPr>
            <w:tcW w:w="222" w:type="dxa"/>
            <w:gridSpan w:val="2"/>
            <w:vAlign w:val="center"/>
            <w:hideMark/>
          </w:tcPr>
          <w:p w14:paraId="4024A2EC" w14:textId="77777777" w:rsidR="000D75FB" w:rsidRPr="000D75FB" w:rsidRDefault="000D75FB" w:rsidP="000D75FB">
            <w:pPr>
              <w:rPr>
                <w:sz w:val="20"/>
                <w:szCs w:val="20"/>
                <w:lang w:val="en-US" w:eastAsia="en-US" w:bidi="ar-SA"/>
              </w:rPr>
            </w:pPr>
          </w:p>
        </w:tc>
      </w:tr>
      <w:tr w:rsidR="000D75FB" w:rsidRPr="000D75FB" w14:paraId="5A4988D3"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68597B2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4BD6741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Хомутовое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соединение</w:t>
            </w:r>
            <w:r w:rsidRPr="000D75FB">
              <w:rPr>
                <w:rFonts w:ascii="Arial Armenian" w:hAnsi="Arial Armenian" w:cs="Arial"/>
                <w:sz w:val="18"/>
                <w:szCs w:val="18"/>
                <w:lang w:val="en-US" w:eastAsia="en-US" w:bidi="ar-SA"/>
              </w:rPr>
              <w:t xml:space="preserve">  160*63</w:t>
            </w:r>
          </w:p>
        </w:tc>
        <w:tc>
          <w:tcPr>
            <w:tcW w:w="715" w:type="dxa"/>
            <w:tcBorders>
              <w:top w:val="nil"/>
              <w:left w:val="nil"/>
              <w:bottom w:val="single" w:sz="4" w:space="0" w:color="auto"/>
              <w:right w:val="single" w:sz="4" w:space="0" w:color="auto"/>
            </w:tcBorders>
            <w:noWrap/>
            <w:vAlign w:val="bottom"/>
            <w:hideMark/>
          </w:tcPr>
          <w:p w14:paraId="7D315A6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966AB9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22D094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4613.00</w:t>
            </w:r>
          </w:p>
        </w:tc>
        <w:tc>
          <w:tcPr>
            <w:tcW w:w="1980" w:type="dxa"/>
            <w:tcBorders>
              <w:top w:val="nil"/>
              <w:left w:val="nil"/>
              <w:bottom w:val="single" w:sz="4" w:space="0" w:color="auto"/>
              <w:right w:val="single" w:sz="4" w:space="0" w:color="auto"/>
            </w:tcBorders>
            <w:vAlign w:val="bottom"/>
            <w:hideMark/>
          </w:tcPr>
          <w:p w14:paraId="36D7D66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92,260.00 </w:t>
            </w:r>
          </w:p>
        </w:tc>
        <w:tc>
          <w:tcPr>
            <w:tcW w:w="222" w:type="dxa"/>
            <w:gridSpan w:val="2"/>
            <w:vAlign w:val="center"/>
            <w:hideMark/>
          </w:tcPr>
          <w:p w14:paraId="1149E100" w14:textId="77777777" w:rsidR="000D75FB" w:rsidRPr="000D75FB" w:rsidRDefault="000D75FB" w:rsidP="000D75FB">
            <w:pPr>
              <w:rPr>
                <w:sz w:val="20"/>
                <w:szCs w:val="20"/>
                <w:lang w:val="en-US" w:eastAsia="en-US" w:bidi="ar-SA"/>
              </w:rPr>
            </w:pPr>
          </w:p>
        </w:tc>
      </w:tr>
      <w:tr w:rsidR="000D75FB" w:rsidRPr="000D75FB" w14:paraId="7B7B2D7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212FFF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3DF25D2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Хомутовое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соединение</w:t>
            </w:r>
            <w:r w:rsidRPr="000D75FB">
              <w:rPr>
                <w:rFonts w:ascii="Arial Armenian" w:hAnsi="Arial Armenian" w:cs="Arial"/>
                <w:sz w:val="18"/>
                <w:szCs w:val="18"/>
                <w:lang w:val="en-US" w:eastAsia="en-US" w:bidi="ar-SA"/>
              </w:rPr>
              <w:t xml:space="preserve">  160*50</w:t>
            </w:r>
          </w:p>
        </w:tc>
        <w:tc>
          <w:tcPr>
            <w:tcW w:w="715" w:type="dxa"/>
            <w:tcBorders>
              <w:top w:val="nil"/>
              <w:left w:val="nil"/>
              <w:bottom w:val="single" w:sz="4" w:space="0" w:color="auto"/>
              <w:right w:val="single" w:sz="4" w:space="0" w:color="auto"/>
            </w:tcBorders>
            <w:noWrap/>
            <w:vAlign w:val="bottom"/>
            <w:hideMark/>
          </w:tcPr>
          <w:p w14:paraId="15EB8FE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08FBA33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38B19E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4472.00</w:t>
            </w:r>
          </w:p>
        </w:tc>
        <w:tc>
          <w:tcPr>
            <w:tcW w:w="1980" w:type="dxa"/>
            <w:tcBorders>
              <w:top w:val="nil"/>
              <w:left w:val="nil"/>
              <w:bottom w:val="single" w:sz="4" w:space="0" w:color="auto"/>
              <w:right w:val="single" w:sz="4" w:space="0" w:color="auto"/>
            </w:tcBorders>
            <w:vAlign w:val="bottom"/>
            <w:hideMark/>
          </w:tcPr>
          <w:p w14:paraId="111C165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89,440.00 </w:t>
            </w:r>
          </w:p>
        </w:tc>
        <w:tc>
          <w:tcPr>
            <w:tcW w:w="222" w:type="dxa"/>
            <w:gridSpan w:val="2"/>
            <w:vAlign w:val="center"/>
            <w:hideMark/>
          </w:tcPr>
          <w:p w14:paraId="7D92956B" w14:textId="77777777" w:rsidR="000D75FB" w:rsidRPr="000D75FB" w:rsidRDefault="000D75FB" w:rsidP="000D75FB">
            <w:pPr>
              <w:rPr>
                <w:sz w:val="20"/>
                <w:szCs w:val="20"/>
                <w:lang w:val="en-US" w:eastAsia="en-US" w:bidi="ar-SA"/>
              </w:rPr>
            </w:pPr>
          </w:p>
        </w:tc>
      </w:tr>
      <w:tr w:rsidR="000D75FB" w:rsidRPr="000D75FB" w14:paraId="33046795"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F8B46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5D2639F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щебёночного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днища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водопроводного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p>
        </w:tc>
        <w:tc>
          <w:tcPr>
            <w:tcW w:w="715" w:type="dxa"/>
            <w:tcBorders>
              <w:top w:val="nil"/>
              <w:left w:val="nil"/>
              <w:bottom w:val="single" w:sz="4" w:space="0" w:color="auto"/>
              <w:right w:val="single" w:sz="4" w:space="0" w:color="auto"/>
            </w:tcBorders>
            <w:vAlign w:val="bottom"/>
            <w:hideMark/>
          </w:tcPr>
          <w:p w14:paraId="1E89DEF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A3B92B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3.500</w:t>
            </w:r>
          </w:p>
        </w:tc>
        <w:tc>
          <w:tcPr>
            <w:tcW w:w="1167" w:type="dxa"/>
            <w:tcBorders>
              <w:top w:val="nil"/>
              <w:left w:val="nil"/>
              <w:bottom w:val="single" w:sz="4" w:space="0" w:color="auto"/>
              <w:right w:val="single" w:sz="4" w:space="0" w:color="auto"/>
            </w:tcBorders>
            <w:vAlign w:val="bottom"/>
            <w:hideMark/>
          </w:tcPr>
          <w:p w14:paraId="4A77EF9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9612.00</w:t>
            </w:r>
          </w:p>
        </w:tc>
        <w:tc>
          <w:tcPr>
            <w:tcW w:w="1980" w:type="dxa"/>
            <w:tcBorders>
              <w:top w:val="nil"/>
              <w:left w:val="nil"/>
              <w:bottom w:val="single" w:sz="4" w:space="0" w:color="auto"/>
              <w:right w:val="single" w:sz="4" w:space="0" w:color="auto"/>
            </w:tcBorders>
            <w:vAlign w:val="bottom"/>
            <w:hideMark/>
          </w:tcPr>
          <w:p w14:paraId="762F326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33,642.00 </w:t>
            </w:r>
          </w:p>
        </w:tc>
        <w:tc>
          <w:tcPr>
            <w:tcW w:w="222" w:type="dxa"/>
            <w:gridSpan w:val="2"/>
            <w:vAlign w:val="center"/>
            <w:hideMark/>
          </w:tcPr>
          <w:p w14:paraId="0BAE266A" w14:textId="77777777" w:rsidR="000D75FB" w:rsidRPr="000D75FB" w:rsidRDefault="000D75FB" w:rsidP="000D75FB">
            <w:pPr>
              <w:rPr>
                <w:sz w:val="20"/>
                <w:szCs w:val="20"/>
                <w:lang w:val="en-US" w:eastAsia="en-US" w:bidi="ar-SA"/>
              </w:rPr>
            </w:pPr>
          </w:p>
        </w:tc>
      </w:tr>
      <w:tr w:rsidR="000D75FB" w:rsidRPr="000D75FB" w14:paraId="10315C35"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B0686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544FF47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подушки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гидрант</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задвижку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B12,5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150)</w:t>
            </w:r>
          </w:p>
        </w:tc>
        <w:tc>
          <w:tcPr>
            <w:tcW w:w="715" w:type="dxa"/>
            <w:tcBorders>
              <w:top w:val="nil"/>
              <w:left w:val="nil"/>
              <w:bottom w:val="single" w:sz="4" w:space="0" w:color="auto"/>
              <w:right w:val="single" w:sz="4" w:space="0" w:color="auto"/>
            </w:tcBorders>
            <w:vAlign w:val="bottom"/>
            <w:hideMark/>
          </w:tcPr>
          <w:p w14:paraId="1A6319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6CCB52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0.520</w:t>
            </w:r>
          </w:p>
        </w:tc>
        <w:tc>
          <w:tcPr>
            <w:tcW w:w="1167" w:type="dxa"/>
            <w:tcBorders>
              <w:top w:val="nil"/>
              <w:left w:val="nil"/>
              <w:bottom w:val="single" w:sz="4" w:space="0" w:color="auto"/>
              <w:right w:val="single" w:sz="4" w:space="0" w:color="auto"/>
            </w:tcBorders>
            <w:vAlign w:val="bottom"/>
            <w:hideMark/>
          </w:tcPr>
          <w:p w14:paraId="564E20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61886.00</w:t>
            </w:r>
          </w:p>
        </w:tc>
        <w:tc>
          <w:tcPr>
            <w:tcW w:w="1980" w:type="dxa"/>
            <w:tcBorders>
              <w:top w:val="nil"/>
              <w:left w:val="nil"/>
              <w:bottom w:val="single" w:sz="4" w:space="0" w:color="auto"/>
              <w:right w:val="single" w:sz="4" w:space="0" w:color="auto"/>
            </w:tcBorders>
            <w:vAlign w:val="bottom"/>
            <w:hideMark/>
          </w:tcPr>
          <w:p w14:paraId="0E4D934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32,180.72 </w:t>
            </w:r>
          </w:p>
        </w:tc>
        <w:tc>
          <w:tcPr>
            <w:tcW w:w="222" w:type="dxa"/>
            <w:gridSpan w:val="2"/>
            <w:vAlign w:val="center"/>
            <w:hideMark/>
          </w:tcPr>
          <w:p w14:paraId="51179163" w14:textId="77777777" w:rsidR="000D75FB" w:rsidRPr="000D75FB" w:rsidRDefault="000D75FB" w:rsidP="000D75FB">
            <w:pPr>
              <w:rPr>
                <w:sz w:val="20"/>
                <w:szCs w:val="20"/>
                <w:lang w:val="en-US" w:eastAsia="en-US" w:bidi="ar-SA"/>
              </w:rPr>
            </w:pPr>
          </w:p>
        </w:tc>
      </w:tr>
      <w:tr w:rsidR="000D75FB" w:rsidRPr="000D75FB" w14:paraId="361AC39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0AB1D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4F99317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пожарного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подставкой</w:t>
            </w:r>
            <w:r w:rsidRPr="000D75FB">
              <w:rPr>
                <w:rFonts w:ascii="Arial Armenian" w:hAnsi="Arial Armenian" w:cs="Arial"/>
                <w:sz w:val="18"/>
                <w:szCs w:val="18"/>
                <w:lang w:val="en-US" w:eastAsia="en-US" w:bidi="ar-SA"/>
              </w:rPr>
              <w:t xml:space="preserve">  125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h=1,20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noWrap/>
            <w:vAlign w:val="bottom"/>
            <w:hideMark/>
          </w:tcPr>
          <w:p w14:paraId="430C7A0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50B139E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3A0810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98084.00</w:t>
            </w:r>
          </w:p>
        </w:tc>
        <w:tc>
          <w:tcPr>
            <w:tcW w:w="1980" w:type="dxa"/>
            <w:tcBorders>
              <w:top w:val="nil"/>
              <w:left w:val="nil"/>
              <w:bottom w:val="single" w:sz="4" w:space="0" w:color="auto"/>
              <w:right w:val="single" w:sz="4" w:space="0" w:color="auto"/>
            </w:tcBorders>
            <w:vAlign w:val="bottom"/>
            <w:hideMark/>
          </w:tcPr>
          <w:p w14:paraId="626C772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392,336.00 </w:t>
            </w:r>
          </w:p>
        </w:tc>
        <w:tc>
          <w:tcPr>
            <w:tcW w:w="222" w:type="dxa"/>
            <w:gridSpan w:val="2"/>
            <w:vAlign w:val="center"/>
            <w:hideMark/>
          </w:tcPr>
          <w:p w14:paraId="7622F4EB" w14:textId="77777777" w:rsidR="000D75FB" w:rsidRPr="000D75FB" w:rsidRDefault="000D75FB" w:rsidP="000D75FB">
            <w:pPr>
              <w:rPr>
                <w:sz w:val="20"/>
                <w:szCs w:val="20"/>
                <w:lang w:val="en-US" w:eastAsia="en-US" w:bidi="ar-SA"/>
              </w:rPr>
            </w:pPr>
          </w:p>
        </w:tc>
      </w:tr>
      <w:tr w:rsidR="000D75FB" w:rsidRPr="000D75FB" w14:paraId="1EDF28D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BCE91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7EB1FD2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фланцевая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задвижка</w:t>
            </w:r>
            <w:r w:rsidRPr="000D75FB">
              <w:rPr>
                <w:rFonts w:ascii="Arial Armenian" w:hAnsi="Arial Armenian" w:cs="Arial"/>
                <w:sz w:val="18"/>
                <w:szCs w:val="18"/>
                <w:lang w:val="en-US" w:eastAsia="en-US" w:bidi="ar-SA"/>
              </w:rPr>
              <w:t xml:space="preserve">  150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0D49867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58B8D0E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453345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13762.00</w:t>
            </w:r>
          </w:p>
        </w:tc>
        <w:tc>
          <w:tcPr>
            <w:tcW w:w="1980" w:type="dxa"/>
            <w:tcBorders>
              <w:top w:val="nil"/>
              <w:left w:val="nil"/>
              <w:bottom w:val="single" w:sz="4" w:space="0" w:color="auto"/>
              <w:right w:val="single" w:sz="4" w:space="0" w:color="auto"/>
            </w:tcBorders>
            <w:vAlign w:val="bottom"/>
            <w:hideMark/>
          </w:tcPr>
          <w:p w14:paraId="5AF564F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13,762.00 </w:t>
            </w:r>
          </w:p>
        </w:tc>
        <w:tc>
          <w:tcPr>
            <w:tcW w:w="222" w:type="dxa"/>
            <w:gridSpan w:val="2"/>
            <w:vAlign w:val="center"/>
            <w:hideMark/>
          </w:tcPr>
          <w:p w14:paraId="132F766F" w14:textId="77777777" w:rsidR="000D75FB" w:rsidRPr="000D75FB" w:rsidRDefault="000D75FB" w:rsidP="000D75FB">
            <w:pPr>
              <w:rPr>
                <w:sz w:val="20"/>
                <w:szCs w:val="20"/>
                <w:lang w:val="en-US" w:eastAsia="en-US" w:bidi="ar-SA"/>
              </w:rPr>
            </w:pPr>
          </w:p>
        </w:tc>
      </w:tr>
      <w:tr w:rsidR="000D75FB" w:rsidRPr="000D75FB" w14:paraId="5315EEA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22F64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1F1D2DC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фланцевая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задвижка</w:t>
            </w:r>
            <w:r w:rsidRPr="000D75FB">
              <w:rPr>
                <w:rFonts w:ascii="Arial Armenian" w:hAnsi="Arial Armenian" w:cs="Arial"/>
                <w:sz w:val="18"/>
                <w:szCs w:val="18"/>
                <w:lang w:val="en-US" w:eastAsia="en-US" w:bidi="ar-SA"/>
              </w:rPr>
              <w:t xml:space="preserve">  50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3D72A91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72CD200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w:t>
            </w:r>
          </w:p>
        </w:tc>
        <w:tc>
          <w:tcPr>
            <w:tcW w:w="1167" w:type="dxa"/>
            <w:tcBorders>
              <w:top w:val="nil"/>
              <w:left w:val="nil"/>
              <w:bottom w:val="single" w:sz="4" w:space="0" w:color="auto"/>
              <w:right w:val="single" w:sz="4" w:space="0" w:color="auto"/>
            </w:tcBorders>
            <w:vAlign w:val="bottom"/>
            <w:hideMark/>
          </w:tcPr>
          <w:p w14:paraId="4253B7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3662.00</w:t>
            </w:r>
          </w:p>
        </w:tc>
        <w:tc>
          <w:tcPr>
            <w:tcW w:w="1980" w:type="dxa"/>
            <w:tcBorders>
              <w:top w:val="nil"/>
              <w:left w:val="nil"/>
              <w:bottom w:val="single" w:sz="4" w:space="0" w:color="auto"/>
              <w:right w:val="single" w:sz="4" w:space="0" w:color="auto"/>
            </w:tcBorders>
            <w:vAlign w:val="bottom"/>
            <w:hideMark/>
          </w:tcPr>
          <w:p w14:paraId="20AD60F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14,648.00 </w:t>
            </w:r>
          </w:p>
        </w:tc>
        <w:tc>
          <w:tcPr>
            <w:tcW w:w="222" w:type="dxa"/>
            <w:gridSpan w:val="2"/>
            <w:vAlign w:val="center"/>
            <w:hideMark/>
          </w:tcPr>
          <w:p w14:paraId="366EC8B1" w14:textId="77777777" w:rsidR="000D75FB" w:rsidRPr="000D75FB" w:rsidRDefault="000D75FB" w:rsidP="000D75FB">
            <w:pPr>
              <w:rPr>
                <w:sz w:val="20"/>
                <w:szCs w:val="20"/>
                <w:lang w:val="en-US" w:eastAsia="en-US" w:bidi="ar-SA"/>
              </w:rPr>
            </w:pPr>
          </w:p>
        </w:tc>
      </w:tr>
      <w:tr w:rsidR="000D75FB" w:rsidRPr="000D75FB" w14:paraId="7776C37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B71CA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277AE25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лестница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p>
        </w:tc>
        <w:tc>
          <w:tcPr>
            <w:tcW w:w="715" w:type="dxa"/>
            <w:tcBorders>
              <w:top w:val="nil"/>
              <w:left w:val="nil"/>
              <w:bottom w:val="single" w:sz="4" w:space="0" w:color="auto"/>
              <w:right w:val="single" w:sz="4" w:space="0" w:color="auto"/>
            </w:tcBorders>
            <w:noWrap/>
            <w:vAlign w:val="bottom"/>
            <w:hideMark/>
          </w:tcPr>
          <w:p w14:paraId="3048FF5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7B7966A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0.158</w:t>
            </w:r>
          </w:p>
        </w:tc>
        <w:tc>
          <w:tcPr>
            <w:tcW w:w="1167" w:type="dxa"/>
            <w:tcBorders>
              <w:top w:val="nil"/>
              <w:left w:val="nil"/>
              <w:bottom w:val="single" w:sz="4" w:space="0" w:color="auto"/>
              <w:right w:val="single" w:sz="4" w:space="0" w:color="auto"/>
            </w:tcBorders>
            <w:vAlign w:val="bottom"/>
            <w:hideMark/>
          </w:tcPr>
          <w:p w14:paraId="7B6312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723468.00</w:t>
            </w:r>
          </w:p>
        </w:tc>
        <w:tc>
          <w:tcPr>
            <w:tcW w:w="1980" w:type="dxa"/>
            <w:tcBorders>
              <w:top w:val="nil"/>
              <w:left w:val="nil"/>
              <w:bottom w:val="single" w:sz="4" w:space="0" w:color="auto"/>
              <w:right w:val="single" w:sz="4" w:space="0" w:color="auto"/>
            </w:tcBorders>
            <w:vAlign w:val="bottom"/>
            <w:hideMark/>
          </w:tcPr>
          <w:p w14:paraId="22BBDF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114,307.94 </w:t>
            </w:r>
          </w:p>
        </w:tc>
        <w:tc>
          <w:tcPr>
            <w:tcW w:w="222" w:type="dxa"/>
            <w:gridSpan w:val="2"/>
            <w:vAlign w:val="center"/>
            <w:hideMark/>
          </w:tcPr>
          <w:p w14:paraId="1C760A53" w14:textId="77777777" w:rsidR="000D75FB" w:rsidRPr="000D75FB" w:rsidRDefault="000D75FB" w:rsidP="000D75FB">
            <w:pPr>
              <w:rPr>
                <w:sz w:val="20"/>
                <w:szCs w:val="20"/>
                <w:lang w:val="en-US" w:eastAsia="en-US" w:bidi="ar-SA"/>
              </w:rPr>
            </w:pPr>
          </w:p>
        </w:tc>
      </w:tr>
      <w:tr w:rsidR="000D75FB" w:rsidRPr="000D75FB" w14:paraId="33049EB2" w14:textId="77777777" w:rsidTr="000D75FB">
        <w:trPr>
          <w:gridAfter w:val="1"/>
          <w:wAfter w:w="8" w:type="dxa"/>
          <w:trHeight w:val="675"/>
        </w:trPr>
        <w:tc>
          <w:tcPr>
            <w:tcW w:w="517" w:type="dxa"/>
            <w:tcBorders>
              <w:top w:val="nil"/>
              <w:left w:val="single" w:sz="4" w:space="0" w:color="auto"/>
              <w:bottom w:val="single" w:sz="4" w:space="0" w:color="auto"/>
              <w:right w:val="single" w:sz="4" w:space="0" w:color="auto"/>
            </w:tcBorders>
            <w:vAlign w:val="center"/>
            <w:hideMark/>
          </w:tcPr>
          <w:p w14:paraId="223526E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single" w:sz="4" w:space="0" w:color="auto"/>
              <w:right w:val="single" w:sz="4" w:space="0" w:color="auto"/>
            </w:tcBorders>
            <w:vAlign w:val="center"/>
            <w:hideMark/>
          </w:tcPr>
          <w:p w14:paraId="6C22968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круглого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1500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(9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 xml:space="preserve">.), h=1,5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05F5A9B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C7D725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10.290</w:t>
            </w:r>
          </w:p>
        </w:tc>
        <w:tc>
          <w:tcPr>
            <w:tcW w:w="1167" w:type="dxa"/>
            <w:tcBorders>
              <w:top w:val="nil"/>
              <w:left w:val="nil"/>
              <w:bottom w:val="single" w:sz="4" w:space="0" w:color="auto"/>
              <w:right w:val="single" w:sz="4" w:space="0" w:color="auto"/>
            </w:tcBorders>
            <w:vAlign w:val="bottom"/>
            <w:hideMark/>
          </w:tcPr>
          <w:p w14:paraId="3397E2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72590.00</w:t>
            </w:r>
          </w:p>
        </w:tc>
        <w:tc>
          <w:tcPr>
            <w:tcW w:w="1980" w:type="dxa"/>
            <w:tcBorders>
              <w:top w:val="nil"/>
              <w:left w:val="nil"/>
              <w:bottom w:val="single" w:sz="4" w:space="0" w:color="auto"/>
              <w:right w:val="single" w:sz="4" w:space="0" w:color="auto"/>
            </w:tcBorders>
            <w:vAlign w:val="bottom"/>
            <w:hideMark/>
          </w:tcPr>
          <w:p w14:paraId="64EB37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746,951.10 </w:t>
            </w:r>
          </w:p>
        </w:tc>
        <w:tc>
          <w:tcPr>
            <w:tcW w:w="222" w:type="dxa"/>
            <w:gridSpan w:val="2"/>
            <w:vAlign w:val="center"/>
            <w:hideMark/>
          </w:tcPr>
          <w:p w14:paraId="2ECABEC0" w14:textId="77777777" w:rsidR="000D75FB" w:rsidRPr="000D75FB" w:rsidRDefault="000D75FB" w:rsidP="000D75FB">
            <w:pPr>
              <w:rPr>
                <w:sz w:val="20"/>
                <w:szCs w:val="20"/>
                <w:lang w:val="en-US" w:eastAsia="en-US" w:bidi="ar-SA"/>
              </w:rPr>
            </w:pPr>
          </w:p>
        </w:tc>
      </w:tr>
      <w:tr w:rsidR="000D75FB" w:rsidRPr="000D75FB" w14:paraId="08CABAFE"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348EF6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nil"/>
              <w:left w:val="nil"/>
              <w:bottom w:val="single" w:sz="4" w:space="0" w:color="auto"/>
              <w:right w:val="single" w:sz="4" w:space="0" w:color="auto"/>
            </w:tcBorders>
            <w:vAlign w:val="center"/>
            <w:hideMark/>
          </w:tcPr>
          <w:p w14:paraId="3015FD7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Стеновое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кольцо</w:t>
            </w:r>
          </w:p>
        </w:tc>
        <w:tc>
          <w:tcPr>
            <w:tcW w:w="715" w:type="dxa"/>
            <w:tcBorders>
              <w:top w:val="nil"/>
              <w:left w:val="nil"/>
              <w:bottom w:val="single" w:sz="4" w:space="0" w:color="auto"/>
              <w:right w:val="single" w:sz="4" w:space="0" w:color="auto"/>
            </w:tcBorders>
            <w:noWrap/>
            <w:vAlign w:val="bottom"/>
            <w:hideMark/>
          </w:tcPr>
          <w:p w14:paraId="56AA9CE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A51DA0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61261A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80081.00</w:t>
            </w:r>
          </w:p>
        </w:tc>
        <w:tc>
          <w:tcPr>
            <w:tcW w:w="1980" w:type="dxa"/>
            <w:tcBorders>
              <w:top w:val="nil"/>
              <w:left w:val="nil"/>
              <w:bottom w:val="single" w:sz="4" w:space="0" w:color="auto"/>
              <w:right w:val="single" w:sz="4" w:space="0" w:color="auto"/>
            </w:tcBorders>
            <w:vAlign w:val="bottom"/>
            <w:hideMark/>
          </w:tcPr>
          <w:p w14:paraId="0DCFD5C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720,729.00 </w:t>
            </w:r>
          </w:p>
        </w:tc>
        <w:tc>
          <w:tcPr>
            <w:tcW w:w="222" w:type="dxa"/>
            <w:gridSpan w:val="2"/>
            <w:vAlign w:val="center"/>
            <w:hideMark/>
          </w:tcPr>
          <w:p w14:paraId="794936DD" w14:textId="77777777" w:rsidR="000D75FB" w:rsidRPr="000D75FB" w:rsidRDefault="000D75FB" w:rsidP="000D75FB">
            <w:pPr>
              <w:rPr>
                <w:sz w:val="20"/>
                <w:szCs w:val="20"/>
                <w:lang w:val="en-US" w:eastAsia="en-US" w:bidi="ar-SA"/>
              </w:rPr>
            </w:pPr>
          </w:p>
        </w:tc>
      </w:tr>
      <w:tr w:rsidR="000D75FB" w:rsidRPr="000D75FB" w14:paraId="12D7801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64745BB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nil"/>
              <w:left w:val="nil"/>
              <w:bottom w:val="single" w:sz="4" w:space="0" w:color="auto"/>
              <w:right w:val="single" w:sz="4" w:space="0" w:color="auto"/>
            </w:tcBorders>
            <w:vAlign w:val="center"/>
            <w:hideMark/>
          </w:tcPr>
          <w:p w14:paraId="5EF06E1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Железобетонная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перекрытия</w:t>
            </w:r>
            <w:r w:rsidRPr="000D75FB">
              <w:rPr>
                <w:rFonts w:ascii="Arial Armenian" w:hAnsi="Arial Armenian" w:cs="Arial"/>
                <w:sz w:val="18"/>
                <w:szCs w:val="18"/>
                <w:lang w:val="en-US" w:eastAsia="en-US" w:bidi="ar-SA"/>
              </w:rPr>
              <w:t xml:space="preserve">  1500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h=200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48BBB7E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6489F8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1C11DDF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124080.00</w:t>
            </w:r>
          </w:p>
        </w:tc>
        <w:tc>
          <w:tcPr>
            <w:tcW w:w="1980" w:type="dxa"/>
            <w:tcBorders>
              <w:top w:val="nil"/>
              <w:left w:val="nil"/>
              <w:bottom w:val="single" w:sz="4" w:space="0" w:color="auto"/>
              <w:right w:val="single" w:sz="4" w:space="0" w:color="auto"/>
            </w:tcBorders>
            <w:vAlign w:val="bottom"/>
            <w:hideMark/>
          </w:tcPr>
          <w:p w14:paraId="747D404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1,116,720.00 </w:t>
            </w:r>
          </w:p>
        </w:tc>
        <w:tc>
          <w:tcPr>
            <w:tcW w:w="222" w:type="dxa"/>
            <w:gridSpan w:val="2"/>
            <w:vAlign w:val="center"/>
            <w:hideMark/>
          </w:tcPr>
          <w:p w14:paraId="0417745B" w14:textId="77777777" w:rsidR="000D75FB" w:rsidRPr="000D75FB" w:rsidRDefault="000D75FB" w:rsidP="000D75FB">
            <w:pPr>
              <w:rPr>
                <w:sz w:val="20"/>
                <w:szCs w:val="20"/>
                <w:lang w:val="en-US" w:eastAsia="en-US" w:bidi="ar-SA"/>
              </w:rPr>
            </w:pPr>
          </w:p>
        </w:tc>
      </w:tr>
      <w:tr w:rsidR="000D75FB" w:rsidRPr="000D75FB" w14:paraId="21727CAE"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05961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w:t>
            </w:r>
          </w:p>
        </w:tc>
        <w:tc>
          <w:tcPr>
            <w:tcW w:w="4248" w:type="dxa"/>
            <w:tcBorders>
              <w:top w:val="nil"/>
              <w:left w:val="nil"/>
              <w:bottom w:val="single" w:sz="4" w:space="0" w:color="auto"/>
              <w:right w:val="single" w:sz="4" w:space="0" w:color="auto"/>
            </w:tcBorders>
            <w:vAlign w:val="center"/>
            <w:hideMark/>
          </w:tcPr>
          <w:p w14:paraId="300C835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Железобетонная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плита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днища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1900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h=150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B17D75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0CAD98B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7AC8C2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96298.00</w:t>
            </w:r>
          </w:p>
        </w:tc>
        <w:tc>
          <w:tcPr>
            <w:tcW w:w="1980" w:type="dxa"/>
            <w:tcBorders>
              <w:top w:val="nil"/>
              <w:left w:val="nil"/>
              <w:bottom w:val="single" w:sz="4" w:space="0" w:color="auto"/>
              <w:right w:val="single" w:sz="4" w:space="0" w:color="auto"/>
            </w:tcBorders>
            <w:vAlign w:val="bottom"/>
            <w:hideMark/>
          </w:tcPr>
          <w:p w14:paraId="02EBEB0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866,682.00 </w:t>
            </w:r>
          </w:p>
        </w:tc>
        <w:tc>
          <w:tcPr>
            <w:tcW w:w="222" w:type="dxa"/>
            <w:gridSpan w:val="2"/>
            <w:vAlign w:val="center"/>
            <w:hideMark/>
          </w:tcPr>
          <w:p w14:paraId="2FA32941" w14:textId="77777777" w:rsidR="000D75FB" w:rsidRPr="000D75FB" w:rsidRDefault="000D75FB" w:rsidP="000D75FB">
            <w:pPr>
              <w:rPr>
                <w:sz w:val="20"/>
                <w:szCs w:val="20"/>
                <w:lang w:val="en-US" w:eastAsia="en-US" w:bidi="ar-SA"/>
              </w:rPr>
            </w:pPr>
          </w:p>
        </w:tc>
      </w:tr>
      <w:tr w:rsidR="000D75FB" w:rsidRPr="000D75FB" w14:paraId="2D43FA2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025F6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w:t>
            </w:r>
          </w:p>
        </w:tc>
        <w:tc>
          <w:tcPr>
            <w:tcW w:w="4248" w:type="dxa"/>
            <w:tcBorders>
              <w:top w:val="nil"/>
              <w:left w:val="nil"/>
              <w:bottom w:val="single" w:sz="4" w:space="0" w:color="auto"/>
              <w:right w:val="single" w:sz="4" w:space="0" w:color="auto"/>
            </w:tcBorders>
            <w:vAlign w:val="center"/>
            <w:hideMark/>
          </w:tcPr>
          <w:p w14:paraId="0B6B9DE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Чугунный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люк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типа</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700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3A9636E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2FC549C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9.000</w:t>
            </w:r>
          </w:p>
        </w:tc>
        <w:tc>
          <w:tcPr>
            <w:tcW w:w="1167" w:type="dxa"/>
            <w:tcBorders>
              <w:top w:val="nil"/>
              <w:left w:val="nil"/>
              <w:bottom w:val="single" w:sz="4" w:space="0" w:color="auto"/>
              <w:right w:val="single" w:sz="4" w:space="0" w:color="auto"/>
            </w:tcBorders>
            <w:vAlign w:val="bottom"/>
            <w:hideMark/>
          </w:tcPr>
          <w:p w14:paraId="3EAB6B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145462.00</w:t>
            </w:r>
          </w:p>
        </w:tc>
        <w:tc>
          <w:tcPr>
            <w:tcW w:w="1980" w:type="dxa"/>
            <w:tcBorders>
              <w:top w:val="nil"/>
              <w:left w:val="nil"/>
              <w:bottom w:val="single" w:sz="4" w:space="0" w:color="auto"/>
              <w:right w:val="single" w:sz="4" w:space="0" w:color="auto"/>
            </w:tcBorders>
            <w:vAlign w:val="bottom"/>
            <w:hideMark/>
          </w:tcPr>
          <w:p w14:paraId="5143EC5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1,309,158.00 </w:t>
            </w:r>
          </w:p>
        </w:tc>
        <w:tc>
          <w:tcPr>
            <w:tcW w:w="222" w:type="dxa"/>
            <w:gridSpan w:val="2"/>
            <w:vAlign w:val="center"/>
            <w:hideMark/>
          </w:tcPr>
          <w:p w14:paraId="35CDA51C" w14:textId="77777777" w:rsidR="000D75FB" w:rsidRPr="000D75FB" w:rsidRDefault="000D75FB" w:rsidP="000D75FB">
            <w:pPr>
              <w:rPr>
                <w:sz w:val="20"/>
                <w:szCs w:val="20"/>
                <w:lang w:val="en-US" w:eastAsia="en-US" w:bidi="ar-SA"/>
              </w:rPr>
            </w:pPr>
          </w:p>
        </w:tc>
      </w:tr>
      <w:tr w:rsidR="000D75FB" w:rsidRPr="000D75FB" w14:paraId="78884EFE" w14:textId="77777777" w:rsidTr="000D75FB">
        <w:trPr>
          <w:gridAfter w:val="1"/>
          <w:wAfter w:w="8" w:type="dxa"/>
          <w:trHeight w:val="390"/>
        </w:trPr>
        <w:tc>
          <w:tcPr>
            <w:tcW w:w="517" w:type="dxa"/>
            <w:tcBorders>
              <w:top w:val="nil"/>
              <w:left w:val="single" w:sz="4" w:space="0" w:color="auto"/>
              <w:bottom w:val="single" w:sz="4" w:space="0" w:color="auto"/>
              <w:right w:val="single" w:sz="4" w:space="0" w:color="auto"/>
            </w:tcBorders>
            <w:vAlign w:val="center"/>
            <w:hideMark/>
          </w:tcPr>
          <w:p w14:paraId="23E0F2A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w:t>
            </w:r>
          </w:p>
        </w:tc>
        <w:tc>
          <w:tcPr>
            <w:tcW w:w="4248" w:type="dxa"/>
            <w:tcBorders>
              <w:top w:val="nil"/>
              <w:left w:val="nil"/>
              <w:bottom w:val="single" w:sz="4" w:space="0" w:color="auto"/>
              <w:right w:val="single" w:sz="4" w:space="0" w:color="auto"/>
            </w:tcBorders>
            <w:vAlign w:val="center"/>
            <w:hideMark/>
          </w:tcPr>
          <w:p w14:paraId="07CAB36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масляной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слоя</w:t>
            </w:r>
          </w:p>
        </w:tc>
        <w:tc>
          <w:tcPr>
            <w:tcW w:w="715" w:type="dxa"/>
            <w:tcBorders>
              <w:top w:val="single" w:sz="4" w:space="0" w:color="auto"/>
              <w:left w:val="nil"/>
              <w:bottom w:val="single" w:sz="4" w:space="0" w:color="auto"/>
              <w:right w:val="single" w:sz="4" w:space="0" w:color="auto"/>
            </w:tcBorders>
            <w:vAlign w:val="bottom"/>
            <w:hideMark/>
          </w:tcPr>
          <w:p w14:paraId="06509C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DA21B2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15.000</w:t>
            </w:r>
          </w:p>
        </w:tc>
        <w:tc>
          <w:tcPr>
            <w:tcW w:w="1167" w:type="dxa"/>
            <w:tcBorders>
              <w:top w:val="nil"/>
              <w:left w:val="nil"/>
              <w:bottom w:val="single" w:sz="4" w:space="0" w:color="auto"/>
              <w:right w:val="single" w:sz="4" w:space="0" w:color="auto"/>
            </w:tcBorders>
            <w:vAlign w:val="bottom"/>
            <w:hideMark/>
          </w:tcPr>
          <w:p w14:paraId="2EF776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1491.00</w:t>
            </w:r>
          </w:p>
        </w:tc>
        <w:tc>
          <w:tcPr>
            <w:tcW w:w="1980" w:type="dxa"/>
            <w:tcBorders>
              <w:top w:val="nil"/>
              <w:left w:val="nil"/>
              <w:bottom w:val="single" w:sz="4" w:space="0" w:color="auto"/>
              <w:right w:val="single" w:sz="4" w:space="0" w:color="auto"/>
            </w:tcBorders>
            <w:vAlign w:val="bottom"/>
            <w:hideMark/>
          </w:tcPr>
          <w:p w14:paraId="6683A7A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22,365.00 </w:t>
            </w:r>
          </w:p>
        </w:tc>
        <w:tc>
          <w:tcPr>
            <w:tcW w:w="222" w:type="dxa"/>
            <w:gridSpan w:val="2"/>
            <w:vAlign w:val="center"/>
            <w:hideMark/>
          </w:tcPr>
          <w:p w14:paraId="63C43092" w14:textId="77777777" w:rsidR="000D75FB" w:rsidRPr="000D75FB" w:rsidRDefault="000D75FB" w:rsidP="000D75FB">
            <w:pPr>
              <w:rPr>
                <w:sz w:val="20"/>
                <w:szCs w:val="20"/>
                <w:lang w:val="en-US" w:eastAsia="en-US" w:bidi="ar-SA"/>
              </w:rPr>
            </w:pPr>
          </w:p>
        </w:tc>
      </w:tr>
      <w:tr w:rsidR="000D75FB" w:rsidRPr="000D75FB" w14:paraId="25FD3E7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04B4D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03D8B3D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закладные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детали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соединения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p>
        </w:tc>
        <w:tc>
          <w:tcPr>
            <w:tcW w:w="715" w:type="dxa"/>
            <w:tcBorders>
              <w:top w:val="nil"/>
              <w:left w:val="nil"/>
              <w:bottom w:val="nil"/>
              <w:right w:val="nil"/>
            </w:tcBorders>
            <w:noWrap/>
            <w:vAlign w:val="bottom"/>
            <w:hideMark/>
          </w:tcPr>
          <w:p w14:paraId="2B77DBB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single" w:sz="4" w:space="0" w:color="auto"/>
              <w:bottom w:val="single" w:sz="4" w:space="0" w:color="auto"/>
              <w:right w:val="single" w:sz="4" w:space="0" w:color="auto"/>
            </w:tcBorders>
            <w:vAlign w:val="bottom"/>
            <w:hideMark/>
          </w:tcPr>
          <w:p w14:paraId="3035573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270.000</w:t>
            </w:r>
          </w:p>
        </w:tc>
        <w:tc>
          <w:tcPr>
            <w:tcW w:w="1167" w:type="dxa"/>
            <w:tcBorders>
              <w:top w:val="nil"/>
              <w:left w:val="nil"/>
              <w:bottom w:val="single" w:sz="4" w:space="0" w:color="auto"/>
              <w:right w:val="single" w:sz="4" w:space="0" w:color="auto"/>
            </w:tcBorders>
            <w:vAlign w:val="bottom"/>
            <w:hideMark/>
          </w:tcPr>
          <w:p w14:paraId="0960DC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822.00</w:t>
            </w:r>
          </w:p>
        </w:tc>
        <w:tc>
          <w:tcPr>
            <w:tcW w:w="1980" w:type="dxa"/>
            <w:tcBorders>
              <w:top w:val="nil"/>
              <w:left w:val="nil"/>
              <w:bottom w:val="single" w:sz="4" w:space="0" w:color="auto"/>
              <w:right w:val="single" w:sz="4" w:space="0" w:color="auto"/>
            </w:tcBorders>
            <w:vAlign w:val="bottom"/>
            <w:hideMark/>
          </w:tcPr>
          <w:p w14:paraId="63ECD2A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221,940.00 </w:t>
            </w:r>
          </w:p>
        </w:tc>
        <w:tc>
          <w:tcPr>
            <w:tcW w:w="222" w:type="dxa"/>
            <w:gridSpan w:val="2"/>
            <w:vAlign w:val="center"/>
            <w:hideMark/>
          </w:tcPr>
          <w:p w14:paraId="0F5AB5CD" w14:textId="77777777" w:rsidR="000D75FB" w:rsidRPr="000D75FB" w:rsidRDefault="000D75FB" w:rsidP="000D75FB">
            <w:pPr>
              <w:rPr>
                <w:sz w:val="20"/>
                <w:szCs w:val="20"/>
                <w:lang w:val="en-US" w:eastAsia="en-US" w:bidi="ar-SA"/>
              </w:rPr>
            </w:pPr>
          </w:p>
        </w:tc>
      </w:tr>
      <w:tr w:rsidR="000D75FB" w:rsidRPr="000D75FB" w14:paraId="7942CABC"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F52D9A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2876091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Подключение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существующей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водопроводной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сети</w:t>
            </w:r>
            <w:r w:rsidRPr="000D75FB">
              <w:rPr>
                <w:rFonts w:ascii="Arial Armenian" w:hAnsi="Arial Armenian" w:cs="Arial"/>
                <w:sz w:val="18"/>
                <w:szCs w:val="18"/>
                <w:lang w:val="en-US" w:eastAsia="en-US" w:bidi="ar-SA"/>
              </w:rPr>
              <w:t xml:space="preserve">  160</w:t>
            </w:r>
          </w:p>
        </w:tc>
        <w:tc>
          <w:tcPr>
            <w:tcW w:w="715" w:type="dxa"/>
            <w:tcBorders>
              <w:top w:val="single" w:sz="4" w:space="0" w:color="auto"/>
              <w:left w:val="nil"/>
              <w:bottom w:val="single" w:sz="4" w:space="0" w:color="auto"/>
              <w:right w:val="single" w:sz="4" w:space="0" w:color="auto"/>
            </w:tcBorders>
            <w:shd w:val="clear" w:color="000000" w:fill="FFFFFF"/>
            <w:vAlign w:val="bottom"/>
            <w:hideMark/>
          </w:tcPr>
          <w:p w14:paraId="534743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Место</w:t>
            </w:r>
          </w:p>
        </w:tc>
        <w:tc>
          <w:tcPr>
            <w:tcW w:w="1067" w:type="dxa"/>
            <w:tcBorders>
              <w:top w:val="nil"/>
              <w:left w:val="nil"/>
              <w:bottom w:val="single" w:sz="4" w:space="0" w:color="auto"/>
              <w:right w:val="single" w:sz="4" w:space="0" w:color="auto"/>
            </w:tcBorders>
            <w:vAlign w:val="bottom"/>
            <w:hideMark/>
          </w:tcPr>
          <w:p w14:paraId="7003824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51AA97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10357.00</w:t>
            </w:r>
          </w:p>
        </w:tc>
        <w:tc>
          <w:tcPr>
            <w:tcW w:w="1980" w:type="dxa"/>
            <w:tcBorders>
              <w:top w:val="nil"/>
              <w:left w:val="nil"/>
              <w:bottom w:val="single" w:sz="4" w:space="0" w:color="auto"/>
              <w:right w:val="single" w:sz="4" w:space="0" w:color="auto"/>
            </w:tcBorders>
            <w:vAlign w:val="bottom"/>
            <w:hideMark/>
          </w:tcPr>
          <w:p w14:paraId="1894D0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20,714.00 </w:t>
            </w:r>
          </w:p>
        </w:tc>
        <w:tc>
          <w:tcPr>
            <w:tcW w:w="222" w:type="dxa"/>
            <w:gridSpan w:val="2"/>
            <w:vAlign w:val="center"/>
            <w:hideMark/>
          </w:tcPr>
          <w:p w14:paraId="200BA196" w14:textId="77777777" w:rsidR="000D75FB" w:rsidRPr="000D75FB" w:rsidRDefault="000D75FB" w:rsidP="000D75FB">
            <w:pPr>
              <w:rPr>
                <w:sz w:val="20"/>
                <w:szCs w:val="20"/>
                <w:lang w:val="en-US" w:eastAsia="en-US" w:bidi="ar-SA"/>
              </w:rPr>
            </w:pPr>
          </w:p>
        </w:tc>
      </w:tr>
      <w:tr w:rsidR="000D75FB" w:rsidRPr="000D75FB" w14:paraId="3977A4F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26886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4F0D436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Промывка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дезинфекция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сети</w:t>
            </w:r>
          </w:p>
        </w:tc>
        <w:tc>
          <w:tcPr>
            <w:tcW w:w="715" w:type="dxa"/>
            <w:tcBorders>
              <w:top w:val="nil"/>
              <w:left w:val="nil"/>
              <w:bottom w:val="single" w:sz="4" w:space="0" w:color="auto"/>
              <w:right w:val="single" w:sz="4" w:space="0" w:color="auto"/>
            </w:tcBorders>
            <w:shd w:val="clear" w:color="000000" w:fill="FFFFFF"/>
            <w:vAlign w:val="bottom"/>
            <w:hideMark/>
          </w:tcPr>
          <w:p w14:paraId="4ADEE8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r w:rsidRPr="000D75FB">
              <w:rPr>
                <w:rFonts w:ascii="Calibri" w:hAnsi="Calibri" w:cs="Calibri"/>
                <w:sz w:val="18"/>
                <w:szCs w:val="18"/>
                <w:lang w:val="en-US" w:eastAsia="en-US" w:bidi="ar-SA"/>
              </w:rPr>
              <w:t>км</w:t>
            </w:r>
          </w:p>
        </w:tc>
        <w:tc>
          <w:tcPr>
            <w:tcW w:w="1067" w:type="dxa"/>
            <w:tcBorders>
              <w:top w:val="nil"/>
              <w:left w:val="nil"/>
              <w:bottom w:val="single" w:sz="4" w:space="0" w:color="auto"/>
              <w:right w:val="single" w:sz="4" w:space="0" w:color="auto"/>
            </w:tcBorders>
            <w:vAlign w:val="bottom"/>
            <w:hideMark/>
          </w:tcPr>
          <w:p w14:paraId="647D33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1.389</w:t>
            </w:r>
          </w:p>
        </w:tc>
        <w:tc>
          <w:tcPr>
            <w:tcW w:w="1167" w:type="dxa"/>
            <w:tcBorders>
              <w:top w:val="nil"/>
              <w:left w:val="nil"/>
              <w:bottom w:val="single" w:sz="4" w:space="0" w:color="auto"/>
              <w:right w:val="single" w:sz="4" w:space="0" w:color="auto"/>
            </w:tcBorders>
            <w:vAlign w:val="bottom"/>
            <w:hideMark/>
          </w:tcPr>
          <w:p w14:paraId="3229CD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101554.00</w:t>
            </w:r>
          </w:p>
        </w:tc>
        <w:tc>
          <w:tcPr>
            <w:tcW w:w="1980" w:type="dxa"/>
            <w:tcBorders>
              <w:top w:val="nil"/>
              <w:left w:val="nil"/>
              <w:bottom w:val="single" w:sz="4" w:space="0" w:color="auto"/>
              <w:right w:val="single" w:sz="4" w:space="0" w:color="auto"/>
            </w:tcBorders>
            <w:vAlign w:val="bottom"/>
            <w:hideMark/>
          </w:tcPr>
          <w:p w14:paraId="08B72AB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141,058.51 </w:t>
            </w:r>
          </w:p>
        </w:tc>
        <w:tc>
          <w:tcPr>
            <w:tcW w:w="222" w:type="dxa"/>
            <w:gridSpan w:val="2"/>
            <w:vAlign w:val="center"/>
            <w:hideMark/>
          </w:tcPr>
          <w:p w14:paraId="75EDA8F5" w14:textId="77777777" w:rsidR="000D75FB" w:rsidRPr="000D75FB" w:rsidRDefault="000D75FB" w:rsidP="000D75FB">
            <w:pPr>
              <w:rPr>
                <w:sz w:val="20"/>
                <w:szCs w:val="20"/>
                <w:lang w:val="en-US" w:eastAsia="en-US" w:bidi="ar-SA"/>
              </w:rPr>
            </w:pPr>
          </w:p>
        </w:tc>
      </w:tr>
      <w:tr w:rsidR="000D75FB" w:rsidRPr="000D75FB" w14:paraId="7C293C70"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3E01134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4A4CE8A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6</w:t>
            </w:r>
          </w:p>
        </w:tc>
        <w:tc>
          <w:tcPr>
            <w:tcW w:w="715" w:type="dxa"/>
            <w:tcBorders>
              <w:top w:val="nil"/>
              <w:left w:val="nil"/>
              <w:bottom w:val="single" w:sz="4" w:space="0" w:color="auto"/>
              <w:right w:val="single" w:sz="4" w:space="0" w:color="auto"/>
            </w:tcBorders>
            <w:vAlign w:val="bottom"/>
            <w:hideMark/>
          </w:tcPr>
          <w:p w14:paraId="038522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258B990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77A432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28705145"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38,317,325.27 </w:t>
            </w:r>
          </w:p>
        </w:tc>
        <w:tc>
          <w:tcPr>
            <w:tcW w:w="222" w:type="dxa"/>
            <w:gridSpan w:val="2"/>
            <w:vAlign w:val="center"/>
            <w:hideMark/>
          </w:tcPr>
          <w:p w14:paraId="77EA8CD2" w14:textId="77777777" w:rsidR="000D75FB" w:rsidRPr="000D75FB" w:rsidRDefault="000D75FB" w:rsidP="000D75FB">
            <w:pPr>
              <w:rPr>
                <w:sz w:val="20"/>
                <w:szCs w:val="20"/>
                <w:lang w:val="en-US" w:eastAsia="en-US" w:bidi="ar-SA"/>
              </w:rPr>
            </w:pPr>
          </w:p>
        </w:tc>
      </w:tr>
      <w:tr w:rsidR="000D75FB" w:rsidRPr="000D75FB" w14:paraId="52B774A0"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5500811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7. </w:t>
            </w:r>
            <w:r w:rsidRPr="000D75FB">
              <w:rPr>
                <w:rFonts w:ascii="Calibri" w:hAnsi="Calibri" w:cs="Calibri"/>
                <w:b/>
                <w:bCs/>
                <w:sz w:val="18"/>
                <w:szCs w:val="18"/>
                <w:lang w:val="en-US" w:eastAsia="en-US" w:bidi="ar-SA"/>
              </w:rPr>
              <w:t>Оросительная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система</w:t>
            </w:r>
          </w:p>
        </w:tc>
        <w:tc>
          <w:tcPr>
            <w:tcW w:w="222" w:type="dxa"/>
            <w:gridSpan w:val="2"/>
            <w:vAlign w:val="center"/>
            <w:hideMark/>
          </w:tcPr>
          <w:p w14:paraId="0F65E2B8" w14:textId="77777777" w:rsidR="000D75FB" w:rsidRPr="000D75FB" w:rsidRDefault="000D75FB" w:rsidP="000D75FB">
            <w:pPr>
              <w:rPr>
                <w:sz w:val="20"/>
                <w:szCs w:val="20"/>
                <w:lang w:val="en-US" w:eastAsia="en-US" w:bidi="ar-SA"/>
              </w:rPr>
            </w:pPr>
          </w:p>
        </w:tc>
      </w:tr>
      <w:tr w:rsidR="000D75FB" w:rsidRPr="000D75FB" w14:paraId="68156BAF"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6301F8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5DA3CFA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706114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74EEC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75.000</w:t>
            </w:r>
          </w:p>
        </w:tc>
        <w:tc>
          <w:tcPr>
            <w:tcW w:w="1167" w:type="dxa"/>
            <w:tcBorders>
              <w:top w:val="nil"/>
              <w:left w:val="nil"/>
              <w:bottom w:val="single" w:sz="4" w:space="0" w:color="auto"/>
              <w:right w:val="single" w:sz="4" w:space="0" w:color="auto"/>
            </w:tcBorders>
            <w:vAlign w:val="bottom"/>
            <w:hideMark/>
          </w:tcPr>
          <w:p w14:paraId="09D92C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6B9539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262,125.00 </w:t>
            </w:r>
          </w:p>
        </w:tc>
        <w:tc>
          <w:tcPr>
            <w:tcW w:w="222" w:type="dxa"/>
            <w:gridSpan w:val="2"/>
            <w:vAlign w:val="center"/>
            <w:hideMark/>
          </w:tcPr>
          <w:p w14:paraId="56D94413" w14:textId="77777777" w:rsidR="000D75FB" w:rsidRPr="000D75FB" w:rsidRDefault="000D75FB" w:rsidP="000D75FB">
            <w:pPr>
              <w:rPr>
                <w:sz w:val="20"/>
                <w:szCs w:val="20"/>
                <w:lang w:val="en-US" w:eastAsia="en-US" w:bidi="ar-SA"/>
              </w:rPr>
            </w:pPr>
          </w:p>
        </w:tc>
      </w:tr>
      <w:tr w:rsidR="000D75FB" w:rsidRPr="000D75FB" w14:paraId="7431F09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8D1102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2765CAD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nil"/>
              <w:right w:val="nil"/>
            </w:tcBorders>
            <w:noWrap/>
            <w:vAlign w:val="bottom"/>
            <w:hideMark/>
          </w:tcPr>
          <w:p w14:paraId="07235AB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25B282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150.000</w:t>
            </w:r>
          </w:p>
        </w:tc>
        <w:tc>
          <w:tcPr>
            <w:tcW w:w="1167" w:type="dxa"/>
            <w:tcBorders>
              <w:top w:val="nil"/>
              <w:left w:val="nil"/>
              <w:bottom w:val="single" w:sz="4" w:space="0" w:color="auto"/>
              <w:right w:val="single" w:sz="4" w:space="0" w:color="auto"/>
            </w:tcBorders>
            <w:vAlign w:val="bottom"/>
            <w:hideMark/>
          </w:tcPr>
          <w:p w14:paraId="2E20DA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3D73FAF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86,700.00 </w:t>
            </w:r>
          </w:p>
        </w:tc>
        <w:tc>
          <w:tcPr>
            <w:tcW w:w="222" w:type="dxa"/>
            <w:gridSpan w:val="2"/>
            <w:vAlign w:val="center"/>
            <w:hideMark/>
          </w:tcPr>
          <w:p w14:paraId="2570D1EB" w14:textId="77777777" w:rsidR="000D75FB" w:rsidRPr="000D75FB" w:rsidRDefault="000D75FB" w:rsidP="000D75FB">
            <w:pPr>
              <w:rPr>
                <w:sz w:val="20"/>
                <w:szCs w:val="20"/>
                <w:lang w:val="en-US" w:eastAsia="en-US" w:bidi="ar-SA"/>
              </w:rPr>
            </w:pPr>
          </w:p>
        </w:tc>
      </w:tr>
      <w:tr w:rsidR="000D75FB" w:rsidRPr="000D75FB" w14:paraId="48B3D52E"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AE706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4BFDBB2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7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nil"/>
              <w:right w:val="nil"/>
            </w:tcBorders>
            <w:noWrap/>
            <w:vAlign w:val="bottom"/>
            <w:hideMark/>
          </w:tcPr>
          <w:p w14:paraId="60025DC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55D375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150.000</w:t>
            </w:r>
          </w:p>
        </w:tc>
        <w:tc>
          <w:tcPr>
            <w:tcW w:w="1167" w:type="dxa"/>
            <w:tcBorders>
              <w:top w:val="nil"/>
              <w:left w:val="nil"/>
              <w:bottom w:val="single" w:sz="4" w:space="0" w:color="auto"/>
              <w:right w:val="single" w:sz="4" w:space="0" w:color="auto"/>
            </w:tcBorders>
            <w:vAlign w:val="bottom"/>
            <w:hideMark/>
          </w:tcPr>
          <w:p w14:paraId="2C54640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3C8E1F6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362,400.00 </w:t>
            </w:r>
          </w:p>
        </w:tc>
        <w:tc>
          <w:tcPr>
            <w:tcW w:w="222" w:type="dxa"/>
            <w:gridSpan w:val="2"/>
            <w:vAlign w:val="center"/>
            <w:hideMark/>
          </w:tcPr>
          <w:p w14:paraId="3357C1D5" w14:textId="77777777" w:rsidR="000D75FB" w:rsidRPr="000D75FB" w:rsidRDefault="000D75FB" w:rsidP="000D75FB">
            <w:pPr>
              <w:rPr>
                <w:sz w:val="20"/>
                <w:szCs w:val="20"/>
                <w:lang w:val="en-US" w:eastAsia="en-US" w:bidi="ar-SA"/>
              </w:rPr>
            </w:pPr>
          </w:p>
        </w:tc>
      </w:tr>
      <w:tr w:rsidR="000D75FB" w:rsidRPr="000D75FB" w14:paraId="4C5F18F8" w14:textId="77777777" w:rsidTr="000D75FB">
        <w:trPr>
          <w:gridAfter w:val="1"/>
          <w:wAfter w:w="8" w:type="dxa"/>
          <w:trHeight w:val="525"/>
        </w:trPr>
        <w:tc>
          <w:tcPr>
            <w:tcW w:w="517" w:type="dxa"/>
            <w:tcBorders>
              <w:top w:val="nil"/>
              <w:left w:val="single" w:sz="4" w:space="0" w:color="auto"/>
              <w:bottom w:val="single" w:sz="4" w:space="0" w:color="auto"/>
              <w:right w:val="single" w:sz="4" w:space="0" w:color="auto"/>
            </w:tcBorders>
            <w:vAlign w:val="center"/>
            <w:hideMark/>
          </w:tcPr>
          <w:p w14:paraId="360626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4</w:t>
            </w:r>
          </w:p>
        </w:tc>
        <w:tc>
          <w:tcPr>
            <w:tcW w:w="4248" w:type="dxa"/>
            <w:tcBorders>
              <w:top w:val="nil"/>
              <w:left w:val="nil"/>
              <w:bottom w:val="single" w:sz="4" w:space="0" w:color="auto"/>
              <w:right w:val="single" w:sz="4" w:space="0" w:color="auto"/>
            </w:tcBorders>
            <w:vAlign w:val="center"/>
            <w:hideMark/>
          </w:tcPr>
          <w:p w14:paraId="250089D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транспортировке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p>
        </w:tc>
        <w:tc>
          <w:tcPr>
            <w:tcW w:w="715" w:type="dxa"/>
            <w:tcBorders>
              <w:top w:val="single" w:sz="4" w:space="0" w:color="auto"/>
              <w:left w:val="nil"/>
              <w:bottom w:val="single" w:sz="4" w:space="0" w:color="auto"/>
              <w:right w:val="single" w:sz="4" w:space="0" w:color="auto"/>
            </w:tcBorders>
            <w:vAlign w:val="bottom"/>
            <w:hideMark/>
          </w:tcPr>
          <w:p w14:paraId="20B5E3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CE2243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75.000</w:t>
            </w:r>
          </w:p>
        </w:tc>
        <w:tc>
          <w:tcPr>
            <w:tcW w:w="1167" w:type="dxa"/>
            <w:tcBorders>
              <w:top w:val="nil"/>
              <w:left w:val="nil"/>
              <w:bottom w:val="single" w:sz="4" w:space="0" w:color="auto"/>
              <w:right w:val="single" w:sz="4" w:space="0" w:color="auto"/>
            </w:tcBorders>
            <w:vAlign w:val="bottom"/>
            <w:hideMark/>
          </w:tcPr>
          <w:p w14:paraId="0A9409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6C2F04D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3,825.00 </w:t>
            </w:r>
          </w:p>
        </w:tc>
        <w:tc>
          <w:tcPr>
            <w:tcW w:w="222" w:type="dxa"/>
            <w:gridSpan w:val="2"/>
            <w:vAlign w:val="center"/>
            <w:hideMark/>
          </w:tcPr>
          <w:p w14:paraId="62D97B61" w14:textId="77777777" w:rsidR="000D75FB" w:rsidRPr="000D75FB" w:rsidRDefault="000D75FB" w:rsidP="000D75FB">
            <w:pPr>
              <w:rPr>
                <w:sz w:val="20"/>
                <w:szCs w:val="20"/>
                <w:lang w:val="en-US" w:eastAsia="en-US" w:bidi="ar-SA"/>
              </w:rPr>
            </w:pPr>
          </w:p>
        </w:tc>
      </w:tr>
      <w:tr w:rsidR="000D75FB" w:rsidRPr="000D75FB" w14:paraId="7273B2AD"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74DCF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7F0C908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песка</w:t>
            </w:r>
          </w:p>
        </w:tc>
        <w:tc>
          <w:tcPr>
            <w:tcW w:w="715" w:type="dxa"/>
            <w:tcBorders>
              <w:top w:val="nil"/>
              <w:left w:val="nil"/>
              <w:bottom w:val="single" w:sz="4" w:space="0" w:color="auto"/>
              <w:right w:val="single" w:sz="4" w:space="0" w:color="auto"/>
            </w:tcBorders>
            <w:vAlign w:val="bottom"/>
            <w:hideMark/>
          </w:tcPr>
          <w:p w14:paraId="201108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88862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w:t>
            </w:r>
          </w:p>
        </w:tc>
        <w:tc>
          <w:tcPr>
            <w:tcW w:w="1167" w:type="dxa"/>
            <w:tcBorders>
              <w:top w:val="nil"/>
              <w:left w:val="nil"/>
              <w:bottom w:val="single" w:sz="4" w:space="0" w:color="auto"/>
              <w:right w:val="single" w:sz="4" w:space="0" w:color="auto"/>
            </w:tcBorders>
            <w:vAlign w:val="bottom"/>
            <w:hideMark/>
          </w:tcPr>
          <w:p w14:paraId="3347B6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6137D48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304,550.00 </w:t>
            </w:r>
          </w:p>
        </w:tc>
        <w:tc>
          <w:tcPr>
            <w:tcW w:w="222" w:type="dxa"/>
            <w:gridSpan w:val="2"/>
            <w:vAlign w:val="center"/>
            <w:hideMark/>
          </w:tcPr>
          <w:p w14:paraId="35E0218B" w14:textId="77777777" w:rsidR="000D75FB" w:rsidRPr="000D75FB" w:rsidRDefault="000D75FB" w:rsidP="000D75FB">
            <w:pPr>
              <w:rPr>
                <w:sz w:val="20"/>
                <w:szCs w:val="20"/>
                <w:lang w:val="en-US" w:eastAsia="en-US" w:bidi="ar-SA"/>
              </w:rPr>
            </w:pPr>
          </w:p>
        </w:tc>
      </w:tr>
      <w:tr w:rsidR="000D75FB" w:rsidRPr="000D75FB" w14:paraId="531C5DF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B9A87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52431AA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63*3,8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PN-10</w:t>
            </w:r>
          </w:p>
        </w:tc>
        <w:tc>
          <w:tcPr>
            <w:tcW w:w="715" w:type="dxa"/>
            <w:tcBorders>
              <w:top w:val="nil"/>
              <w:left w:val="nil"/>
              <w:bottom w:val="single" w:sz="4" w:space="0" w:color="auto"/>
              <w:right w:val="single" w:sz="4" w:space="0" w:color="auto"/>
            </w:tcBorders>
            <w:vAlign w:val="bottom"/>
            <w:hideMark/>
          </w:tcPr>
          <w:p w14:paraId="736378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4A053C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450.000</w:t>
            </w:r>
          </w:p>
        </w:tc>
        <w:tc>
          <w:tcPr>
            <w:tcW w:w="1167" w:type="dxa"/>
            <w:tcBorders>
              <w:top w:val="nil"/>
              <w:left w:val="nil"/>
              <w:bottom w:val="single" w:sz="4" w:space="0" w:color="auto"/>
              <w:right w:val="single" w:sz="4" w:space="0" w:color="auto"/>
            </w:tcBorders>
            <w:vAlign w:val="bottom"/>
            <w:hideMark/>
          </w:tcPr>
          <w:p w14:paraId="45DE58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1234.00</w:t>
            </w:r>
          </w:p>
        </w:tc>
        <w:tc>
          <w:tcPr>
            <w:tcW w:w="1980" w:type="dxa"/>
            <w:tcBorders>
              <w:top w:val="nil"/>
              <w:left w:val="nil"/>
              <w:bottom w:val="single" w:sz="4" w:space="0" w:color="auto"/>
              <w:right w:val="single" w:sz="4" w:space="0" w:color="auto"/>
            </w:tcBorders>
            <w:vAlign w:val="bottom"/>
            <w:hideMark/>
          </w:tcPr>
          <w:p w14:paraId="7DF712A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555,300.00 </w:t>
            </w:r>
          </w:p>
        </w:tc>
        <w:tc>
          <w:tcPr>
            <w:tcW w:w="222" w:type="dxa"/>
            <w:gridSpan w:val="2"/>
            <w:vAlign w:val="center"/>
            <w:hideMark/>
          </w:tcPr>
          <w:p w14:paraId="0A9361D2" w14:textId="77777777" w:rsidR="000D75FB" w:rsidRPr="000D75FB" w:rsidRDefault="000D75FB" w:rsidP="000D75FB">
            <w:pPr>
              <w:rPr>
                <w:sz w:val="20"/>
                <w:szCs w:val="20"/>
                <w:lang w:val="en-US" w:eastAsia="en-US" w:bidi="ar-SA"/>
              </w:rPr>
            </w:pPr>
          </w:p>
        </w:tc>
      </w:tr>
      <w:tr w:rsidR="000D75FB" w:rsidRPr="000D75FB" w14:paraId="4002522A"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24E0B8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071BF28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PN-10</w:t>
            </w:r>
          </w:p>
        </w:tc>
        <w:tc>
          <w:tcPr>
            <w:tcW w:w="715" w:type="dxa"/>
            <w:tcBorders>
              <w:top w:val="nil"/>
              <w:left w:val="nil"/>
              <w:bottom w:val="single" w:sz="4" w:space="0" w:color="auto"/>
              <w:right w:val="single" w:sz="4" w:space="0" w:color="auto"/>
            </w:tcBorders>
            <w:vAlign w:val="bottom"/>
            <w:hideMark/>
          </w:tcPr>
          <w:p w14:paraId="56334A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8B3A49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50.000</w:t>
            </w:r>
          </w:p>
        </w:tc>
        <w:tc>
          <w:tcPr>
            <w:tcW w:w="1167" w:type="dxa"/>
            <w:tcBorders>
              <w:top w:val="nil"/>
              <w:left w:val="nil"/>
              <w:bottom w:val="single" w:sz="4" w:space="0" w:color="auto"/>
              <w:right w:val="single" w:sz="4" w:space="0" w:color="auto"/>
            </w:tcBorders>
            <w:vAlign w:val="bottom"/>
            <w:hideMark/>
          </w:tcPr>
          <w:p w14:paraId="6EBD5C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7187886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28,900.00 </w:t>
            </w:r>
          </w:p>
        </w:tc>
        <w:tc>
          <w:tcPr>
            <w:tcW w:w="222" w:type="dxa"/>
            <w:gridSpan w:val="2"/>
            <w:vAlign w:val="center"/>
            <w:hideMark/>
          </w:tcPr>
          <w:p w14:paraId="77883912" w14:textId="77777777" w:rsidR="000D75FB" w:rsidRPr="000D75FB" w:rsidRDefault="000D75FB" w:rsidP="000D75FB">
            <w:pPr>
              <w:rPr>
                <w:sz w:val="20"/>
                <w:szCs w:val="20"/>
                <w:lang w:val="en-US" w:eastAsia="en-US" w:bidi="ar-SA"/>
              </w:rPr>
            </w:pPr>
          </w:p>
        </w:tc>
      </w:tr>
      <w:tr w:rsidR="000D75FB" w:rsidRPr="000D75FB" w14:paraId="33525196"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416DB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6BDD066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электросварной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DN65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194BE1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F2278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21.000</w:t>
            </w:r>
          </w:p>
        </w:tc>
        <w:tc>
          <w:tcPr>
            <w:tcW w:w="1167" w:type="dxa"/>
            <w:tcBorders>
              <w:top w:val="nil"/>
              <w:left w:val="nil"/>
              <w:bottom w:val="single" w:sz="4" w:space="0" w:color="auto"/>
              <w:right w:val="single" w:sz="4" w:space="0" w:color="auto"/>
            </w:tcBorders>
            <w:vAlign w:val="bottom"/>
            <w:hideMark/>
          </w:tcPr>
          <w:p w14:paraId="3881FA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3225.00</w:t>
            </w:r>
          </w:p>
        </w:tc>
        <w:tc>
          <w:tcPr>
            <w:tcW w:w="1980" w:type="dxa"/>
            <w:tcBorders>
              <w:top w:val="nil"/>
              <w:left w:val="nil"/>
              <w:bottom w:val="single" w:sz="4" w:space="0" w:color="auto"/>
              <w:right w:val="single" w:sz="4" w:space="0" w:color="auto"/>
            </w:tcBorders>
            <w:vAlign w:val="bottom"/>
            <w:hideMark/>
          </w:tcPr>
          <w:p w14:paraId="6D640A1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67,725.00 </w:t>
            </w:r>
          </w:p>
        </w:tc>
        <w:tc>
          <w:tcPr>
            <w:tcW w:w="222" w:type="dxa"/>
            <w:gridSpan w:val="2"/>
            <w:vAlign w:val="center"/>
            <w:hideMark/>
          </w:tcPr>
          <w:p w14:paraId="31E4D87F" w14:textId="77777777" w:rsidR="000D75FB" w:rsidRPr="000D75FB" w:rsidRDefault="000D75FB" w:rsidP="000D75FB">
            <w:pPr>
              <w:rPr>
                <w:sz w:val="20"/>
                <w:szCs w:val="20"/>
                <w:lang w:val="en-US" w:eastAsia="en-US" w:bidi="ar-SA"/>
              </w:rPr>
            </w:pPr>
          </w:p>
        </w:tc>
      </w:tr>
      <w:tr w:rsidR="000D75FB" w:rsidRPr="000D75FB" w14:paraId="4CB26E17" w14:textId="77777777" w:rsidTr="000D75FB">
        <w:trPr>
          <w:gridAfter w:val="1"/>
          <w:wAfter w:w="8" w:type="dxa"/>
          <w:trHeight w:val="420"/>
        </w:trPr>
        <w:tc>
          <w:tcPr>
            <w:tcW w:w="517" w:type="dxa"/>
            <w:tcBorders>
              <w:top w:val="nil"/>
              <w:left w:val="single" w:sz="4" w:space="0" w:color="auto"/>
              <w:bottom w:val="single" w:sz="4" w:space="0" w:color="auto"/>
              <w:right w:val="single" w:sz="4" w:space="0" w:color="auto"/>
            </w:tcBorders>
            <w:vAlign w:val="center"/>
            <w:hideMark/>
          </w:tcPr>
          <w:p w14:paraId="7810AB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32A2706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150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L=6,0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(12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1CBF36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6EA800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72.000</w:t>
            </w:r>
          </w:p>
        </w:tc>
        <w:tc>
          <w:tcPr>
            <w:tcW w:w="1167" w:type="dxa"/>
            <w:tcBorders>
              <w:top w:val="nil"/>
              <w:left w:val="nil"/>
              <w:bottom w:val="single" w:sz="4" w:space="0" w:color="auto"/>
              <w:right w:val="single" w:sz="4" w:space="0" w:color="auto"/>
            </w:tcBorders>
            <w:vAlign w:val="bottom"/>
            <w:hideMark/>
          </w:tcPr>
          <w:p w14:paraId="3E21FD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8995.00</w:t>
            </w:r>
          </w:p>
        </w:tc>
        <w:tc>
          <w:tcPr>
            <w:tcW w:w="1980" w:type="dxa"/>
            <w:tcBorders>
              <w:top w:val="nil"/>
              <w:left w:val="nil"/>
              <w:bottom w:val="single" w:sz="4" w:space="0" w:color="auto"/>
              <w:right w:val="single" w:sz="4" w:space="0" w:color="auto"/>
            </w:tcBorders>
            <w:vAlign w:val="bottom"/>
            <w:hideMark/>
          </w:tcPr>
          <w:p w14:paraId="391330A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647,640.00 </w:t>
            </w:r>
          </w:p>
        </w:tc>
        <w:tc>
          <w:tcPr>
            <w:tcW w:w="222" w:type="dxa"/>
            <w:gridSpan w:val="2"/>
            <w:vAlign w:val="center"/>
            <w:hideMark/>
          </w:tcPr>
          <w:p w14:paraId="303DC4C4" w14:textId="77777777" w:rsidR="000D75FB" w:rsidRPr="000D75FB" w:rsidRDefault="000D75FB" w:rsidP="000D75FB">
            <w:pPr>
              <w:rPr>
                <w:sz w:val="20"/>
                <w:szCs w:val="20"/>
                <w:lang w:val="en-US" w:eastAsia="en-US" w:bidi="ar-SA"/>
              </w:rPr>
            </w:pPr>
          </w:p>
        </w:tc>
      </w:tr>
      <w:tr w:rsidR="000D75FB" w:rsidRPr="000D75FB" w14:paraId="1190746C"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74364E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627C13F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150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L=13,0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(1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D1757B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38D68B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13.000</w:t>
            </w:r>
          </w:p>
        </w:tc>
        <w:tc>
          <w:tcPr>
            <w:tcW w:w="1167" w:type="dxa"/>
            <w:tcBorders>
              <w:top w:val="nil"/>
              <w:left w:val="nil"/>
              <w:bottom w:val="single" w:sz="4" w:space="0" w:color="auto"/>
              <w:right w:val="single" w:sz="4" w:space="0" w:color="auto"/>
            </w:tcBorders>
            <w:vAlign w:val="bottom"/>
            <w:hideMark/>
          </w:tcPr>
          <w:p w14:paraId="32F70E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8995.00</w:t>
            </w:r>
          </w:p>
        </w:tc>
        <w:tc>
          <w:tcPr>
            <w:tcW w:w="1980" w:type="dxa"/>
            <w:tcBorders>
              <w:top w:val="nil"/>
              <w:left w:val="nil"/>
              <w:bottom w:val="single" w:sz="4" w:space="0" w:color="auto"/>
              <w:right w:val="single" w:sz="4" w:space="0" w:color="auto"/>
            </w:tcBorders>
            <w:vAlign w:val="bottom"/>
            <w:hideMark/>
          </w:tcPr>
          <w:p w14:paraId="4AFE70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116,935.00 </w:t>
            </w:r>
          </w:p>
        </w:tc>
        <w:tc>
          <w:tcPr>
            <w:tcW w:w="222" w:type="dxa"/>
            <w:gridSpan w:val="2"/>
            <w:vAlign w:val="center"/>
            <w:hideMark/>
          </w:tcPr>
          <w:p w14:paraId="1E35D09A" w14:textId="77777777" w:rsidR="000D75FB" w:rsidRPr="000D75FB" w:rsidRDefault="000D75FB" w:rsidP="000D75FB">
            <w:pPr>
              <w:rPr>
                <w:sz w:val="20"/>
                <w:szCs w:val="20"/>
                <w:lang w:val="en-US" w:eastAsia="en-US" w:bidi="ar-SA"/>
              </w:rPr>
            </w:pPr>
          </w:p>
        </w:tc>
      </w:tr>
      <w:tr w:rsidR="000D75FB" w:rsidRPr="000D75FB" w14:paraId="1090431C"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6DCF09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3ABA005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шарового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крана</w:t>
            </w:r>
            <w:r w:rsidRPr="000D75FB">
              <w:rPr>
                <w:rFonts w:ascii="Arial Armenian" w:hAnsi="Arial Armenian" w:cs="Arial"/>
                <w:sz w:val="18"/>
                <w:szCs w:val="18"/>
                <w:lang w:val="en-US" w:eastAsia="en-US" w:bidi="ar-SA"/>
              </w:rPr>
              <w:t xml:space="preserve"> dy=20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0CAC8F2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52FDB5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22.000</w:t>
            </w:r>
          </w:p>
        </w:tc>
        <w:tc>
          <w:tcPr>
            <w:tcW w:w="1167" w:type="dxa"/>
            <w:tcBorders>
              <w:top w:val="nil"/>
              <w:left w:val="nil"/>
              <w:bottom w:val="single" w:sz="4" w:space="0" w:color="auto"/>
              <w:right w:val="single" w:sz="4" w:space="0" w:color="auto"/>
            </w:tcBorders>
            <w:vAlign w:val="bottom"/>
            <w:hideMark/>
          </w:tcPr>
          <w:p w14:paraId="6A2F58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10550.00</w:t>
            </w:r>
          </w:p>
        </w:tc>
        <w:tc>
          <w:tcPr>
            <w:tcW w:w="1980" w:type="dxa"/>
            <w:tcBorders>
              <w:top w:val="nil"/>
              <w:left w:val="nil"/>
              <w:bottom w:val="single" w:sz="4" w:space="0" w:color="auto"/>
              <w:right w:val="single" w:sz="4" w:space="0" w:color="auto"/>
            </w:tcBorders>
            <w:vAlign w:val="bottom"/>
            <w:hideMark/>
          </w:tcPr>
          <w:p w14:paraId="356DCD9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232,100.00 </w:t>
            </w:r>
          </w:p>
        </w:tc>
        <w:tc>
          <w:tcPr>
            <w:tcW w:w="222" w:type="dxa"/>
            <w:gridSpan w:val="2"/>
            <w:vAlign w:val="center"/>
            <w:hideMark/>
          </w:tcPr>
          <w:p w14:paraId="50741681" w14:textId="77777777" w:rsidR="000D75FB" w:rsidRPr="000D75FB" w:rsidRDefault="000D75FB" w:rsidP="000D75FB">
            <w:pPr>
              <w:rPr>
                <w:sz w:val="20"/>
                <w:szCs w:val="20"/>
                <w:lang w:val="en-US" w:eastAsia="en-US" w:bidi="ar-SA"/>
              </w:rPr>
            </w:pPr>
          </w:p>
        </w:tc>
      </w:tr>
      <w:tr w:rsidR="000D75FB" w:rsidRPr="000D75FB" w14:paraId="53704EC0"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96B406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7292378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шарового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спускного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дренажного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крана</w:t>
            </w:r>
            <w:r w:rsidRPr="000D75FB">
              <w:rPr>
                <w:rFonts w:ascii="Arial Armenian" w:hAnsi="Arial Armenian" w:cs="Arial"/>
                <w:sz w:val="18"/>
                <w:szCs w:val="18"/>
                <w:lang w:val="en-US" w:eastAsia="en-US" w:bidi="ar-SA"/>
              </w:rPr>
              <w:t xml:space="preserve"> dy=20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E6867B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660C5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1.000</w:t>
            </w:r>
          </w:p>
        </w:tc>
        <w:tc>
          <w:tcPr>
            <w:tcW w:w="1167" w:type="dxa"/>
            <w:tcBorders>
              <w:top w:val="nil"/>
              <w:left w:val="nil"/>
              <w:bottom w:val="single" w:sz="4" w:space="0" w:color="auto"/>
              <w:right w:val="single" w:sz="4" w:space="0" w:color="auto"/>
            </w:tcBorders>
            <w:vAlign w:val="bottom"/>
            <w:hideMark/>
          </w:tcPr>
          <w:p w14:paraId="39748C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12028.00</w:t>
            </w:r>
          </w:p>
        </w:tc>
        <w:tc>
          <w:tcPr>
            <w:tcW w:w="1980" w:type="dxa"/>
            <w:tcBorders>
              <w:top w:val="nil"/>
              <w:left w:val="nil"/>
              <w:bottom w:val="single" w:sz="4" w:space="0" w:color="auto"/>
              <w:right w:val="single" w:sz="4" w:space="0" w:color="auto"/>
            </w:tcBorders>
            <w:vAlign w:val="bottom"/>
            <w:hideMark/>
          </w:tcPr>
          <w:p w14:paraId="47435DC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12,028.00 </w:t>
            </w:r>
          </w:p>
        </w:tc>
        <w:tc>
          <w:tcPr>
            <w:tcW w:w="222" w:type="dxa"/>
            <w:gridSpan w:val="2"/>
            <w:vAlign w:val="center"/>
            <w:hideMark/>
          </w:tcPr>
          <w:p w14:paraId="7E711645" w14:textId="77777777" w:rsidR="000D75FB" w:rsidRPr="000D75FB" w:rsidRDefault="000D75FB" w:rsidP="000D75FB">
            <w:pPr>
              <w:rPr>
                <w:sz w:val="20"/>
                <w:szCs w:val="20"/>
                <w:lang w:val="en-US" w:eastAsia="en-US" w:bidi="ar-SA"/>
              </w:rPr>
            </w:pPr>
          </w:p>
        </w:tc>
      </w:tr>
      <w:tr w:rsidR="000D75FB" w:rsidRPr="000D75FB" w14:paraId="5656CE2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689F4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4588749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Короткий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патрубок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штуцерами</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(14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1EEC8C4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73CF7D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14.000</w:t>
            </w:r>
          </w:p>
        </w:tc>
        <w:tc>
          <w:tcPr>
            <w:tcW w:w="1167" w:type="dxa"/>
            <w:tcBorders>
              <w:top w:val="nil"/>
              <w:left w:val="nil"/>
              <w:bottom w:val="single" w:sz="4" w:space="0" w:color="auto"/>
              <w:right w:val="single" w:sz="4" w:space="0" w:color="auto"/>
            </w:tcBorders>
            <w:vAlign w:val="bottom"/>
            <w:hideMark/>
          </w:tcPr>
          <w:p w14:paraId="7A1ED5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1812.00</w:t>
            </w:r>
          </w:p>
        </w:tc>
        <w:tc>
          <w:tcPr>
            <w:tcW w:w="1980" w:type="dxa"/>
            <w:tcBorders>
              <w:top w:val="nil"/>
              <w:left w:val="nil"/>
              <w:bottom w:val="single" w:sz="4" w:space="0" w:color="auto"/>
              <w:right w:val="single" w:sz="4" w:space="0" w:color="auto"/>
            </w:tcBorders>
            <w:vAlign w:val="bottom"/>
            <w:hideMark/>
          </w:tcPr>
          <w:p w14:paraId="0BDF1EA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25,368.00 </w:t>
            </w:r>
          </w:p>
        </w:tc>
        <w:tc>
          <w:tcPr>
            <w:tcW w:w="222" w:type="dxa"/>
            <w:gridSpan w:val="2"/>
            <w:vAlign w:val="center"/>
            <w:hideMark/>
          </w:tcPr>
          <w:p w14:paraId="09A692B5" w14:textId="77777777" w:rsidR="000D75FB" w:rsidRPr="000D75FB" w:rsidRDefault="000D75FB" w:rsidP="000D75FB">
            <w:pPr>
              <w:rPr>
                <w:sz w:val="20"/>
                <w:szCs w:val="20"/>
                <w:lang w:val="en-US" w:eastAsia="en-US" w:bidi="ar-SA"/>
              </w:rPr>
            </w:pPr>
          </w:p>
        </w:tc>
      </w:tr>
      <w:tr w:rsidR="000D75FB" w:rsidRPr="000D75FB" w14:paraId="72E8413D" w14:textId="77777777" w:rsidTr="000D75FB">
        <w:trPr>
          <w:gridAfter w:val="1"/>
          <w:wAfter w:w="8" w:type="dxa"/>
          <w:trHeight w:val="315"/>
        </w:trPr>
        <w:tc>
          <w:tcPr>
            <w:tcW w:w="517" w:type="dxa"/>
            <w:tcBorders>
              <w:top w:val="nil"/>
              <w:left w:val="single" w:sz="4" w:space="0" w:color="auto"/>
              <w:bottom w:val="single" w:sz="4" w:space="0" w:color="auto"/>
              <w:right w:val="single" w:sz="4" w:space="0" w:color="auto"/>
            </w:tcBorders>
            <w:vAlign w:val="center"/>
            <w:hideMark/>
          </w:tcPr>
          <w:p w14:paraId="5B302C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6218AB2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Стальные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крепёжные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детали</w:t>
            </w:r>
          </w:p>
        </w:tc>
        <w:tc>
          <w:tcPr>
            <w:tcW w:w="715" w:type="dxa"/>
            <w:tcBorders>
              <w:top w:val="nil"/>
              <w:left w:val="nil"/>
              <w:bottom w:val="nil"/>
              <w:right w:val="nil"/>
            </w:tcBorders>
            <w:noWrap/>
            <w:vAlign w:val="bottom"/>
            <w:hideMark/>
          </w:tcPr>
          <w:p w14:paraId="676BACF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8D88FB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0.025</w:t>
            </w:r>
          </w:p>
        </w:tc>
        <w:tc>
          <w:tcPr>
            <w:tcW w:w="1167" w:type="dxa"/>
            <w:tcBorders>
              <w:top w:val="nil"/>
              <w:left w:val="nil"/>
              <w:bottom w:val="single" w:sz="4" w:space="0" w:color="auto"/>
              <w:right w:val="single" w:sz="4" w:space="0" w:color="auto"/>
            </w:tcBorders>
            <w:vAlign w:val="bottom"/>
            <w:hideMark/>
          </w:tcPr>
          <w:p w14:paraId="170D90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723609.00</w:t>
            </w:r>
          </w:p>
        </w:tc>
        <w:tc>
          <w:tcPr>
            <w:tcW w:w="1980" w:type="dxa"/>
            <w:tcBorders>
              <w:top w:val="nil"/>
              <w:left w:val="nil"/>
              <w:bottom w:val="single" w:sz="4" w:space="0" w:color="auto"/>
              <w:right w:val="single" w:sz="4" w:space="0" w:color="auto"/>
            </w:tcBorders>
            <w:vAlign w:val="bottom"/>
            <w:hideMark/>
          </w:tcPr>
          <w:p w14:paraId="7E6AB3F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18,090.23 </w:t>
            </w:r>
          </w:p>
        </w:tc>
        <w:tc>
          <w:tcPr>
            <w:tcW w:w="222" w:type="dxa"/>
            <w:gridSpan w:val="2"/>
            <w:vAlign w:val="center"/>
            <w:hideMark/>
          </w:tcPr>
          <w:p w14:paraId="5E86C2B3" w14:textId="77777777" w:rsidR="000D75FB" w:rsidRPr="000D75FB" w:rsidRDefault="000D75FB" w:rsidP="000D75FB">
            <w:pPr>
              <w:rPr>
                <w:sz w:val="20"/>
                <w:szCs w:val="20"/>
                <w:lang w:val="en-US" w:eastAsia="en-US" w:bidi="ar-SA"/>
              </w:rPr>
            </w:pPr>
          </w:p>
        </w:tc>
      </w:tr>
      <w:tr w:rsidR="000D75FB" w:rsidRPr="000D75FB" w14:paraId="5F7CB947"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531BB6C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694090D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Крышка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приямка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листовой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D01750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6BF4519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0.031</w:t>
            </w:r>
          </w:p>
        </w:tc>
        <w:tc>
          <w:tcPr>
            <w:tcW w:w="1167" w:type="dxa"/>
            <w:tcBorders>
              <w:top w:val="nil"/>
              <w:left w:val="nil"/>
              <w:bottom w:val="single" w:sz="4" w:space="0" w:color="auto"/>
              <w:right w:val="single" w:sz="4" w:space="0" w:color="auto"/>
            </w:tcBorders>
            <w:vAlign w:val="bottom"/>
            <w:hideMark/>
          </w:tcPr>
          <w:p w14:paraId="16EB98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810912.00</w:t>
            </w:r>
          </w:p>
        </w:tc>
        <w:tc>
          <w:tcPr>
            <w:tcW w:w="1980" w:type="dxa"/>
            <w:tcBorders>
              <w:top w:val="nil"/>
              <w:left w:val="nil"/>
              <w:bottom w:val="single" w:sz="4" w:space="0" w:color="auto"/>
              <w:right w:val="single" w:sz="4" w:space="0" w:color="auto"/>
            </w:tcBorders>
            <w:vAlign w:val="bottom"/>
            <w:hideMark/>
          </w:tcPr>
          <w:p w14:paraId="6735F8F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25,138.27 </w:t>
            </w:r>
          </w:p>
        </w:tc>
        <w:tc>
          <w:tcPr>
            <w:tcW w:w="222" w:type="dxa"/>
            <w:gridSpan w:val="2"/>
            <w:vAlign w:val="center"/>
            <w:hideMark/>
          </w:tcPr>
          <w:p w14:paraId="1C9D7420" w14:textId="77777777" w:rsidR="000D75FB" w:rsidRPr="000D75FB" w:rsidRDefault="000D75FB" w:rsidP="000D75FB">
            <w:pPr>
              <w:rPr>
                <w:sz w:val="20"/>
                <w:szCs w:val="20"/>
                <w:lang w:val="en-US" w:eastAsia="en-US" w:bidi="ar-SA"/>
              </w:rPr>
            </w:pPr>
          </w:p>
        </w:tc>
      </w:tr>
      <w:tr w:rsidR="000D75FB" w:rsidRPr="000D75FB" w14:paraId="2A81DBCE"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4EDCC7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06EB3DEE"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Устройство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приямков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бетона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класса</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B</w:t>
            </w:r>
            <w:r w:rsidRPr="000D75FB">
              <w:rPr>
                <w:rFonts w:ascii="Arial Armenian" w:hAnsi="Arial Armenian" w:cs="Arial"/>
                <w:sz w:val="18"/>
                <w:szCs w:val="18"/>
                <w:lang w:eastAsia="en-US" w:bidi="ar-SA"/>
              </w:rPr>
              <w:t>20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 xml:space="preserve">250), </w:t>
            </w:r>
            <w:r w:rsidRPr="000D75FB">
              <w:rPr>
                <w:rFonts w:ascii="Calibri" w:hAnsi="Calibri" w:cs="Calibri"/>
                <w:sz w:val="18"/>
                <w:szCs w:val="18"/>
                <w:lang w:eastAsia="en-US" w:bidi="ar-SA"/>
              </w:rPr>
              <w:t>размером</w:t>
            </w:r>
            <w:r w:rsidRPr="000D75FB">
              <w:rPr>
                <w:rFonts w:ascii="Arial Armenian" w:hAnsi="Arial Armenian" w:cs="Arial"/>
                <w:sz w:val="18"/>
                <w:szCs w:val="18"/>
                <w:lang w:eastAsia="en-US" w:bidi="ar-SA"/>
              </w:rPr>
              <w:t xml:space="preserve"> 0,7*0,7*0,7 </w:t>
            </w:r>
            <w:r w:rsidRPr="000D75FB">
              <w:rPr>
                <w:rFonts w:ascii="Calibri" w:hAnsi="Calibri" w:cs="Calibri"/>
                <w:sz w:val="18"/>
                <w:szCs w:val="18"/>
                <w:lang w:eastAsia="en-US" w:bidi="ar-SA"/>
              </w:rPr>
              <w:t>м</w:t>
            </w:r>
          </w:p>
        </w:tc>
        <w:tc>
          <w:tcPr>
            <w:tcW w:w="715" w:type="dxa"/>
            <w:tcBorders>
              <w:top w:val="single" w:sz="4" w:space="0" w:color="auto"/>
              <w:left w:val="nil"/>
              <w:bottom w:val="single" w:sz="4" w:space="0" w:color="auto"/>
              <w:right w:val="single" w:sz="4" w:space="0" w:color="auto"/>
            </w:tcBorders>
            <w:vAlign w:val="bottom"/>
            <w:hideMark/>
          </w:tcPr>
          <w:p w14:paraId="09B3772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4EDF2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0.400</w:t>
            </w:r>
          </w:p>
        </w:tc>
        <w:tc>
          <w:tcPr>
            <w:tcW w:w="1167" w:type="dxa"/>
            <w:tcBorders>
              <w:top w:val="nil"/>
              <w:left w:val="nil"/>
              <w:bottom w:val="single" w:sz="4" w:space="0" w:color="auto"/>
              <w:right w:val="single" w:sz="4" w:space="0" w:color="auto"/>
            </w:tcBorders>
            <w:vAlign w:val="bottom"/>
            <w:hideMark/>
          </w:tcPr>
          <w:p w14:paraId="776F68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80390.00</w:t>
            </w:r>
          </w:p>
        </w:tc>
        <w:tc>
          <w:tcPr>
            <w:tcW w:w="1980" w:type="dxa"/>
            <w:tcBorders>
              <w:top w:val="nil"/>
              <w:left w:val="nil"/>
              <w:bottom w:val="single" w:sz="4" w:space="0" w:color="auto"/>
              <w:right w:val="single" w:sz="4" w:space="0" w:color="auto"/>
            </w:tcBorders>
            <w:vAlign w:val="bottom"/>
            <w:hideMark/>
          </w:tcPr>
          <w:p w14:paraId="0804438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32,156.00 </w:t>
            </w:r>
          </w:p>
        </w:tc>
        <w:tc>
          <w:tcPr>
            <w:tcW w:w="222" w:type="dxa"/>
            <w:gridSpan w:val="2"/>
            <w:vAlign w:val="center"/>
            <w:hideMark/>
          </w:tcPr>
          <w:p w14:paraId="269E85DB" w14:textId="77777777" w:rsidR="000D75FB" w:rsidRPr="000D75FB" w:rsidRDefault="000D75FB" w:rsidP="000D75FB">
            <w:pPr>
              <w:rPr>
                <w:sz w:val="20"/>
                <w:szCs w:val="20"/>
                <w:lang w:val="en-US" w:eastAsia="en-US" w:bidi="ar-SA"/>
              </w:rPr>
            </w:pPr>
          </w:p>
        </w:tc>
      </w:tr>
      <w:tr w:rsidR="000D75FB" w:rsidRPr="000D75FB" w14:paraId="0A5C1685"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52DA3E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19AF188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Обратная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уплотнением</w:t>
            </w:r>
          </w:p>
        </w:tc>
        <w:tc>
          <w:tcPr>
            <w:tcW w:w="715" w:type="dxa"/>
            <w:tcBorders>
              <w:top w:val="nil"/>
              <w:left w:val="nil"/>
              <w:bottom w:val="single" w:sz="4" w:space="0" w:color="auto"/>
              <w:right w:val="single" w:sz="4" w:space="0" w:color="auto"/>
            </w:tcBorders>
            <w:vAlign w:val="bottom"/>
            <w:hideMark/>
          </w:tcPr>
          <w:p w14:paraId="6D4C91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D72727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50.000</w:t>
            </w:r>
          </w:p>
        </w:tc>
        <w:tc>
          <w:tcPr>
            <w:tcW w:w="1167" w:type="dxa"/>
            <w:tcBorders>
              <w:top w:val="nil"/>
              <w:left w:val="nil"/>
              <w:bottom w:val="single" w:sz="4" w:space="0" w:color="auto"/>
              <w:right w:val="single" w:sz="4" w:space="0" w:color="auto"/>
            </w:tcBorders>
            <w:vAlign w:val="bottom"/>
            <w:hideMark/>
          </w:tcPr>
          <w:p w14:paraId="1A9DD7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34530B0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609,100.00 </w:t>
            </w:r>
          </w:p>
        </w:tc>
        <w:tc>
          <w:tcPr>
            <w:tcW w:w="222" w:type="dxa"/>
            <w:gridSpan w:val="2"/>
            <w:vAlign w:val="center"/>
            <w:hideMark/>
          </w:tcPr>
          <w:p w14:paraId="70DA8638" w14:textId="77777777" w:rsidR="000D75FB" w:rsidRPr="000D75FB" w:rsidRDefault="000D75FB" w:rsidP="000D75FB">
            <w:pPr>
              <w:rPr>
                <w:sz w:val="20"/>
                <w:szCs w:val="20"/>
                <w:lang w:val="en-US" w:eastAsia="en-US" w:bidi="ar-SA"/>
              </w:rPr>
            </w:pPr>
          </w:p>
        </w:tc>
      </w:tr>
      <w:tr w:rsidR="000D75FB" w:rsidRPr="000D75FB" w14:paraId="7B956B0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9D8AFA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58D8650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деталей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антикоррозионной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00A793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37C25D8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38.000</w:t>
            </w:r>
          </w:p>
        </w:tc>
        <w:tc>
          <w:tcPr>
            <w:tcW w:w="1167" w:type="dxa"/>
            <w:tcBorders>
              <w:top w:val="nil"/>
              <w:left w:val="nil"/>
              <w:bottom w:val="single" w:sz="4" w:space="0" w:color="auto"/>
              <w:right w:val="single" w:sz="4" w:space="0" w:color="auto"/>
            </w:tcBorders>
            <w:vAlign w:val="bottom"/>
            <w:hideMark/>
          </w:tcPr>
          <w:p w14:paraId="368BCAA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1696.00</w:t>
            </w:r>
          </w:p>
        </w:tc>
        <w:tc>
          <w:tcPr>
            <w:tcW w:w="1980" w:type="dxa"/>
            <w:tcBorders>
              <w:top w:val="nil"/>
              <w:left w:val="nil"/>
              <w:bottom w:val="single" w:sz="4" w:space="0" w:color="auto"/>
              <w:right w:val="single" w:sz="4" w:space="0" w:color="auto"/>
            </w:tcBorders>
            <w:vAlign w:val="bottom"/>
            <w:hideMark/>
          </w:tcPr>
          <w:p w14:paraId="2BEA6B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64,448.00 </w:t>
            </w:r>
          </w:p>
        </w:tc>
        <w:tc>
          <w:tcPr>
            <w:tcW w:w="222" w:type="dxa"/>
            <w:gridSpan w:val="2"/>
            <w:vAlign w:val="center"/>
            <w:hideMark/>
          </w:tcPr>
          <w:p w14:paraId="5B2D8007" w14:textId="77777777" w:rsidR="000D75FB" w:rsidRPr="000D75FB" w:rsidRDefault="000D75FB" w:rsidP="000D75FB">
            <w:pPr>
              <w:rPr>
                <w:sz w:val="20"/>
                <w:szCs w:val="20"/>
                <w:lang w:val="en-US" w:eastAsia="en-US" w:bidi="ar-SA"/>
              </w:rPr>
            </w:pPr>
          </w:p>
        </w:tc>
      </w:tr>
      <w:tr w:rsidR="000D75FB" w:rsidRPr="000D75FB" w14:paraId="11F75F6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2E37C7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2CE3EF0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Резиновый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гибкий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шланг</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20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L=30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3F56381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69B27B9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3.000</w:t>
            </w:r>
          </w:p>
        </w:tc>
        <w:tc>
          <w:tcPr>
            <w:tcW w:w="1167" w:type="dxa"/>
            <w:tcBorders>
              <w:top w:val="nil"/>
              <w:left w:val="nil"/>
              <w:bottom w:val="single" w:sz="4" w:space="0" w:color="auto"/>
              <w:right w:val="single" w:sz="4" w:space="0" w:color="auto"/>
            </w:tcBorders>
            <w:vAlign w:val="bottom"/>
            <w:hideMark/>
          </w:tcPr>
          <w:p w14:paraId="7F3BE9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3097.00</w:t>
            </w:r>
          </w:p>
        </w:tc>
        <w:tc>
          <w:tcPr>
            <w:tcW w:w="1980" w:type="dxa"/>
            <w:tcBorders>
              <w:top w:val="nil"/>
              <w:left w:val="nil"/>
              <w:bottom w:val="single" w:sz="4" w:space="0" w:color="auto"/>
              <w:right w:val="single" w:sz="4" w:space="0" w:color="auto"/>
            </w:tcBorders>
            <w:vAlign w:val="bottom"/>
            <w:hideMark/>
          </w:tcPr>
          <w:p w14:paraId="388A316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9,291.00 </w:t>
            </w:r>
          </w:p>
        </w:tc>
        <w:tc>
          <w:tcPr>
            <w:tcW w:w="222" w:type="dxa"/>
            <w:gridSpan w:val="2"/>
            <w:vAlign w:val="center"/>
            <w:hideMark/>
          </w:tcPr>
          <w:p w14:paraId="2895B2C1" w14:textId="77777777" w:rsidR="000D75FB" w:rsidRPr="000D75FB" w:rsidRDefault="000D75FB" w:rsidP="000D75FB">
            <w:pPr>
              <w:rPr>
                <w:sz w:val="20"/>
                <w:szCs w:val="20"/>
                <w:lang w:val="en-US" w:eastAsia="en-US" w:bidi="ar-SA"/>
              </w:rPr>
            </w:pPr>
          </w:p>
        </w:tc>
      </w:tr>
      <w:tr w:rsidR="000D75FB" w:rsidRPr="000D75FB" w14:paraId="5F06157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5A1371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37052D9E"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7</w:t>
            </w:r>
          </w:p>
        </w:tc>
        <w:tc>
          <w:tcPr>
            <w:tcW w:w="715" w:type="dxa"/>
            <w:tcBorders>
              <w:top w:val="single" w:sz="4" w:space="0" w:color="auto"/>
              <w:left w:val="nil"/>
              <w:bottom w:val="single" w:sz="4" w:space="0" w:color="auto"/>
              <w:right w:val="single" w:sz="4" w:space="0" w:color="auto"/>
            </w:tcBorders>
            <w:vAlign w:val="bottom"/>
            <w:hideMark/>
          </w:tcPr>
          <w:p w14:paraId="5CB3CE8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907F45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413607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50CD550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3,463,819.50 </w:t>
            </w:r>
          </w:p>
        </w:tc>
        <w:tc>
          <w:tcPr>
            <w:tcW w:w="222" w:type="dxa"/>
            <w:gridSpan w:val="2"/>
            <w:vAlign w:val="center"/>
            <w:hideMark/>
          </w:tcPr>
          <w:p w14:paraId="70434049" w14:textId="77777777" w:rsidR="000D75FB" w:rsidRPr="000D75FB" w:rsidRDefault="000D75FB" w:rsidP="000D75FB">
            <w:pPr>
              <w:rPr>
                <w:sz w:val="20"/>
                <w:szCs w:val="20"/>
                <w:lang w:val="en-US" w:eastAsia="en-US" w:bidi="ar-SA"/>
              </w:rPr>
            </w:pPr>
          </w:p>
        </w:tc>
      </w:tr>
      <w:tr w:rsidR="000D75FB" w:rsidRPr="000D75FB" w14:paraId="199C174D"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0771AA08"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8. </w:t>
            </w:r>
            <w:r w:rsidRPr="000D75FB">
              <w:rPr>
                <w:rFonts w:ascii="Calibri" w:hAnsi="Calibri" w:cs="Calibri"/>
                <w:b/>
                <w:bCs/>
                <w:sz w:val="18"/>
                <w:szCs w:val="18"/>
                <w:lang w:val="en-US" w:eastAsia="en-US" w:bidi="ar-SA"/>
              </w:rPr>
              <w:t>Смотровой</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колодец</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для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интернет</w:t>
            </w:r>
            <w:r w:rsidRPr="000D75FB">
              <w:rPr>
                <w:rFonts w:ascii="Arial Armenian" w:hAnsi="Arial Armenian" w:cs="Arial"/>
                <w:b/>
                <w:bCs/>
                <w:sz w:val="18"/>
                <w:szCs w:val="18"/>
                <w:lang w:val="en-US" w:eastAsia="en-US" w:bidi="ar-SA"/>
              </w:rPr>
              <w:t>-</w:t>
            </w:r>
            <w:r w:rsidRPr="000D75FB">
              <w:rPr>
                <w:rFonts w:ascii="Calibri" w:hAnsi="Calibri" w:cs="Calibri"/>
                <w:b/>
                <w:bCs/>
                <w:sz w:val="18"/>
                <w:szCs w:val="18"/>
                <w:lang w:val="en-US" w:eastAsia="en-US" w:bidi="ar-SA"/>
              </w:rPr>
              <w:t>сети</w:t>
            </w:r>
          </w:p>
        </w:tc>
        <w:tc>
          <w:tcPr>
            <w:tcW w:w="222" w:type="dxa"/>
            <w:gridSpan w:val="2"/>
            <w:vAlign w:val="center"/>
            <w:hideMark/>
          </w:tcPr>
          <w:p w14:paraId="2E94B2CC" w14:textId="77777777" w:rsidR="000D75FB" w:rsidRPr="000D75FB" w:rsidRDefault="000D75FB" w:rsidP="000D75FB">
            <w:pPr>
              <w:rPr>
                <w:sz w:val="20"/>
                <w:szCs w:val="20"/>
                <w:lang w:val="en-US" w:eastAsia="en-US" w:bidi="ar-SA"/>
              </w:rPr>
            </w:pPr>
          </w:p>
        </w:tc>
      </w:tr>
      <w:tr w:rsidR="000D75FB" w:rsidRPr="000D75FB" w14:paraId="040912D1"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14369A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0DD6A1B4" w14:textId="77777777" w:rsidR="000D75FB" w:rsidRPr="000D75FB" w:rsidRDefault="000D75FB" w:rsidP="000D75FB">
            <w:pP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r w:rsidRPr="000D75FB">
              <w:rPr>
                <w:rFonts w:ascii="Calibri" w:hAnsi="Calibri" w:cs="Calibri"/>
                <w:sz w:val="18"/>
                <w:szCs w:val="18"/>
                <w:lang w:val="en-US" w:eastAsia="en-US" w:bidi="ar-SA"/>
              </w:rPr>
              <w:t>г</w:t>
            </w:r>
            <w:r w:rsidRPr="000D75FB">
              <w:rPr>
                <w:rFonts w:ascii="Arial Armenian" w:hAnsi="Arial Armenian" w:cs="Arial"/>
                <w:sz w:val="18"/>
                <w:szCs w:val="18"/>
                <w:lang w:val="en-US" w:eastAsia="en-US" w:bidi="ar-SA"/>
              </w:rPr>
              <w:t xml:space="preserve"> — </w:t>
            </w: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грунте</w:t>
            </w:r>
            <w:r w:rsidRPr="000D75FB">
              <w:rPr>
                <w:rFonts w:ascii="Arial Armenian" w:hAnsi="Arial Armenian" w:cs="Arial"/>
                <w:sz w:val="18"/>
                <w:szCs w:val="18"/>
                <w:lang w:val="en-US" w:eastAsia="en-US" w:bidi="ar-SA"/>
              </w:rPr>
              <w:t xml:space="preserve"> III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обратной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пазух</w:t>
            </w:r>
            <w:r w:rsidRPr="000D75FB">
              <w:rPr>
                <w:rFonts w:ascii="Arial Armenian" w:hAnsi="Arial Armenian" w:cs="Arial"/>
                <w:sz w:val="18"/>
                <w:szCs w:val="18"/>
                <w:lang w:val="en-US" w:eastAsia="en-US" w:bidi="ar-SA"/>
              </w:rPr>
              <w:br/>
            </w: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автосамосвалы</w:t>
            </w:r>
          </w:p>
        </w:tc>
        <w:tc>
          <w:tcPr>
            <w:tcW w:w="715" w:type="dxa"/>
            <w:tcBorders>
              <w:top w:val="nil"/>
              <w:left w:val="nil"/>
              <w:bottom w:val="single" w:sz="4" w:space="0" w:color="auto"/>
              <w:right w:val="single" w:sz="4" w:space="0" w:color="auto"/>
            </w:tcBorders>
            <w:vAlign w:val="bottom"/>
            <w:hideMark/>
          </w:tcPr>
          <w:p w14:paraId="7E0624F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CC623B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16.000</w:t>
            </w:r>
          </w:p>
        </w:tc>
        <w:tc>
          <w:tcPr>
            <w:tcW w:w="1167" w:type="dxa"/>
            <w:tcBorders>
              <w:top w:val="nil"/>
              <w:left w:val="nil"/>
              <w:bottom w:val="single" w:sz="4" w:space="0" w:color="auto"/>
              <w:right w:val="single" w:sz="4" w:space="0" w:color="auto"/>
            </w:tcBorders>
            <w:vAlign w:val="bottom"/>
            <w:hideMark/>
          </w:tcPr>
          <w:p w14:paraId="68556F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309DFFA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55,920.00 </w:t>
            </w:r>
          </w:p>
        </w:tc>
        <w:tc>
          <w:tcPr>
            <w:tcW w:w="222" w:type="dxa"/>
            <w:gridSpan w:val="2"/>
            <w:vAlign w:val="center"/>
            <w:hideMark/>
          </w:tcPr>
          <w:p w14:paraId="386489D9" w14:textId="77777777" w:rsidR="000D75FB" w:rsidRPr="000D75FB" w:rsidRDefault="000D75FB" w:rsidP="000D75FB">
            <w:pPr>
              <w:rPr>
                <w:sz w:val="20"/>
                <w:szCs w:val="20"/>
                <w:lang w:val="en-US" w:eastAsia="en-US" w:bidi="ar-SA"/>
              </w:rPr>
            </w:pPr>
          </w:p>
        </w:tc>
      </w:tr>
      <w:tr w:rsidR="000D75FB" w:rsidRPr="000D75FB" w14:paraId="7F095B1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6B238C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4DC8798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автосамосвалы</w:t>
            </w:r>
          </w:p>
        </w:tc>
        <w:tc>
          <w:tcPr>
            <w:tcW w:w="715" w:type="dxa"/>
            <w:tcBorders>
              <w:top w:val="nil"/>
              <w:left w:val="nil"/>
              <w:bottom w:val="nil"/>
              <w:right w:val="nil"/>
            </w:tcBorders>
            <w:noWrap/>
            <w:vAlign w:val="bottom"/>
            <w:hideMark/>
          </w:tcPr>
          <w:p w14:paraId="1EEAD05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3147581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25.650</w:t>
            </w:r>
          </w:p>
        </w:tc>
        <w:tc>
          <w:tcPr>
            <w:tcW w:w="1167" w:type="dxa"/>
            <w:tcBorders>
              <w:top w:val="nil"/>
              <w:left w:val="nil"/>
              <w:bottom w:val="single" w:sz="4" w:space="0" w:color="auto"/>
              <w:right w:val="single" w:sz="4" w:space="0" w:color="auto"/>
            </w:tcBorders>
            <w:vAlign w:val="bottom"/>
            <w:hideMark/>
          </w:tcPr>
          <w:p w14:paraId="190B7D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68D2614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14,825.70 </w:t>
            </w:r>
          </w:p>
        </w:tc>
        <w:tc>
          <w:tcPr>
            <w:tcW w:w="222" w:type="dxa"/>
            <w:gridSpan w:val="2"/>
            <w:vAlign w:val="center"/>
            <w:hideMark/>
          </w:tcPr>
          <w:p w14:paraId="69EB32D1" w14:textId="77777777" w:rsidR="000D75FB" w:rsidRPr="000D75FB" w:rsidRDefault="000D75FB" w:rsidP="000D75FB">
            <w:pPr>
              <w:rPr>
                <w:sz w:val="20"/>
                <w:szCs w:val="20"/>
                <w:lang w:val="en-US" w:eastAsia="en-US" w:bidi="ar-SA"/>
              </w:rPr>
            </w:pPr>
          </w:p>
        </w:tc>
      </w:tr>
      <w:tr w:rsidR="000D75FB" w:rsidRPr="000D75FB" w14:paraId="7D46705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4F828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5F3DF61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автосамосвалами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15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nil"/>
              <w:right w:val="nil"/>
            </w:tcBorders>
            <w:noWrap/>
            <w:vAlign w:val="bottom"/>
            <w:hideMark/>
          </w:tcPr>
          <w:p w14:paraId="671626B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57D754C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25.650</w:t>
            </w:r>
          </w:p>
        </w:tc>
        <w:tc>
          <w:tcPr>
            <w:tcW w:w="1167" w:type="dxa"/>
            <w:tcBorders>
              <w:top w:val="nil"/>
              <w:left w:val="nil"/>
              <w:bottom w:val="single" w:sz="4" w:space="0" w:color="auto"/>
              <w:right w:val="single" w:sz="4" w:space="0" w:color="auto"/>
            </w:tcBorders>
            <w:vAlign w:val="bottom"/>
            <w:hideMark/>
          </w:tcPr>
          <w:p w14:paraId="7ADD2A0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4022.00</w:t>
            </w:r>
          </w:p>
        </w:tc>
        <w:tc>
          <w:tcPr>
            <w:tcW w:w="1980" w:type="dxa"/>
            <w:tcBorders>
              <w:top w:val="nil"/>
              <w:left w:val="nil"/>
              <w:bottom w:val="single" w:sz="4" w:space="0" w:color="auto"/>
              <w:right w:val="single" w:sz="4" w:space="0" w:color="auto"/>
            </w:tcBorders>
            <w:vAlign w:val="bottom"/>
            <w:hideMark/>
          </w:tcPr>
          <w:p w14:paraId="11A1CAB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103,164.30 </w:t>
            </w:r>
          </w:p>
        </w:tc>
        <w:tc>
          <w:tcPr>
            <w:tcW w:w="222" w:type="dxa"/>
            <w:gridSpan w:val="2"/>
            <w:vAlign w:val="center"/>
            <w:hideMark/>
          </w:tcPr>
          <w:p w14:paraId="06EAEB02" w14:textId="77777777" w:rsidR="000D75FB" w:rsidRPr="000D75FB" w:rsidRDefault="000D75FB" w:rsidP="000D75FB">
            <w:pPr>
              <w:rPr>
                <w:sz w:val="20"/>
                <w:szCs w:val="20"/>
                <w:lang w:val="en-US" w:eastAsia="en-US" w:bidi="ar-SA"/>
              </w:rPr>
            </w:pPr>
          </w:p>
        </w:tc>
      </w:tr>
      <w:tr w:rsidR="000D75FB" w:rsidRPr="000D75FB" w14:paraId="42E2D3FC" w14:textId="77777777" w:rsidTr="000D75FB">
        <w:trPr>
          <w:gridAfter w:val="1"/>
          <w:wAfter w:w="8" w:type="dxa"/>
          <w:trHeight w:val="435"/>
        </w:trPr>
        <w:tc>
          <w:tcPr>
            <w:tcW w:w="517" w:type="dxa"/>
            <w:tcBorders>
              <w:top w:val="nil"/>
              <w:left w:val="single" w:sz="4" w:space="0" w:color="auto"/>
              <w:bottom w:val="single" w:sz="4" w:space="0" w:color="auto"/>
              <w:right w:val="single" w:sz="4" w:space="0" w:color="auto"/>
            </w:tcBorders>
            <w:vAlign w:val="center"/>
            <w:hideMark/>
          </w:tcPr>
          <w:p w14:paraId="125161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572769B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после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p>
        </w:tc>
        <w:tc>
          <w:tcPr>
            <w:tcW w:w="715" w:type="dxa"/>
            <w:tcBorders>
              <w:top w:val="single" w:sz="4" w:space="0" w:color="auto"/>
              <w:left w:val="nil"/>
              <w:bottom w:val="single" w:sz="4" w:space="0" w:color="auto"/>
              <w:right w:val="single" w:sz="4" w:space="0" w:color="auto"/>
            </w:tcBorders>
            <w:vAlign w:val="bottom"/>
            <w:hideMark/>
          </w:tcPr>
          <w:p w14:paraId="1E1055E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3BD058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13.500</w:t>
            </w:r>
          </w:p>
        </w:tc>
        <w:tc>
          <w:tcPr>
            <w:tcW w:w="1167" w:type="dxa"/>
            <w:tcBorders>
              <w:top w:val="nil"/>
              <w:left w:val="nil"/>
              <w:bottom w:val="single" w:sz="4" w:space="0" w:color="auto"/>
              <w:right w:val="single" w:sz="4" w:space="0" w:color="auto"/>
            </w:tcBorders>
            <w:vAlign w:val="bottom"/>
            <w:hideMark/>
          </w:tcPr>
          <w:p w14:paraId="358A71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1B414F1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688.50 </w:t>
            </w:r>
          </w:p>
        </w:tc>
        <w:tc>
          <w:tcPr>
            <w:tcW w:w="222" w:type="dxa"/>
            <w:gridSpan w:val="2"/>
            <w:vAlign w:val="center"/>
            <w:hideMark/>
          </w:tcPr>
          <w:p w14:paraId="3382FAF8" w14:textId="77777777" w:rsidR="000D75FB" w:rsidRPr="000D75FB" w:rsidRDefault="000D75FB" w:rsidP="000D75FB">
            <w:pPr>
              <w:rPr>
                <w:sz w:val="20"/>
                <w:szCs w:val="20"/>
                <w:lang w:val="en-US" w:eastAsia="en-US" w:bidi="ar-SA"/>
              </w:rPr>
            </w:pPr>
          </w:p>
        </w:tc>
      </w:tr>
      <w:tr w:rsidR="000D75FB" w:rsidRPr="000D75FB" w14:paraId="3ADCA0FD"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2EB46D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670A375E" w14:textId="77777777" w:rsidR="000D75FB" w:rsidRPr="000D75FB" w:rsidRDefault="000D75FB" w:rsidP="000D75FB">
            <w:pP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w:t>
            </w:r>
            <w:r w:rsidRPr="000D75FB">
              <w:rPr>
                <w:rFonts w:ascii="Calibri" w:hAnsi="Calibri" w:cs="Calibri"/>
                <w:sz w:val="18"/>
                <w:szCs w:val="18"/>
                <w:lang w:val="en-US" w:eastAsia="en-US" w:bidi="ar-SA"/>
              </w:rPr>
              <w:t>г</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Обратная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III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котловане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уплотнением</w:t>
            </w:r>
          </w:p>
        </w:tc>
        <w:tc>
          <w:tcPr>
            <w:tcW w:w="715" w:type="dxa"/>
            <w:tcBorders>
              <w:top w:val="nil"/>
              <w:left w:val="nil"/>
              <w:bottom w:val="single" w:sz="4" w:space="0" w:color="auto"/>
              <w:right w:val="single" w:sz="4" w:space="0" w:color="auto"/>
            </w:tcBorders>
            <w:vAlign w:val="bottom"/>
            <w:hideMark/>
          </w:tcPr>
          <w:p w14:paraId="0DFAFC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0A2403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w:t>
            </w:r>
          </w:p>
        </w:tc>
        <w:tc>
          <w:tcPr>
            <w:tcW w:w="1167" w:type="dxa"/>
            <w:tcBorders>
              <w:top w:val="nil"/>
              <w:left w:val="nil"/>
              <w:bottom w:val="single" w:sz="4" w:space="0" w:color="auto"/>
              <w:right w:val="single" w:sz="4" w:space="0" w:color="auto"/>
            </w:tcBorders>
            <w:vAlign w:val="bottom"/>
            <w:hideMark/>
          </w:tcPr>
          <w:p w14:paraId="1B86BB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1ADB98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8,737.50 </w:t>
            </w:r>
          </w:p>
        </w:tc>
        <w:tc>
          <w:tcPr>
            <w:tcW w:w="222" w:type="dxa"/>
            <w:gridSpan w:val="2"/>
            <w:vAlign w:val="center"/>
            <w:hideMark/>
          </w:tcPr>
          <w:p w14:paraId="7578EB02" w14:textId="77777777" w:rsidR="000D75FB" w:rsidRPr="000D75FB" w:rsidRDefault="000D75FB" w:rsidP="000D75FB">
            <w:pPr>
              <w:rPr>
                <w:sz w:val="20"/>
                <w:szCs w:val="20"/>
                <w:lang w:val="en-US" w:eastAsia="en-US" w:bidi="ar-SA"/>
              </w:rPr>
            </w:pPr>
          </w:p>
        </w:tc>
      </w:tr>
      <w:tr w:rsidR="000D75FB" w:rsidRPr="000D75FB" w14:paraId="76E1F637"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D18EE1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0072BC9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пластиковый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колодец</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толщиной</w:t>
            </w:r>
            <w:r w:rsidRPr="000D75FB">
              <w:rPr>
                <w:rFonts w:ascii="Arial Armenian" w:hAnsi="Arial Armenian" w:cs="Arial"/>
                <w:sz w:val="18"/>
                <w:szCs w:val="18"/>
                <w:lang w:val="en-US" w:eastAsia="en-US" w:bidi="ar-SA"/>
              </w:rPr>
              <w:t xml:space="preserve"> 10 </w:t>
            </w:r>
            <w:r w:rsidRPr="000D75FB">
              <w:rPr>
                <w:rFonts w:ascii="Calibri" w:hAnsi="Calibri" w:cs="Calibri"/>
                <w:sz w:val="18"/>
                <w:szCs w:val="18"/>
                <w:lang w:val="en-US" w:eastAsia="en-US" w:bidi="ar-SA"/>
              </w:rPr>
              <w:t>см</w:t>
            </w:r>
          </w:p>
        </w:tc>
        <w:tc>
          <w:tcPr>
            <w:tcW w:w="715" w:type="dxa"/>
            <w:tcBorders>
              <w:top w:val="nil"/>
              <w:left w:val="nil"/>
              <w:bottom w:val="single" w:sz="4" w:space="0" w:color="auto"/>
              <w:right w:val="single" w:sz="4" w:space="0" w:color="auto"/>
            </w:tcBorders>
            <w:vAlign w:val="bottom"/>
            <w:hideMark/>
          </w:tcPr>
          <w:p w14:paraId="4CB933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7FAEA5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1.620</w:t>
            </w:r>
          </w:p>
        </w:tc>
        <w:tc>
          <w:tcPr>
            <w:tcW w:w="1167" w:type="dxa"/>
            <w:tcBorders>
              <w:top w:val="nil"/>
              <w:left w:val="nil"/>
              <w:bottom w:val="single" w:sz="4" w:space="0" w:color="auto"/>
              <w:right w:val="single" w:sz="4" w:space="0" w:color="auto"/>
            </w:tcBorders>
            <w:vAlign w:val="bottom"/>
            <w:hideMark/>
          </w:tcPr>
          <w:p w14:paraId="6FFCA2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12156.00</w:t>
            </w:r>
          </w:p>
        </w:tc>
        <w:tc>
          <w:tcPr>
            <w:tcW w:w="1980" w:type="dxa"/>
            <w:tcBorders>
              <w:top w:val="nil"/>
              <w:left w:val="nil"/>
              <w:bottom w:val="single" w:sz="4" w:space="0" w:color="auto"/>
              <w:right w:val="single" w:sz="4" w:space="0" w:color="auto"/>
            </w:tcBorders>
            <w:vAlign w:val="bottom"/>
            <w:hideMark/>
          </w:tcPr>
          <w:p w14:paraId="49FFAB3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19,692.72 </w:t>
            </w:r>
          </w:p>
        </w:tc>
        <w:tc>
          <w:tcPr>
            <w:tcW w:w="222" w:type="dxa"/>
            <w:gridSpan w:val="2"/>
            <w:vAlign w:val="center"/>
            <w:hideMark/>
          </w:tcPr>
          <w:p w14:paraId="7057E465" w14:textId="77777777" w:rsidR="000D75FB" w:rsidRPr="000D75FB" w:rsidRDefault="000D75FB" w:rsidP="000D75FB">
            <w:pPr>
              <w:rPr>
                <w:sz w:val="20"/>
                <w:szCs w:val="20"/>
                <w:lang w:val="en-US" w:eastAsia="en-US" w:bidi="ar-SA"/>
              </w:rPr>
            </w:pPr>
          </w:p>
        </w:tc>
      </w:tr>
      <w:tr w:rsidR="000D75FB" w:rsidRPr="000D75FB" w14:paraId="2105484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5AFA22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4DED7E7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пластикового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p>
        </w:tc>
        <w:tc>
          <w:tcPr>
            <w:tcW w:w="715" w:type="dxa"/>
            <w:tcBorders>
              <w:top w:val="nil"/>
              <w:left w:val="nil"/>
              <w:bottom w:val="nil"/>
              <w:right w:val="nil"/>
            </w:tcBorders>
            <w:noWrap/>
            <w:vAlign w:val="bottom"/>
            <w:hideMark/>
          </w:tcPr>
          <w:p w14:paraId="2B19D7E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197C7AA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w:t>
            </w:r>
          </w:p>
        </w:tc>
        <w:tc>
          <w:tcPr>
            <w:tcW w:w="1167" w:type="dxa"/>
            <w:tcBorders>
              <w:top w:val="nil"/>
              <w:left w:val="nil"/>
              <w:bottom w:val="single" w:sz="4" w:space="0" w:color="auto"/>
              <w:right w:val="single" w:sz="4" w:space="0" w:color="auto"/>
            </w:tcBorders>
            <w:vAlign w:val="bottom"/>
            <w:hideMark/>
          </w:tcPr>
          <w:p w14:paraId="577957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46556.00</w:t>
            </w:r>
          </w:p>
        </w:tc>
        <w:tc>
          <w:tcPr>
            <w:tcW w:w="1980" w:type="dxa"/>
            <w:tcBorders>
              <w:top w:val="nil"/>
              <w:left w:val="nil"/>
              <w:bottom w:val="single" w:sz="4" w:space="0" w:color="auto"/>
              <w:right w:val="single" w:sz="4" w:space="0" w:color="auto"/>
            </w:tcBorders>
            <w:vAlign w:val="bottom"/>
            <w:hideMark/>
          </w:tcPr>
          <w:p w14:paraId="6529D0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931,120.00 </w:t>
            </w:r>
          </w:p>
        </w:tc>
        <w:tc>
          <w:tcPr>
            <w:tcW w:w="222" w:type="dxa"/>
            <w:gridSpan w:val="2"/>
            <w:vAlign w:val="center"/>
            <w:hideMark/>
          </w:tcPr>
          <w:p w14:paraId="102CC81A" w14:textId="77777777" w:rsidR="000D75FB" w:rsidRPr="000D75FB" w:rsidRDefault="000D75FB" w:rsidP="000D75FB">
            <w:pPr>
              <w:rPr>
                <w:sz w:val="20"/>
                <w:szCs w:val="20"/>
                <w:lang w:val="en-US" w:eastAsia="en-US" w:bidi="ar-SA"/>
              </w:rPr>
            </w:pPr>
          </w:p>
        </w:tc>
      </w:tr>
      <w:tr w:rsidR="000D75FB" w:rsidRPr="000D75FB" w14:paraId="0C4E6B2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62B222B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66EB4B74"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8</w:t>
            </w:r>
          </w:p>
        </w:tc>
        <w:tc>
          <w:tcPr>
            <w:tcW w:w="715" w:type="dxa"/>
            <w:tcBorders>
              <w:top w:val="single" w:sz="4" w:space="0" w:color="auto"/>
              <w:left w:val="nil"/>
              <w:bottom w:val="single" w:sz="4" w:space="0" w:color="auto"/>
              <w:right w:val="single" w:sz="4" w:space="0" w:color="auto"/>
            </w:tcBorders>
            <w:vAlign w:val="bottom"/>
            <w:hideMark/>
          </w:tcPr>
          <w:p w14:paraId="6BBA941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6FCFB58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0E73FC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12A68E61"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1,134,148.72 </w:t>
            </w:r>
          </w:p>
        </w:tc>
        <w:tc>
          <w:tcPr>
            <w:tcW w:w="222" w:type="dxa"/>
            <w:gridSpan w:val="2"/>
            <w:vAlign w:val="center"/>
            <w:hideMark/>
          </w:tcPr>
          <w:p w14:paraId="1AB0D0FE" w14:textId="77777777" w:rsidR="000D75FB" w:rsidRPr="000D75FB" w:rsidRDefault="000D75FB" w:rsidP="000D75FB">
            <w:pPr>
              <w:rPr>
                <w:sz w:val="20"/>
                <w:szCs w:val="20"/>
                <w:lang w:val="en-US" w:eastAsia="en-US" w:bidi="ar-SA"/>
              </w:rPr>
            </w:pPr>
          </w:p>
        </w:tc>
      </w:tr>
      <w:tr w:rsidR="000D75FB" w:rsidRPr="000D75FB" w14:paraId="51649D9D"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37709613"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9.</w:t>
            </w:r>
            <w:r w:rsidRPr="000D75FB">
              <w:rPr>
                <w:rFonts w:ascii="Calibri" w:hAnsi="Calibri" w:cs="Calibri"/>
                <w:b/>
                <w:bCs/>
                <w:sz w:val="18"/>
                <w:szCs w:val="18"/>
                <w:lang w:val="en-US" w:eastAsia="en-US" w:bidi="ar-SA"/>
              </w:rPr>
              <w:t>Бытовая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канализационная</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сеть</w:t>
            </w:r>
          </w:p>
        </w:tc>
        <w:tc>
          <w:tcPr>
            <w:tcW w:w="222" w:type="dxa"/>
            <w:gridSpan w:val="2"/>
            <w:vAlign w:val="center"/>
            <w:hideMark/>
          </w:tcPr>
          <w:p w14:paraId="753A1C82" w14:textId="77777777" w:rsidR="000D75FB" w:rsidRPr="000D75FB" w:rsidRDefault="000D75FB" w:rsidP="000D75FB">
            <w:pPr>
              <w:rPr>
                <w:sz w:val="20"/>
                <w:szCs w:val="20"/>
                <w:lang w:val="en-US" w:eastAsia="en-US" w:bidi="ar-SA"/>
              </w:rPr>
            </w:pPr>
          </w:p>
        </w:tc>
      </w:tr>
      <w:tr w:rsidR="000D75FB" w:rsidRPr="000D75FB" w14:paraId="1B514917" w14:textId="77777777" w:rsidTr="000D75FB">
        <w:trPr>
          <w:gridAfter w:val="1"/>
          <w:wAfter w:w="8" w:type="dxa"/>
          <w:trHeight w:val="825"/>
        </w:trPr>
        <w:tc>
          <w:tcPr>
            <w:tcW w:w="517" w:type="dxa"/>
            <w:tcBorders>
              <w:top w:val="nil"/>
              <w:left w:val="single" w:sz="4" w:space="0" w:color="auto"/>
              <w:bottom w:val="single" w:sz="4" w:space="0" w:color="auto"/>
              <w:right w:val="single" w:sz="4" w:space="0" w:color="auto"/>
            </w:tcBorders>
            <w:vAlign w:val="center"/>
            <w:hideMark/>
          </w:tcPr>
          <w:p w14:paraId="1BFF699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3082089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расширением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078F66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3500C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4302.000</w:t>
            </w:r>
          </w:p>
        </w:tc>
        <w:tc>
          <w:tcPr>
            <w:tcW w:w="1167" w:type="dxa"/>
            <w:tcBorders>
              <w:top w:val="nil"/>
              <w:left w:val="nil"/>
              <w:bottom w:val="single" w:sz="4" w:space="0" w:color="auto"/>
              <w:right w:val="single" w:sz="4" w:space="0" w:color="auto"/>
            </w:tcBorders>
            <w:vAlign w:val="bottom"/>
            <w:hideMark/>
          </w:tcPr>
          <w:p w14:paraId="50EF81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0F386DC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3,759,948.00 </w:t>
            </w:r>
          </w:p>
        </w:tc>
        <w:tc>
          <w:tcPr>
            <w:tcW w:w="222" w:type="dxa"/>
            <w:gridSpan w:val="2"/>
            <w:vAlign w:val="center"/>
            <w:hideMark/>
          </w:tcPr>
          <w:p w14:paraId="02D75E82" w14:textId="77777777" w:rsidR="000D75FB" w:rsidRPr="000D75FB" w:rsidRDefault="000D75FB" w:rsidP="000D75FB">
            <w:pPr>
              <w:rPr>
                <w:sz w:val="20"/>
                <w:szCs w:val="20"/>
                <w:lang w:val="en-US" w:eastAsia="en-US" w:bidi="ar-SA"/>
              </w:rPr>
            </w:pPr>
          </w:p>
        </w:tc>
      </w:tr>
      <w:tr w:rsidR="000D75FB" w:rsidRPr="000D75FB" w14:paraId="53E03662"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186DC3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45E2EC2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2D8A6BF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25D77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478.000</w:t>
            </w:r>
          </w:p>
        </w:tc>
        <w:tc>
          <w:tcPr>
            <w:tcW w:w="1167" w:type="dxa"/>
            <w:tcBorders>
              <w:top w:val="nil"/>
              <w:left w:val="nil"/>
              <w:bottom w:val="single" w:sz="4" w:space="0" w:color="auto"/>
              <w:right w:val="single" w:sz="4" w:space="0" w:color="auto"/>
            </w:tcBorders>
            <w:vAlign w:val="bottom"/>
            <w:hideMark/>
          </w:tcPr>
          <w:p w14:paraId="46CD3B6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3495.00</w:t>
            </w:r>
          </w:p>
        </w:tc>
        <w:tc>
          <w:tcPr>
            <w:tcW w:w="1980" w:type="dxa"/>
            <w:tcBorders>
              <w:top w:val="nil"/>
              <w:left w:val="nil"/>
              <w:bottom w:val="single" w:sz="4" w:space="0" w:color="auto"/>
              <w:right w:val="single" w:sz="4" w:space="0" w:color="auto"/>
            </w:tcBorders>
            <w:vAlign w:val="bottom"/>
            <w:hideMark/>
          </w:tcPr>
          <w:p w14:paraId="4A6C7C2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1,670,610.00 </w:t>
            </w:r>
          </w:p>
        </w:tc>
        <w:tc>
          <w:tcPr>
            <w:tcW w:w="222" w:type="dxa"/>
            <w:gridSpan w:val="2"/>
            <w:vAlign w:val="center"/>
            <w:hideMark/>
          </w:tcPr>
          <w:p w14:paraId="3EE4355E" w14:textId="77777777" w:rsidR="000D75FB" w:rsidRPr="000D75FB" w:rsidRDefault="000D75FB" w:rsidP="000D75FB">
            <w:pPr>
              <w:rPr>
                <w:sz w:val="20"/>
                <w:szCs w:val="20"/>
                <w:lang w:val="en-US" w:eastAsia="en-US" w:bidi="ar-SA"/>
              </w:rPr>
            </w:pPr>
          </w:p>
        </w:tc>
      </w:tr>
      <w:tr w:rsidR="000D75FB" w:rsidRPr="000D75FB" w14:paraId="5E2DE921"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5B9322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369694A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3-</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49D167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16EAA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478.000</w:t>
            </w:r>
          </w:p>
        </w:tc>
        <w:tc>
          <w:tcPr>
            <w:tcW w:w="1167" w:type="dxa"/>
            <w:tcBorders>
              <w:top w:val="nil"/>
              <w:left w:val="nil"/>
              <w:bottom w:val="single" w:sz="4" w:space="0" w:color="auto"/>
              <w:right w:val="single" w:sz="4" w:space="0" w:color="auto"/>
            </w:tcBorders>
            <w:vAlign w:val="bottom"/>
            <w:hideMark/>
          </w:tcPr>
          <w:p w14:paraId="0D9BEC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31CC6C1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417,772.00 </w:t>
            </w:r>
          </w:p>
        </w:tc>
        <w:tc>
          <w:tcPr>
            <w:tcW w:w="222" w:type="dxa"/>
            <w:gridSpan w:val="2"/>
            <w:vAlign w:val="center"/>
            <w:hideMark/>
          </w:tcPr>
          <w:p w14:paraId="0A5AF321" w14:textId="77777777" w:rsidR="000D75FB" w:rsidRPr="000D75FB" w:rsidRDefault="000D75FB" w:rsidP="000D75FB">
            <w:pPr>
              <w:rPr>
                <w:sz w:val="20"/>
                <w:szCs w:val="20"/>
                <w:lang w:val="en-US" w:eastAsia="en-US" w:bidi="ar-SA"/>
              </w:rPr>
            </w:pPr>
          </w:p>
        </w:tc>
      </w:tr>
      <w:tr w:rsidR="000D75FB" w:rsidRPr="000D75FB" w14:paraId="0D1F9143"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25578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4</w:t>
            </w:r>
          </w:p>
        </w:tc>
        <w:tc>
          <w:tcPr>
            <w:tcW w:w="4248" w:type="dxa"/>
            <w:tcBorders>
              <w:top w:val="nil"/>
              <w:left w:val="nil"/>
              <w:bottom w:val="single" w:sz="4" w:space="0" w:color="auto"/>
              <w:right w:val="single" w:sz="4" w:space="0" w:color="auto"/>
            </w:tcBorders>
            <w:vAlign w:val="center"/>
            <w:hideMark/>
          </w:tcPr>
          <w:p w14:paraId="4402A923"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погруженного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3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временный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склад</w:t>
            </w:r>
          </w:p>
        </w:tc>
        <w:tc>
          <w:tcPr>
            <w:tcW w:w="715" w:type="dxa"/>
            <w:tcBorders>
              <w:top w:val="nil"/>
              <w:left w:val="nil"/>
              <w:bottom w:val="nil"/>
              <w:right w:val="nil"/>
            </w:tcBorders>
            <w:noWrap/>
            <w:vAlign w:val="bottom"/>
            <w:hideMark/>
          </w:tcPr>
          <w:p w14:paraId="351F70F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123D97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4410.900</w:t>
            </w:r>
          </w:p>
        </w:tc>
        <w:tc>
          <w:tcPr>
            <w:tcW w:w="1167" w:type="dxa"/>
            <w:tcBorders>
              <w:top w:val="nil"/>
              <w:left w:val="nil"/>
              <w:bottom w:val="single" w:sz="4" w:space="0" w:color="auto"/>
              <w:right w:val="single" w:sz="4" w:space="0" w:color="auto"/>
            </w:tcBorders>
            <w:vAlign w:val="bottom"/>
            <w:hideMark/>
          </w:tcPr>
          <w:p w14:paraId="5FFC79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1568.00</w:t>
            </w:r>
          </w:p>
        </w:tc>
        <w:tc>
          <w:tcPr>
            <w:tcW w:w="1980" w:type="dxa"/>
            <w:tcBorders>
              <w:top w:val="nil"/>
              <w:left w:val="nil"/>
              <w:bottom w:val="single" w:sz="4" w:space="0" w:color="auto"/>
              <w:right w:val="single" w:sz="4" w:space="0" w:color="auto"/>
            </w:tcBorders>
            <w:vAlign w:val="bottom"/>
            <w:hideMark/>
          </w:tcPr>
          <w:p w14:paraId="73D6FD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6,916,291.20 </w:t>
            </w:r>
          </w:p>
        </w:tc>
        <w:tc>
          <w:tcPr>
            <w:tcW w:w="222" w:type="dxa"/>
            <w:gridSpan w:val="2"/>
            <w:vAlign w:val="center"/>
            <w:hideMark/>
          </w:tcPr>
          <w:p w14:paraId="19C09BA4" w14:textId="77777777" w:rsidR="000D75FB" w:rsidRPr="000D75FB" w:rsidRDefault="000D75FB" w:rsidP="000D75FB">
            <w:pPr>
              <w:rPr>
                <w:sz w:val="20"/>
                <w:szCs w:val="20"/>
                <w:lang w:val="en-US" w:eastAsia="en-US" w:bidi="ar-SA"/>
              </w:rPr>
            </w:pPr>
          </w:p>
        </w:tc>
      </w:tr>
      <w:tr w:rsidR="000D75FB" w:rsidRPr="000D75FB" w14:paraId="77B55419" w14:textId="77777777" w:rsidTr="000D75FB">
        <w:trPr>
          <w:gridAfter w:val="1"/>
          <w:wAfter w:w="8" w:type="dxa"/>
          <w:trHeight w:val="570"/>
        </w:trPr>
        <w:tc>
          <w:tcPr>
            <w:tcW w:w="517" w:type="dxa"/>
            <w:tcBorders>
              <w:top w:val="nil"/>
              <w:left w:val="single" w:sz="4" w:space="0" w:color="auto"/>
              <w:bottom w:val="single" w:sz="4" w:space="0" w:color="auto"/>
              <w:right w:val="single" w:sz="4" w:space="0" w:color="auto"/>
            </w:tcBorders>
            <w:vAlign w:val="center"/>
            <w:hideMark/>
          </w:tcPr>
          <w:p w14:paraId="0F14710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1E413AD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7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nil"/>
              <w:right w:val="nil"/>
            </w:tcBorders>
            <w:noWrap/>
            <w:vAlign w:val="bottom"/>
            <w:hideMark/>
          </w:tcPr>
          <w:p w14:paraId="477C0CE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D079A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1581.500</w:t>
            </w:r>
          </w:p>
        </w:tc>
        <w:tc>
          <w:tcPr>
            <w:tcW w:w="1167" w:type="dxa"/>
            <w:tcBorders>
              <w:top w:val="nil"/>
              <w:left w:val="nil"/>
              <w:bottom w:val="single" w:sz="4" w:space="0" w:color="auto"/>
              <w:right w:val="single" w:sz="4" w:space="0" w:color="auto"/>
            </w:tcBorders>
            <w:vAlign w:val="bottom"/>
            <w:hideMark/>
          </w:tcPr>
          <w:p w14:paraId="27BF6D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75EA05E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3,820,904.00 </w:t>
            </w:r>
          </w:p>
        </w:tc>
        <w:tc>
          <w:tcPr>
            <w:tcW w:w="222" w:type="dxa"/>
            <w:gridSpan w:val="2"/>
            <w:vAlign w:val="center"/>
            <w:hideMark/>
          </w:tcPr>
          <w:p w14:paraId="2DF05338" w14:textId="77777777" w:rsidR="000D75FB" w:rsidRPr="000D75FB" w:rsidRDefault="000D75FB" w:rsidP="000D75FB">
            <w:pPr>
              <w:rPr>
                <w:sz w:val="20"/>
                <w:szCs w:val="20"/>
                <w:lang w:val="en-US" w:eastAsia="en-US" w:bidi="ar-SA"/>
              </w:rPr>
            </w:pPr>
          </w:p>
        </w:tc>
      </w:tr>
      <w:tr w:rsidR="000D75FB" w:rsidRPr="000D75FB" w14:paraId="5FC60309"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02682B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714F62D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p>
        </w:tc>
        <w:tc>
          <w:tcPr>
            <w:tcW w:w="715" w:type="dxa"/>
            <w:tcBorders>
              <w:top w:val="single" w:sz="4" w:space="0" w:color="auto"/>
              <w:left w:val="nil"/>
              <w:bottom w:val="single" w:sz="4" w:space="0" w:color="auto"/>
              <w:right w:val="single" w:sz="4" w:space="0" w:color="auto"/>
            </w:tcBorders>
            <w:vAlign w:val="bottom"/>
            <w:hideMark/>
          </w:tcPr>
          <w:p w14:paraId="0D903F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1CEEDC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167.000</w:t>
            </w:r>
          </w:p>
        </w:tc>
        <w:tc>
          <w:tcPr>
            <w:tcW w:w="1167" w:type="dxa"/>
            <w:tcBorders>
              <w:top w:val="nil"/>
              <w:left w:val="nil"/>
              <w:bottom w:val="single" w:sz="4" w:space="0" w:color="auto"/>
              <w:right w:val="single" w:sz="4" w:space="0" w:color="auto"/>
            </w:tcBorders>
            <w:vAlign w:val="bottom"/>
            <w:hideMark/>
          </w:tcPr>
          <w:p w14:paraId="2A85876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9226.00</w:t>
            </w:r>
          </w:p>
        </w:tc>
        <w:tc>
          <w:tcPr>
            <w:tcW w:w="1980" w:type="dxa"/>
            <w:tcBorders>
              <w:top w:val="nil"/>
              <w:left w:val="nil"/>
              <w:bottom w:val="single" w:sz="4" w:space="0" w:color="auto"/>
              <w:right w:val="single" w:sz="4" w:space="0" w:color="auto"/>
            </w:tcBorders>
            <w:vAlign w:val="bottom"/>
            <w:hideMark/>
          </w:tcPr>
          <w:p w14:paraId="5FA90BA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1,540,742.00 </w:t>
            </w:r>
          </w:p>
        </w:tc>
        <w:tc>
          <w:tcPr>
            <w:tcW w:w="222" w:type="dxa"/>
            <w:gridSpan w:val="2"/>
            <w:vAlign w:val="center"/>
            <w:hideMark/>
          </w:tcPr>
          <w:p w14:paraId="7331FD0E" w14:textId="77777777" w:rsidR="000D75FB" w:rsidRPr="000D75FB" w:rsidRDefault="000D75FB" w:rsidP="000D75FB">
            <w:pPr>
              <w:rPr>
                <w:sz w:val="20"/>
                <w:szCs w:val="20"/>
                <w:lang w:val="en-US" w:eastAsia="en-US" w:bidi="ar-SA"/>
              </w:rPr>
            </w:pPr>
          </w:p>
        </w:tc>
      </w:tr>
      <w:tr w:rsidR="000D75FB" w:rsidRPr="000D75FB" w14:paraId="3BEB4BDE"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A6F61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2DF5FDC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SN-8</w:t>
            </w:r>
          </w:p>
        </w:tc>
        <w:tc>
          <w:tcPr>
            <w:tcW w:w="715" w:type="dxa"/>
            <w:tcBorders>
              <w:top w:val="nil"/>
              <w:left w:val="nil"/>
              <w:bottom w:val="single" w:sz="4" w:space="0" w:color="auto"/>
              <w:right w:val="single" w:sz="4" w:space="0" w:color="auto"/>
            </w:tcBorders>
            <w:vAlign w:val="bottom"/>
            <w:hideMark/>
          </w:tcPr>
          <w:p w14:paraId="5114A2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FBCAD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25.000</w:t>
            </w:r>
          </w:p>
        </w:tc>
        <w:tc>
          <w:tcPr>
            <w:tcW w:w="1167" w:type="dxa"/>
            <w:tcBorders>
              <w:top w:val="nil"/>
              <w:left w:val="nil"/>
              <w:bottom w:val="single" w:sz="4" w:space="0" w:color="auto"/>
              <w:right w:val="single" w:sz="4" w:space="0" w:color="auto"/>
            </w:tcBorders>
            <w:vAlign w:val="bottom"/>
            <w:hideMark/>
          </w:tcPr>
          <w:p w14:paraId="2445DF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35659.00</w:t>
            </w:r>
          </w:p>
        </w:tc>
        <w:tc>
          <w:tcPr>
            <w:tcW w:w="1980" w:type="dxa"/>
            <w:tcBorders>
              <w:top w:val="nil"/>
              <w:left w:val="nil"/>
              <w:bottom w:val="single" w:sz="4" w:space="0" w:color="auto"/>
              <w:right w:val="single" w:sz="4" w:space="0" w:color="auto"/>
            </w:tcBorders>
            <w:vAlign w:val="bottom"/>
            <w:hideMark/>
          </w:tcPr>
          <w:p w14:paraId="27AD25E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891,475.00 </w:t>
            </w:r>
          </w:p>
        </w:tc>
        <w:tc>
          <w:tcPr>
            <w:tcW w:w="222" w:type="dxa"/>
            <w:gridSpan w:val="2"/>
            <w:vAlign w:val="center"/>
            <w:hideMark/>
          </w:tcPr>
          <w:p w14:paraId="3894B4DD" w14:textId="77777777" w:rsidR="000D75FB" w:rsidRPr="000D75FB" w:rsidRDefault="000D75FB" w:rsidP="000D75FB">
            <w:pPr>
              <w:rPr>
                <w:sz w:val="20"/>
                <w:szCs w:val="20"/>
                <w:lang w:val="en-US" w:eastAsia="en-US" w:bidi="ar-SA"/>
              </w:rPr>
            </w:pPr>
          </w:p>
        </w:tc>
      </w:tr>
      <w:tr w:rsidR="000D75FB" w:rsidRPr="000D75FB" w14:paraId="732BEA6B"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4CCA45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06D3BFB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SN-8</w:t>
            </w:r>
          </w:p>
        </w:tc>
        <w:tc>
          <w:tcPr>
            <w:tcW w:w="715" w:type="dxa"/>
            <w:tcBorders>
              <w:top w:val="nil"/>
              <w:left w:val="nil"/>
              <w:bottom w:val="single" w:sz="4" w:space="0" w:color="auto"/>
              <w:right w:val="single" w:sz="4" w:space="0" w:color="auto"/>
            </w:tcBorders>
            <w:vAlign w:val="bottom"/>
            <w:hideMark/>
          </w:tcPr>
          <w:p w14:paraId="046F0C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3334D5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822.000</w:t>
            </w:r>
          </w:p>
        </w:tc>
        <w:tc>
          <w:tcPr>
            <w:tcW w:w="1167" w:type="dxa"/>
            <w:tcBorders>
              <w:top w:val="nil"/>
              <w:left w:val="nil"/>
              <w:bottom w:val="single" w:sz="4" w:space="0" w:color="auto"/>
              <w:right w:val="single" w:sz="4" w:space="0" w:color="auto"/>
            </w:tcBorders>
            <w:vAlign w:val="bottom"/>
            <w:hideMark/>
          </w:tcPr>
          <w:p w14:paraId="0CF907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88331.00</w:t>
            </w:r>
          </w:p>
        </w:tc>
        <w:tc>
          <w:tcPr>
            <w:tcW w:w="1980" w:type="dxa"/>
            <w:tcBorders>
              <w:top w:val="nil"/>
              <w:left w:val="nil"/>
              <w:bottom w:val="single" w:sz="4" w:space="0" w:color="auto"/>
              <w:right w:val="single" w:sz="4" w:space="0" w:color="auto"/>
            </w:tcBorders>
            <w:vAlign w:val="bottom"/>
            <w:hideMark/>
          </w:tcPr>
          <w:p w14:paraId="48B225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72,608,082.00 </w:t>
            </w:r>
          </w:p>
        </w:tc>
        <w:tc>
          <w:tcPr>
            <w:tcW w:w="222" w:type="dxa"/>
            <w:gridSpan w:val="2"/>
            <w:vAlign w:val="center"/>
            <w:hideMark/>
          </w:tcPr>
          <w:p w14:paraId="756307B7" w14:textId="77777777" w:rsidR="000D75FB" w:rsidRPr="000D75FB" w:rsidRDefault="000D75FB" w:rsidP="000D75FB">
            <w:pPr>
              <w:rPr>
                <w:sz w:val="20"/>
                <w:szCs w:val="20"/>
                <w:lang w:val="en-US" w:eastAsia="en-US" w:bidi="ar-SA"/>
              </w:rPr>
            </w:pPr>
          </w:p>
        </w:tc>
      </w:tr>
      <w:tr w:rsidR="000D75FB" w:rsidRPr="000D75FB" w14:paraId="322CF5F0"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6CCFD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311DC17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сварной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5D9309D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6CEDEF6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750.000</w:t>
            </w:r>
          </w:p>
        </w:tc>
        <w:tc>
          <w:tcPr>
            <w:tcW w:w="1167" w:type="dxa"/>
            <w:tcBorders>
              <w:top w:val="nil"/>
              <w:left w:val="nil"/>
              <w:bottom w:val="single" w:sz="4" w:space="0" w:color="auto"/>
              <w:right w:val="single" w:sz="4" w:space="0" w:color="auto"/>
            </w:tcBorders>
            <w:vAlign w:val="bottom"/>
            <w:hideMark/>
          </w:tcPr>
          <w:p w14:paraId="7F06EC6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5474.00</w:t>
            </w:r>
          </w:p>
        </w:tc>
        <w:tc>
          <w:tcPr>
            <w:tcW w:w="1980" w:type="dxa"/>
            <w:tcBorders>
              <w:top w:val="nil"/>
              <w:left w:val="nil"/>
              <w:bottom w:val="single" w:sz="4" w:space="0" w:color="auto"/>
              <w:right w:val="single" w:sz="4" w:space="0" w:color="auto"/>
            </w:tcBorders>
            <w:vAlign w:val="bottom"/>
            <w:hideMark/>
          </w:tcPr>
          <w:p w14:paraId="47A83A7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4,105,500.00 </w:t>
            </w:r>
          </w:p>
        </w:tc>
        <w:tc>
          <w:tcPr>
            <w:tcW w:w="222" w:type="dxa"/>
            <w:gridSpan w:val="2"/>
            <w:vAlign w:val="center"/>
            <w:hideMark/>
          </w:tcPr>
          <w:p w14:paraId="1BD76AE8" w14:textId="77777777" w:rsidR="000D75FB" w:rsidRPr="000D75FB" w:rsidRDefault="000D75FB" w:rsidP="000D75FB">
            <w:pPr>
              <w:rPr>
                <w:sz w:val="20"/>
                <w:szCs w:val="20"/>
                <w:lang w:val="en-US" w:eastAsia="en-US" w:bidi="ar-SA"/>
              </w:rPr>
            </w:pPr>
          </w:p>
        </w:tc>
      </w:tr>
      <w:tr w:rsidR="000D75FB" w:rsidRPr="000D75FB" w14:paraId="59E4E5E5"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01E3BFC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193FC7C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сварной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600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3EDFB2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6BE734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420.000</w:t>
            </w:r>
          </w:p>
        </w:tc>
        <w:tc>
          <w:tcPr>
            <w:tcW w:w="1167" w:type="dxa"/>
            <w:tcBorders>
              <w:top w:val="nil"/>
              <w:left w:val="nil"/>
              <w:bottom w:val="single" w:sz="4" w:space="0" w:color="auto"/>
              <w:right w:val="single" w:sz="4" w:space="0" w:color="auto"/>
            </w:tcBorders>
            <w:vAlign w:val="bottom"/>
            <w:hideMark/>
          </w:tcPr>
          <w:p w14:paraId="7358C9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2801.00</w:t>
            </w:r>
          </w:p>
        </w:tc>
        <w:tc>
          <w:tcPr>
            <w:tcW w:w="1980" w:type="dxa"/>
            <w:tcBorders>
              <w:top w:val="nil"/>
              <w:left w:val="nil"/>
              <w:bottom w:val="single" w:sz="4" w:space="0" w:color="auto"/>
              <w:right w:val="single" w:sz="4" w:space="0" w:color="auto"/>
            </w:tcBorders>
            <w:vAlign w:val="bottom"/>
            <w:hideMark/>
          </w:tcPr>
          <w:p w14:paraId="303DC0C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1,176,420.00 </w:t>
            </w:r>
          </w:p>
        </w:tc>
        <w:tc>
          <w:tcPr>
            <w:tcW w:w="222" w:type="dxa"/>
            <w:gridSpan w:val="2"/>
            <w:vAlign w:val="center"/>
            <w:hideMark/>
          </w:tcPr>
          <w:p w14:paraId="4C184391" w14:textId="77777777" w:rsidR="000D75FB" w:rsidRPr="000D75FB" w:rsidRDefault="000D75FB" w:rsidP="000D75FB">
            <w:pPr>
              <w:rPr>
                <w:sz w:val="20"/>
                <w:szCs w:val="20"/>
                <w:lang w:val="en-US" w:eastAsia="en-US" w:bidi="ar-SA"/>
              </w:rPr>
            </w:pPr>
          </w:p>
        </w:tc>
      </w:tr>
      <w:tr w:rsidR="000D75FB" w:rsidRPr="000D75FB" w14:paraId="5766EFAD" w14:textId="77777777" w:rsidTr="000D75FB">
        <w:trPr>
          <w:gridAfter w:val="1"/>
          <w:wAfter w:w="8" w:type="dxa"/>
          <w:trHeight w:val="600"/>
        </w:trPr>
        <w:tc>
          <w:tcPr>
            <w:tcW w:w="517" w:type="dxa"/>
            <w:tcBorders>
              <w:top w:val="nil"/>
              <w:left w:val="single" w:sz="4" w:space="0" w:color="auto"/>
              <w:bottom w:val="single" w:sz="4" w:space="0" w:color="auto"/>
              <w:right w:val="single" w:sz="4" w:space="0" w:color="auto"/>
            </w:tcBorders>
            <w:vAlign w:val="center"/>
            <w:hideMark/>
          </w:tcPr>
          <w:p w14:paraId="3D5462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694CE5B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круглого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h=1,5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(32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461575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05B98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33.600</w:t>
            </w:r>
          </w:p>
        </w:tc>
        <w:tc>
          <w:tcPr>
            <w:tcW w:w="1167" w:type="dxa"/>
            <w:tcBorders>
              <w:top w:val="nil"/>
              <w:left w:val="nil"/>
              <w:bottom w:val="single" w:sz="4" w:space="0" w:color="auto"/>
              <w:right w:val="single" w:sz="4" w:space="0" w:color="auto"/>
            </w:tcBorders>
            <w:vAlign w:val="bottom"/>
            <w:hideMark/>
          </w:tcPr>
          <w:p w14:paraId="1501543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16551.00</w:t>
            </w:r>
          </w:p>
        </w:tc>
        <w:tc>
          <w:tcPr>
            <w:tcW w:w="1980" w:type="dxa"/>
            <w:tcBorders>
              <w:top w:val="nil"/>
              <w:left w:val="nil"/>
              <w:bottom w:val="single" w:sz="4" w:space="0" w:color="auto"/>
              <w:right w:val="single" w:sz="4" w:space="0" w:color="auto"/>
            </w:tcBorders>
            <w:vAlign w:val="bottom"/>
            <w:hideMark/>
          </w:tcPr>
          <w:p w14:paraId="6F08FC8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556,113.60 </w:t>
            </w:r>
          </w:p>
        </w:tc>
        <w:tc>
          <w:tcPr>
            <w:tcW w:w="222" w:type="dxa"/>
            <w:gridSpan w:val="2"/>
            <w:vAlign w:val="center"/>
            <w:hideMark/>
          </w:tcPr>
          <w:p w14:paraId="46CD9200" w14:textId="77777777" w:rsidR="000D75FB" w:rsidRPr="000D75FB" w:rsidRDefault="000D75FB" w:rsidP="000D75FB">
            <w:pPr>
              <w:rPr>
                <w:sz w:val="20"/>
                <w:szCs w:val="20"/>
                <w:lang w:val="en-US" w:eastAsia="en-US" w:bidi="ar-SA"/>
              </w:rPr>
            </w:pPr>
          </w:p>
        </w:tc>
      </w:tr>
      <w:tr w:rsidR="000D75FB" w:rsidRPr="000D75FB" w14:paraId="7E152AA3"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305AC5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2BB1866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круглого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смотрового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сборных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железобетонных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элементов</w:t>
            </w:r>
            <w:r w:rsidRPr="000D75FB">
              <w:rPr>
                <w:rFonts w:ascii="Arial Armenian" w:hAnsi="Arial Armenian" w:cs="Arial"/>
                <w:sz w:val="18"/>
                <w:szCs w:val="18"/>
                <w:lang w:val="en-US" w:eastAsia="en-US" w:bidi="ar-SA"/>
              </w:rPr>
              <w:t xml:space="preserve">  1500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h=0,5</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1,0 </w:t>
            </w:r>
            <w:r w:rsidRPr="000D75FB">
              <w:rPr>
                <w:rFonts w:ascii="Calibri" w:hAnsi="Calibri" w:cs="Calibri"/>
                <w:sz w:val="18"/>
                <w:szCs w:val="18"/>
                <w:lang w:val="en-US" w:eastAsia="en-US" w:bidi="ar-SA"/>
              </w:rPr>
              <w:t>м</w:t>
            </w:r>
            <w:r w:rsidRPr="000D75FB">
              <w:rPr>
                <w:rFonts w:ascii="Arial Armenian" w:hAnsi="Arial Armenian" w:cs="Arial"/>
                <w:sz w:val="18"/>
                <w:szCs w:val="18"/>
                <w:lang w:val="en-US" w:eastAsia="en-US" w:bidi="ar-SA"/>
              </w:rPr>
              <w:t xml:space="preserve"> (31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single" w:sz="4" w:space="0" w:color="auto"/>
              <w:right w:val="single" w:sz="4" w:space="0" w:color="auto"/>
            </w:tcBorders>
            <w:vAlign w:val="bottom"/>
            <w:hideMark/>
          </w:tcPr>
          <w:p w14:paraId="547E26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6A4BE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32.400</w:t>
            </w:r>
          </w:p>
        </w:tc>
        <w:tc>
          <w:tcPr>
            <w:tcW w:w="1167" w:type="dxa"/>
            <w:tcBorders>
              <w:top w:val="nil"/>
              <w:left w:val="nil"/>
              <w:bottom w:val="single" w:sz="4" w:space="0" w:color="auto"/>
              <w:right w:val="single" w:sz="4" w:space="0" w:color="auto"/>
            </w:tcBorders>
            <w:vAlign w:val="bottom"/>
            <w:hideMark/>
          </w:tcPr>
          <w:p w14:paraId="792E12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109970.00</w:t>
            </w:r>
          </w:p>
        </w:tc>
        <w:tc>
          <w:tcPr>
            <w:tcW w:w="1980" w:type="dxa"/>
            <w:tcBorders>
              <w:top w:val="nil"/>
              <w:left w:val="nil"/>
              <w:bottom w:val="single" w:sz="4" w:space="0" w:color="auto"/>
              <w:right w:val="single" w:sz="4" w:space="0" w:color="auto"/>
            </w:tcBorders>
            <w:vAlign w:val="bottom"/>
            <w:hideMark/>
          </w:tcPr>
          <w:p w14:paraId="777F90A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3,563,028.00 </w:t>
            </w:r>
          </w:p>
        </w:tc>
        <w:tc>
          <w:tcPr>
            <w:tcW w:w="222" w:type="dxa"/>
            <w:gridSpan w:val="2"/>
            <w:vAlign w:val="center"/>
            <w:hideMark/>
          </w:tcPr>
          <w:p w14:paraId="73DCF0F7" w14:textId="77777777" w:rsidR="000D75FB" w:rsidRPr="000D75FB" w:rsidRDefault="000D75FB" w:rsidP="000D75FB">
            <w:pPr>
              <w:rPr>
                <w:sz w:val="20"/>
                <w:szCs w:val="20"/>
                <w:lang w:val="en-US" w:eastAsia="en-US" w:bidi="ar-SA"/>
              </w:rPr>
            </w:pPr>
          </w:p>
        </w:tc>
      </w:tr>
      <w:tr w:rsidR="000D75FB" w:rsidRPr="000D75FB" w14:paraId="22AFE29F"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D11B99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7C0A5C0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Чугунный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люк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d=700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(16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w:t>
            </w:r>
          </w:p>
        </w:tc>
        <w:tc>
          <w:tcPr>
            <w:tcW w:w="715" w:type="dxa"/>
            <w:tcBorders>
              <w:top w:val="nil"/>
              <w:left w:val="nil"/>
              <w:bottom w:val="nil"/>
              <w:right w:val="nil"/>
            </w:tcBorders>
            <w:noWrap/>
            <w:vAlign w:val="bottom"/>
            <w:hideMark/>
          </w:tcPr>
          <w:p w14:paraId="347967E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309346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31.000</w:t>
            </w:r>
          </w:p>
        </w:tc>
        <w:tc>
          <w:tcPr>
            <w:tcW w:w="1167" w:type="dxa"/>
            <w:tcBorders>
              <w:top w:val="nil"/>
              <w:left w:val="nil"/>
              <w:bottom w:val="single" w:sz="4" w:space="0" w:color="auto"/>
              <w:right w:val="single" w:sz="4" w:space="0" w:color="auto"/>
            </w:tcBorders>
            <w:vAlign w:val="bottom"/>
            <w:hideMark/>
          </w:tcPr>
          <w:p w14:paraId="1CFD0C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145501.00</w:t>
            </w:r>
          </w:p>
        </w:tc>
        <w:tc>
          <w:tcPr>
            <w:tcW w:w="1980" w:type="dxa"/>
            <w:tcBorders>
              <w:top w:val="nil"/>
              <w:left w:val="nil"/>
              <w:bottom w:val="single" w:sz="4" w:space="0" w:color="auto"/>
              <w:right w:val="single" w:sz="4" w:space="0" w:color="auto"/>
            </w:tcBorders>
            <w:vAlign w:val="bottom"/>
            <w:hideMark/>
          </w:tcPr>
          <w:p w14:paraId="32C9257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4,510,531.00 </w:t>
            </w:r>
          </w:p>
        </w:tc>
        <w:tc>
          <w:tcPr>
            <w:tcW w:w="222" w:type="dxa"/>
            <w:gridSpan w:val="2"/>
            <w:vAlign w:val="center"/>
            <w:hideMark/>
          </w:tcPr>
          <w:p w14:paraId="69B01203" w14:textId="77777777" w:rsidR="000D75FB" w:rsidRPr="000D75FB" w:rsidRDefault="000D75FB" w:rsidP="000D75FB">
            <w:pPr>
              <w:rPr>
                <w:sz w:val="20"/>
                <w:szCs w:val="20"/>
                <w:lang w:val="en-US" w:eastAsia="en-US" w:bidi="ar-SA"/>
              </w:rPr>
            </w:pPr>
          </w:p>
        </w:tc>
      </w:tr>
      <w:tr w:rsidR="000D75FB" w:rsidRPr="000D75FB" w14:paraId="7F53C890"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095A5F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180C8AB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Сейсмоустойчивые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p>
        </w:tc>
        <w:tc>
          <w:tcPr>
            <w:tcW w:w="715" w:type="dxa"/>
            <w:tcBorders>
              <w:top w:val="nil"/>
              <w:left w:val="nil"/>
              <w:bottom w:val="nil"/>
              <w:right w:val="nil"/>
            </w:tcBorders>
            <w:noWrap/>
            <w:vAlign w:val="bottom"/>
            <w:hideMark/>
          </w:tcPr>
          <w:p w14:paraId="34313DE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single" w:sz="4" w:space="0" w:color="auto"/>
              <w:bottom w:val="single" w:sz="4" w:space="0" w:color="auto"/>
              <w:right w:val="single" w:sz="4" w:space="0" w:color="auto"/>
            </w:tcBorders>
            <w:vAlign w:val="bottom"/>
            <w:hideMark/>
          </w:tcPr>
          <w:p w14:paraId="601FC6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920.000</w:t>
            </w:r>
          </w:p>
        </w:tc>
        <w:tc>
          <w:tcPr>
            <w:tcW w:w="1167" w:type="dxa"/>
            <w:tcBorders>
              <w:top w:val="nil"/>
              <w:left w:val="nil"/>
              <w:bottom w:val="single" w:sz="4" w:space="0" w:color="auto"/>
              <w:right w:val="single" w:sz="4" w:space="0" w:color="auto"/>
            </w:tcBorders>
            <w:vAlign w:val="bottom"/>
            <w:hideMark/>
          </w:tcPr>
          <w:p w14:paraId="3E117C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951.00</w:t>
            </w:r>
          </w:p>
        </w:tc>
        <w:tc>
          <w:tcPr>
            <w:tcW w:w="1980" w:type="dxa"/>
            <w:tcBorders>
              <w:top w:val="nil"/>
              <w:left w:val="nil"/>
              <w:bottom w:val="single" w:sz="4" w:space="0" w:color="auto"/>
              <w:right w:val="single" w:sz="4" w:space="0" w:color="auto"/>
            </w:tcBorders>
            <w:vAlign w:val="bottom"/>
            <w:hideMark/>
          </w:tcPr>
          <w:p w14:paraId="3FEB7D9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874,920.00 </w:t>
            </w:r>
          </w:p>
        </w:tc>
        <w:tc>
          <w:tcPr>
            <w:tcW w:w="222" w:type="dxa"/>
            <w:gridSpan w:val="2"/>
            <w:vAlign w:val="center"/>
            <w:hideMark/>
          </w:tcPr>
          <w:p w14:paraId="483DA0EF" w14:textId="77777777" w:rsidR="000D75FB" w:rsidRPr="000D75FB" w:rsidRDefault="000D75FB" w:rsidP="000D75FB">
            <w:pPr>
              <w:rPr>
                <w:sz w:val="20"/>
                <w:szCs w:val="20"/>
                <w:lang w:val="en-US" w:eastAsia="en-US" w:bidi="ar-SA"/>
              </w:rPr>
            </w:pPr>
          </w:p>
        </w:tc>
      </w:tr>
      <w:tr w:rsidR="000D75FB" w:rsidRPr="000D75FB" w14:paraId="0F23578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C4231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2260999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лестница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p>
        </w:tc>
        <w:tc>
          <w:tcPr>
            <w:tcW w:w="715" w:type="dxa"/>
            <w:tcBorders>
              <w:top w:val="nil"/>
              <w:left w:val="nil"/>
              <w:bottom w:val="nil"/>
              <w:right w:val="nil"/>
            </w:tcBorders>
            <w:noWrap/>
            <w:vAlign w:val="bottom"/>
            <w:hideMark/>
          </w:tcPr>
          <w:p w14:paraId="6EEFFAF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077C6EF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0.413</w:t>
            </w:r>
          </w:p>
        </w:tc>
        <w:tc>
          <w:tcPr>
            <w:tcW w:w="1167" w:type="dxa"/>
            <w:tcBorders>
              <w:top w:val="nil"/>
              <w:left w:val="nil"/>
              <w:bottom w:val="single" w:sz="4" w:space="0" w:color="auto"/>
              <w:right w:val="single" w:sz="4" w:space="0" w:color="auto"/>
            </w:tcBorders>
            <w:vAlign w:val="bottom"/>
            <w:hideMark/>
          </w:tcPr>
          <w:p w14:paraId="4BB8BB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723609.00</w:t>
            </w:r>
          </w:p>
        </w:tc>
        <w:tc>
          <w:tcPr>
            <w:tcW w:w="1980" w:type="dxa"/>
            <w:tcBorders>
              <w:top w:val="nil"/>
              <w:left w:val="nil"/>
              <w:bottom w:val="single" w:sz="4" w:space="0" w:color="auto"/>
              <w:right w:val="single" w:sz="4" w:space="0" w:color="auto"/>
            </w:tcBorders>
            <w:vAlign w:val="bottom"/>
            <w:hideMark/>
          </w:tcPr>
          <w:p w14:paraId="08FD7D2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298,850.52 </w:t>
            </w:r>
          </w:p>
        </w:tc>
        <w:tc>
          <w:tcPr>
            <w:tcW w:w="222" w:type="dxa"/>
            <w:gridSpan w:val="2"/>
            <w:vAlign w:val="center"/>
            <w:hideMark/>
          </w:tcPr>
          <w:p w14:paraId="7FB64934" w14:textId="77777777" w:rsidR="000D75FB" w:rsidRPr="000D75FB" w:rsidRDefault="000D75FB" w:rsidP="000D75FB">
            <w:pPr>
              <w:rPr>
                <w:sz w:val="20"/>
                <w:szCs w:val="20"/>
                <w:lang w:val="en-US" w:eastAsia="en-US" w:bidi="ar-SA"/>
              </w:rPr>
            </w:pPr>
          </w:p>
        </w:tc>
      </w:tr>
      <w:tr w:rsidR="000D75FB" w:rsidRPr="000D75FB" w14:paraId="01389B5A"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9E10D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29D8DAA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B15 (M200)</w:t>
            </w:r>
          </w:p>
        </w:tc>
        <w:tc>
          <w:tcPr>
            <w:tcW w:w="715" w:type="dxa"/>
            <w:tcBorders>
              <w:top w:val="single" w:sz="4" w:space="0" w:color="auto"/>
              <w:left w:val="nil"/>
              <w:bottom w:val="single" w:sz="4" w:space="0" w:color="auto"/>
              <w:right w:val="single" w:sz="4" w:space="0" w:color="auto"/>
            </w:tcBorders>
            <w:vAlign w:val="bottom"/>
            <w:hideMark/>
          </w:tcPr>
          <w:p w14:paraId="7F4863E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72E44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48.210</w:t>
            </w:r>
          </w:p>
        </w:tc>
        <w:tc>
          <w:tcPr>
            <w:tcW w:w="1167" w:type="dxa"/>
            <w:tcBorders>
              <w:top w:val="nil"/>
              <w:left w:val="nil"/>
              <w:bottom w:val="single" w:sz="4" w:space="0" w:color="auto"/>
              <w:right w:val="single" w:sz="4" w:space="0" w:color="auto"/>
            </w:tcBorders>
            <w:vAlign w:val="bottom"/>
            <w:hideMark/>
          </w:tcPr>
          <w:p w14:paraId="64FC49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55024.00</w:t>
            </w:r>
          </w:p>
        </w:tc>
        <w:tc>
          <w:tcPr>
            <w:tcW w:w="1980" w:type="dxa"/>
            <w:tcBorders>
              <w:top w:val="nil"/>
              <w:left w:val="nil"/>
              <w:bottom w:val="single" w:sz="4" w:space="0" w:color="auto"/>
              <w:right w:val="single" w:sz="4" w:space="0" w:color="auto"/>
            </w:tcBorders>
            <w:vAlign w:val="bottom"/>
            <w:hideMark/>
          </w:tcPr>
          <w:p w14:paraId="3DA42FB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2,652,707.04 </w:t>
            </w:r>
          </w:p>
        </w:tc>
        <w:tc>
          <w:tcPr>
            <w:tcW w:w="222" w:type="dxa"/>
            <w:gridSpan w:val="2"/>
            <w:vAlign w:val="center"/>
            <w:hideMark/>
          </w:tcPr>
          <w:p w14:paraId="5EC68712" w14:textId="77777777" w:rsidR="000D75FB" w:rsidRPr="000D75FB" w:rsidRDefault="000D75FB" w:rsidP="000D75FB">
            <w:pPr>
              <w:rPr>
                <w:sz w:val="20"/>
                <w:szCs w:val="20"/>
                <w:lang w:val="en-US" w:eastAsia="en-US" w:bidi="ar-SA"/>
              </w:rPr>
            </w:pPr>
          </w:p>
        </w:tc>
      </w:tr>
      <w:tr w:rsidR="000D75FB" w:rsidRPr="000D75FB" w14:paraId="591B0D32"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3AC8F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3DF8F13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наращивания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стен</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колодцев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бетона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класса</w:t>
            </w:r>
            <w:r w:rsidRPr="000D75FB">
              <w:rPr>
                <w:rFonts w:ascii="Arial Armenian" w:hAnsi="Arial Armenian" w:cs="Arial"/>
                <w:sz w:val="18"/>
                <w:szCs w:val="18"/>
                <w:lang w:val="en-US" w:eastAsia="en-US" w:bidi="ar-SA"/>
              </w:rPr>
              <w:t xml:space="preserve"> B15 (M200)</w:t>
            </w:r>
          </w:p>
        </w:tc>
        <w:tc>
          <w:tcPr>
            <w:tcW w:w="715" w:type="dxa"/>
            <w:tcBorders>
              <w:top w:val="nil"/>
              <w:left w:val="nil"/>
              <w:bottom w:val="single" w:sz="4" w:space="0" w:color="auto"/>
              <w:right w:val="single" w:sz="4" w:space="0" w:color="auto"/>
            </w:tcBorders>
            <w:vAlign w:val="bottom"/>
            <w:hideMark/>
          </w:tcPr>
          <w:p w14:paraId="124B9E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A172E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0.800</w:t>
            </w:r>
          </w:p>
        </w:tc>
        <w:tc>
          <w:tcPr>
            <w:tcW w:w="1167" w:type="dxa"/>
            <w:tcBorders>
              <w:top w:val="nil"/>
              <w:left w:val="nil"/>
              <w:bottom w:val="single" w:sz="4" w:space="0" w:color="auto"/>
              <w:right w:val="single" w:sz="4" w:space="0" w:color="auto"/>
            </w:tcBorders>
            <w:vAlign w:val="bottom"/>
            <w:hideMark/>
          </w:tcPr>
          <w:p w14:paraId="6660E3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55024.00</w:t>
            </w:r>
          </w:p>
        </w:tc>
        <w:tc>
          <w:tcPr>
            <w:tcW w:w="1980" w:type="dxa"/>
            <w:tcBorders>
              <w:top w:val="nil"/>
              <w:left w:val="nil"/>
              <w:bottom w:val="single" w:sz="4" w:space="0" w:color="auto"/>
              <w:right w:val="single" w:sz="4" w:space="0" w:color="auto"/>
            </w:tcBorders>
            <w:vAlign w:val="bottom"/>
            <w:hideMark/>
          </w:tcPr>
          <w:p w14:paraId="2DF1A83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44,019.20 </w:t>
            </w:r>
          </w:p>
        </w:tc>
        <w:tc>
          <w:tcPr>
            <w:tcW w:w="222" w:type="dxa"/>
            <w:gridSpan w:val="2"/>
            <w:vAlign w:val="center"/>
            <w:hideMark/>
          </w:tcPr>
          <w:p w14:paraId="2ACEC2FC" w14:textId="77777777" w:rsidR="000D75FB" w:rsidRPr="000D75FB" w:rsidRDefault="000D75FB" w:rsidP="000D75FB">
            <w:pPr>
              <w:rPr>
                <w:sz w:val="20"/>
                <w:szCs w:val="20"/>
                <w:lang w:val="en-US" w:eastAsia="en-US" w:bidi="ar-SA"/>
              </w:rPr>
            </w:pPr>
          </w:p>
        </w:tc>
      </w:tr>
      <w:tr w:rsidR="000D75FB" w:rsidRPr="000D75FB" w14:paraId="4947301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DD614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18D2BF7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L=17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68086D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64BB1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17.000</w:t>
            </w:r>
          </w:p>
        </w:tc>
        <w:tc>
          <w:tcPr>
            <w:tcW w:w="1167" w:type="dxa"/>
            <w:tcBorders>
              <w:top w:val="nil"/>
              <w:left w:val="nil"/>
              <w:bottom w:val="single" w:sz="4" w:space="0" w:color="auto"/>
              <w:right w:val="single" w:sz="4" w:space="0" w:color="auto"/>
            </w:tcBorders>
            <w:vAlign w:val="bottom"/>
            <w:hideMark/>
          </w:tcPr>
          <w:p w14:paraId="40DA2E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9111.00</w:t>
            </w:r>
          </w:p>
        </w:tc>
        <w:tc>
          <w:tcPr>
            <w:tcW w:w="1980" w:type="dxa"/>
            <w:tcBorders>
              <w:top w:val="nil"/>
              <w:left w:val="nil"/>
              <w:bottom w:val="single" w:sz="4" w:space="0" w:color="auto"/>
              <w:right w:val="single" w:sz="4" w:space="0" w:color="auto"/>
            </w:tcBorders>
            <w:vAlign w:val="bottom"/>
            <w:hideMark/>
          </w:tcPr>
          <w:p w14:paraId="0D2DFC1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154,887.00 </w:t>
            </w:r>
          </w:p>
        </w:tc>
        <w:tc>
          <w:tcPr>
            <w:tcW w:w="222" w:type="dxa"/>
            <w:gridSpan w:val="2"/>
            <w:vAlign w:val="center"/>
            <w:hideMark/>
          </w:tcPr>
          <w:p w14:paraId="382D9F5B" w14:textId="77777777" w:rsidR="000D75FB" w:rsidRPr="000D75FB" w:rsidRDefault="000D75FB" w:rsidP="000D75FB">
            <w:pPr>
              <w:rPr>
                <w:sz w:val="20"/>
                <w:szCs w:val="20"/>
                <w:lang w:val="en-US" w:eastAsia="en-US" w:bidi="ar-SA"/>
              </w:rPr>
            </w:pPr>
          </w:p>
        </w:tc>
      </w:tr>
      <w:tr w:rsidR="000D75FB" w:rsidRPr="000D75FB" w14:paraId="1E289CBC"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B0CA78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3F833F8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Стоимость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1000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2929104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76380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2.550</w:t>
            </w:r>
          </w:p>
        </w:tc>
        <w:tc>
          <w:tcPr>
            <w:tcW w:w="1167" w:type="dxa"/>
            <w:tcBorders>
              <w:top w:val="nil"/>
              <w:left w:val="nil"/>
              <w:bottom w:val="single" w:sz="4" w:space="0" w:color="auto"/>
              <w:right w:val="single" w:sz="4" w:space="0" w:color="auto"/>
            </w:tcBorders>
            <w:vAlign w:val="bottom"/>
            <w:hideMark/>
          </w:tcPr>
          <w:p w14:paraId="2F49DF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654733.00</w:t>
            </w:r>
          </w:p>
        </w:tc>
        <w:tc>
          <w:tcPr>
            <w:tcW w:w="1980" w:type="dxa"/>
            <w:tcBorders>
              <w:top w:val="nil"/>
              <w:left w:val="nil"/>
              <w:bottom w:val="single" w:sz="4" w:space="0" w:color="auto"/>
              <w:right w:val="single" w:sz="4" w:space="0" w:color="auto"/>
            </w:tcBorders>
            <w:vAlign w:val="bottom"/>
            <w:hideMark/>
          </w:tcPr>
          <w:p w14:paraId="4016C51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1,669,569.15 </w:t>
            </w:r>
          </w:p>
        </w:tc>
        <w:tc>
          <w:tcPr>
            <w:tcW w:w="222" w:type="dxa"/>
            <w:gridSpan w:val="2"/>
            <w:vAlign w:val="center"/>
            <w:hideMark/>
          </w:tcPr>
          <w:p w14:paraId="4494DE80" w14:textId="77777777" w:rsidR="000D75FB" w:rsidRPr="000D75FB" w:rsidRDefault="000D75FB" w:rsidP="000D75FB">
            <w:pPr>
              <w:rPr>
                <w:sz w:val="20"/>
                <w:szCs w:val="20"/>
                <w:lang w:val="en-US" w:eastAsia="en-US" w:bidi="ar-SA"/>
              </w:rPr>
            </w:pPr>
          </w:p>
        </w:tc>
      </w:tr>
      <w:tr w:rsidR="000D75FB" w:rsidRPr="000D75FB" w14:paraId="00B1DEA7"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17118F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17C175E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Окраска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футляра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антикоррозионной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краской</w:t>
            </w:r>
          </w:p>
        </w:tc>
        <w:tc>
          <w:tcPr>
            <w:tcW w:w="715" w:type="dxa"/>
            <w:tcBorders>
              <w:top w:val="single" w:sz="4" w:space="0" w:color="auto"/>
              <w:left w:val="nil"/>
              <w:bottom w:val="single" w:sz="4" w:space="0" w:color="auto"/>
              <w:right w:val="single" w:sz="4" w:space="0" w:color="auto"/>
            </w:tcBorders>
            <w:vAlign w:val="bottom"/>
            <w:hideMark/>
          </w:tcPr>
          <w:p w14:paraId="73D3FBA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2669F1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53.380</w:t>
            </w:r>
          </w:p>
        </w:tc>
        <w:tc>
          <w:tcPr>
            <w:tcW w:w="1167" w:type="dxa"/>
            <w:tcBorders>
              <w:top w:val="nil"/>
              <w:left w:val="nil"/>
              <w:bottom w:val="single" w:sz="4" w:space="0" w:color="auto"/>
              <w:right w:val="single" w:sz="4" w:space="0" w:color="auto"/>
            </w:tcBorders>
            <w:vAlign w:val="bottom"/>
            <w:hideMark/>
          </w:tcPr>
          <w:p w14:paraId="494FD48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1696.00</w:t>
            </w:r>
          </w:p>
        </w:tc>
        <w:tc>
          <w:tcPr>
            <w:tcW w:w="1980" w:type="dxa"/>
            <w:tcBorders>
              <w:top w:val="nil"/>
              <w:left w:val="nil"/>
              <w:bottom w:val="single" w:sz="4" w:space="0" w:color="auto"/>
              <w:right w:val="single" w:sz="4" w:space="0" w:color="auto"/>
            </w:tcBorders>
            <w:vAlign w:val="bottom"/>
            <w:hideMark/>
          </w:tcPr>
          <w:p w14:paraId="16995A7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90,532.48 </w:t>
            </w:r>
          </w:p>
        </w:tc>
        <w:tc>
          <w:tcPr>
            <w:tcW w:w="222" w:type="dxa"/>
            <w:gridSpan w:val="2"/>
            <w:vAlign w:val="center"/>
            <w:hideMark/>
          </w:tcPr>
          <w:p w14:paraId="142F969E" w14:textId="77777777" w:rsidR="000D75FB" w:rsidRPr="000D75FB" w:rsidRDefault="000D75FB" w:rsidP="000D75FB">
            <w:pPr>
              <w:rPr>
                <w:sz w:val="20"/>
                <w:szCs w:val="20"/>
                <w:lang w:val="en-US" w:eastAsia="en-US" w:bidi="ar-SA"/>
              </w:rPr>
            </w:pPr>
          </w:p>
        </w:tc>
      </w:tr>
      <w:tr w:rsidR="000D75FB" w:rsidRPr="000D75FB" w14:paraId="7B6EF4AE"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42B769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1154AD1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временном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складе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7880B0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C0CA9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2262.000</w:t>
            </w:r>
          </w:p>
        </w:tc>
        <w:tc>
          <w:tcPr>
            <w:tcW w:w="1167" w:type="dxa"/>
            <w:tcBorders>
              <w:top w:val="nil"/>
              <w:left w:val="nil"/>
              <w:bottom w:val="single" w:sz="4" w:space="0" w:color="auto"/>
              <w:right w:val="single" w:sz="4" w:space="0" w:color="auto"/>
            </w:tcBorders>
            <w:vAlign w:val="bottom"/>
            <w:hideMark/>
          </w:tcPr>
          <w:p w14:paraId="0CD64B0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874.00</w:t>
            </w:r>
          </w:p>
        </w:tc>
        <w:tc>
          <w:tcPr>
            <w:tcW w:w="1980" w:type="dxa"/>
            <w:tcBorders>
              <w:top w:val="nil"/>
              <w:left w:val="nil"/>
              <w:bottom w:val="single" w:sz="4" w:space="0" w:color="auto"/>
              <w:right w:val="single" w:sz="4" w:space="0" w:color="auto"/>
            </w:tcBorders>
            <w:vAlign w:val="bottom"/>
            <w:hideMark/>
          </w:tcPr>
          <w:p w14:paraId="14085AA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1,976,988.00 </w:t>
            </w:r>
          </w:p>
        </w:tc>
        <w:tc>
          <w:tcPr>
            <w:tcW w:w="222" w:type="dxa"/>
            <w:gridSpan w:val="2"/>
            <w:vAlign w:val="center"/>
            <w:hideMark/>
          </w:tcPr>
          <w:p w14:paraId="1F89903B" w14:textId="77777777" w:rsidR="000D75FB" w:rsidRPr="000D75FB" w:rsidRDefault="000D75FB" w:rsidP="000D75FB">
            <w:pPr>
              <w:rPr>
                <w:sz w:val="20"/>
                <w:szCs w:val="20"/>
                <w:lang w:val="en-US" w:eastAsia="en-US" w:bidi="ar-SA"/>
              </w:rPr>
            </w:pPr>
          </w:p>
        </w:tc>
      </w:tr>
      <w:tr w:rsidR="000D75FB" w:rsidRPr="000D75FB" w14:paraId="1C7653B9" w14:textId="77777777" w:rsidTr="000D75FB">
        <w:trPr>
          <w:gridAfter w:val="1"/>
          <w:wAfter w:w="8" w:type="dxa"/>
          <w:trHeight w:val="720"/>
        </w:trPr>
        <w:tc>
          <w:tcPr>
            <w:tcW w:w="517" w:type="dxa"/>
            <w:tcBorders>
              <w:top w:val="nil"/>
              <w:left w:val="single" w:sz="4" w:space="0" w:color="auto"/>
              <w:bottom w:val="single" w:sz="4" w:space="0" w:color="auto"/>
              <w:right w:val="single" w:sz="4" w:space="0" w:color="auto"/>
            </w:tcBorders>
            <w:vAlign w:val="center"/>
            <w:hideMark/>
          </w:tcPr>
          <w:p w14:paraId="6AADC1D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26F1BD5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3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строительную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площадку</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для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обратной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засыпки</w:t>
            </w:r>
          </w:p>
        </w:tc>
        <w:tc>
          <w:tcPr>
            <w:tcW w:w="715" w:type="dxa"/>
            <w:tcBorders>
              <w:top w:val="nil"/>
              <w:left w:val="nil"/>
              <w:bottom w:val="nil"/>
              <w:right w:val="nil"/>
            </w:tcBorders>
            <w:noWrap/>
            <w:vAlign w:val="bottom"/>
            <w:hideMark/>
          </w:tcPr>
          <w:p w14:paraId="22FA0FA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6E3700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4410.900</w:t>
            </w:r>
          </w:p>
        </w:tc>
        <w:tc>
          <w:tcPr>
            <w:tcW w:w="1167" w:type="dxa"/>
            <w:tcBorders>
              <w:top w:val="nil"/>
              <w:left w:val="nil"/>
              <w:bottom w:val="single" w:sz="4" w:space="0" w:color="auto"/>
              <w:right w:val="single" w:sz="4" w:space="0" w:color="auto"/>
            </w:tcBorders>
            <w:vAlign w:val="bottom"/>
            <w:hideMark/>
          </w:tcPr>
          <w:p w14:paraId="4F2042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1568.00</w:t>
            </w:r>
          </w:p>
        </w:tc>
        <w:tc>
          <w:tcPr>
            <w:tcW w:w="1980" w:type="dxa"/>
            <w:tcBorders>
              <w:top w:val="nil"/>
              <w:left w:val="nil"/>
              <w:bottom w:val="single" w:sz="4" w:space="0" w:color="auto"/>
              <w:right w:val="single" w:sz="4" w:space="0" w:color="auto"/>
            </w:tcBorders>
            <w:vAlign w:val="bottom"/>
            <w:hideMark/>
          </w:tcPr>
          <w:p w14:paraId="23B49CD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6,916,291.20 </w:t>
            </w:r>
          </w:p>
        </w:tc>
        <w:tc>
          <w:tcPr>
            <w:tcW w:w="222" w:type="dxa"/>
            <w:gridSpan w:val="2"/>
            <w:vAlign w:val="center"/>
            <w:hideMark/>
          </w:tcPr>
          <w:p w14:paraId="62F2ECE1" w14:textId="77777777" w:rsidR="000D75FB" w:rsidRPr="000D75FB" w:rsidRDefault="000D75FB" w:rsidP="000D75FB">
            <w:pPr>
              <w:rPr>
                <w:sz w:val="20"/>
                <w:szCs w:val="20"/>
                <w:lang w:val="en-US" w:eastAsia="en-US" w:bidi="ar-SA"/>
              </w:rPr>
            </w:pPr>
          </w:p>
        </w:tc>
      </w:tr>
      <w:tr w:rsidR="000D75FB" w:rsidRPr="000D75FB" w14:paraId="3944BA3F" w14:textId="77777777" w:rsidTr="000D75FB">
        <w:trPr>
          <w:gridAfter w:val="1"/>
          <w:wAfter w:w="8" w:type="dxa"/>
          <w:trHeight w:val="375"/>
        </w:trPr>
        <w:tc>
          <w:tcPr>
            <w:tcW w:w="517" w:type="dxa"/>
            <w:tcBorders>
              <w:top w:val="nil"/>
              <w:left w:val="single" w:sz="4" w:space="0" w:color="auto"/>
              <w:bottom w:val="single" w:sz="4" w:space="0" w:color="auto"/>
              <w:right w:val="single" w:sz="4" w:space="0" w:color="auto"/>
            </w:tcBorders>
            <w:vAlign w:val="center"/>
            <w:hideMark/>
          </w:tcPr>
          <w:p w14:paraId="0276AD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1DF7A51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Обратная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бульдозером</w:t>
            </w:r>
            <w:r w:rsidRPr="000D75FB">
              <w:rPr>
                <w:rFonts w:ascii="Arial Armenian" w:hAnsi="Arial Armenian" w:cs="Arial"/>
                <w:sz w:val="18"/>
                <w:szCs w:val="18"/>
                <w:lang w:val="en-US" w:eastAsia="en-US" w:bidi="ar-SA"/>
              </w:rPr>
              <w:t xml:space="preserve">                                                                    </w:t>
            </w:r>
          </w:p>
        </w:tc>
        <w:tc>
          <w:tcPr>
            <w:tcW w:w="715" w:type="dxa"/>
            <w:tcBorders>
              <w:top w:val="single" w:sz="4" w:space="0" w:color="auto"/>
              <w:left w:val="nil"/>
              <w:bottom w:val="single" w:sz="4" w:space="0" w:color="auto"/>
              <w:right w:val="single" w:sz="4" w:space="0" w:color="auto"/>
            </w:tcBorders>
            <w:vAlign w:val="bottom"/>
            <w:hideMark/>
          </w:tcPr>
          <w:p w14:paraId="4086101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22543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2262.000</w:t>
            </w:r>
          </w:p>
        </w:tc>
        <w:tc>
          <w:tcPr>
            <w:tcW w:w="1167" w:type="dxa"/>
            <w:tcBorders>
              <w:top w:val="nil"/>
              <w:left w:val="nil"/>
              <w:bottom w:val="single" w:sz="4" w:space="0" w:color="auto"/>
              <w:right w:val="single" w:sz="4" w:space="0" w:color="auto"/>
            </w:tcBorders>
            <w:vAlign w:val="bottom"/>
            <w:hideMark/>
          </w:tcPr>
          <w:p w14:paraId="1AA65D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244.00</w:t>
            </w:r>
          </w:p>
        </w:tc>
        <w:tc>
          <w:tcPr>
            <w:tcW w:w="1980" w:type="dxa"/>
            <w:tcBorders>
              <w:top w:val="nil"/>
              <w:left w:val="nil"/>
              <w:bottom w:val="single" w:sz="4" w:space="0" w:color="auto"/>
              <w:right w:val="single" w:sz="4" w:space="0" w:color="auto"/>
            </w:tcBorders>
            <w:vAlign w:val="bottom"/>
            <w:hideMark/>
          </w:tcPr>
          <w:p w14:paraId="7B6364D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551,928.00 </w:t>
            </w:r>
          </w:p>
        </w:tc>
        <w:tc>
          <w:tcPr>
            <w:tcW w:w="222" w:type="dxa"/>
            <w:gridSpan w:val="2"/>
            <w:vAlign w:val="center"/>
            <w:hideMark/>
          </w:tcPr>
          <w:p w14:paraId="2F21A85D" w14:textId="77777777" w:rsidR="000D75FB" w:rsidRPr="000D75FB" w:rsidRDefault="000D75FB" w:rsidP="000D75FB">
            <w:pPr>
              <w:rPr>
                <w:sz w:val="20"/>
                <w:szCs w:val="20"/>
                <w:lang w:val="en-US" w:eastAsia="en-US" w:bidi="ar-SA"/>
              </w:rPr>
            </w:pPr>
          </w:p>
        </w:tc>
      </w:tr>
      <w:tr w:rsidR="000D75FB" w:rsidRPr="000D75FB" w14:paraId="195851A1" w14:textId="77777777" w:rsidTr="000D75FB">
        <w:trPr>
          <w:gridAfter w:val="1"/>
          <w:wAfter w:w="8" w:type="dxa"/>
          <w:trHeight w:val="330"/>
        </w:trPr>
        <w:tc>
          <w:tcPr>
            <w:tcW w:w="517" w:type="dxa"/>
            <w:tcBorders>
              <w:top w:val="nil"/>
              <w:left w:val="single" w:sz="4" w:space="0" w:color="auto"/>
              <w:bottom w:val="single" w:sz="4" w:space="0" w:color="auto"/>
              <w:right w:val="single" w:sz="4" w:space="0" w:color="auto"/>
            </w:tcBorders>
            <w:vAlign w:val="center"/>
            <w:hideMark/>
          </w:tcPr>
          <w:p w14:paraId="1CA9E1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3C2F359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Послойное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уплотнение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засыпке</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7A2894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1D457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2262.000</w:t>
            </w:r>
          </w:p>
        </w:tc>
        <w:tc>
          <w:tcPr>
            <w:tcW w:w="1167" w:type="dxa"/>
            <w:tcBorders>
              <w:top w:val="nil"/>
              <w:left w:val="nil"/>
              <w:bottom w:val="single" w:sz="4" w:space="0" w:color="auto"/>
              <w:right w:val="single" w:sz="4" w:space="0" w:color="auto"/>
            </w:tcBorders>
            <w:vAlign w:val="bottom"/>
            <w:hideMark/>
          </w:tcPr>
          <w:p w14:paraId="4A21FB6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360.00</w:t>
            </w:r>
          </w:p>
        </w:tc>
        <w:tc>
          <w:tcPr>
            <w:tcW w:w="1980" w:type="dxa"/>
            <w:tcBorders>
              <w:top w:val="nil"/>
              <w:left w:val="nil"/>
              <w:bottom w:val="single" w:sz="4" w:space="0" w:color="auto"/>
              <w:right w:val="single" w:sz="4" w:space="0" w:color="auto"/>
            </w:tcBorders>
            <w:vAlign w:val="bottom"/>
            <w:hideMark/>
          </w:tcPr>
          <w:p w14:paraId="14B6308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814,320.00 </w:t>
            </w:r>
          </w:p>
        </w:tc>
        <w:tc>
          <w:tcPr>
            <w:tcW w:w="222" w:type="dxa"/>
            <w:gridSpan w:val="2"/>
            <w:vAlign w:val="center"/>
            <w:hideMark/>
          </w:tcPr>
          <w:p w14:paraId="2C71806B" w14:textId="77777777" w:rsidR="000D75FB" w:rsidRPr="000D75FB" w:rsidRDefault="000D75FB" w:rsidP="000D75FB">
            <w:pPr>
              <w:rPr>
                <w:sz w:val="20"/>
                <w:szCs w:val="20"/>
                <w:lang w:val="en-US" w:eastAsia="en-US" w:bidi="ar-SA"/>
              </w:rPr>
            </w:pPr>
          </w:p>
        </w:tc>
      </w:tr>
      <w:tr w:rsidR="000D75FB" w:rsidRPr="000D75FB" w14:paraId="697DB920" w14:textId="77777777" w:rsidTr="000D75FB">
        <w:trPr>
          <w:gridAfter w:val="1"/>
          <w:wAfter w:w="8" w:type="dxa"/>
          <w:trHeight w:val="615"/>
        </w:trPr>
        <w:tc>
          <w:tcPr>
            <w:tcW w:w="517" w:type="dxa"/>
            <w:tcBorders>
              <w:top w:val="nil"/>
              <w:left w:val="single" w:sz="4" w:space="0" w:color="auto"/>
              <w:bottom w:val="single" w:sz="4" w:space="0" w:color="auto"/>
              <w:right w:val="single" w:sz="4" w:space="0" w:color="auto"/>
            </w:tcBorders>
            <w:vAlign w:val="center"/>
            <w:hideMark/>
          </w:tcPr>
          <w:p w14:paraId="6C404F4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7A2E1CB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Подключение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абонентов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сети</w:t>
            </w:r>
            <w:r w:rsidRPr="000D75FB">
              <w:rPr>
                <w:rFonts w:ascii="Arial Armenian" w:hAnsi="Arial Armenian" w:cs="Arial"/>
                <w:sz w:val="18"/>
                <w:szCs w:val="18"/>
                <w:lang w:val="en-US" w:eastAsia="en-US" w:bidi="ar-SA"/>
              </w:rPr>
              <w:t xml:space="preserve"> 300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560FEAFF" w14:textId="77777777" w:rsidR="000D75FB" w:rsidRPr="000D75FB" w:rsidRDefault="000D75FB" w:rsidP="000D75FB">
            <w:pPr>
              <w:jc w:val="center"/>
              <w:rPr>
                <w:rFonts w:ascii="Tahoma" w:hAnsi="Tahoma" w:cs="Tahoma"/>
                <w:color w:val="212529"/>
                <w:sz w:val="18"/>
                <w:szCs w:val="18"/>
                <w:lang w:val="en-US" w:eastAsia="en-US" w:bidi="ar-SA"/>
              </w:rPr>
            </w:pPr>
            <w:r w:rsidRPr="000D75FB">
              <w:rPr>
                <w:rFonts w:ascii="Tahoma" w:hAnsi="Tahoma" w:cs="Tahoma"/>
                <w:color w:val="212529"/>
                <w:sz w:val="18"/>
                <w:szCs w:val="18"/>
                <w:lang w:val="en-US" w:eastAsia="en-US" w:bidi="ar-SA"/>
              </w:rPr>
              <w:t>Место</w:t>
            </w:r>
          </w:p>
        </w:tc>
        <w:tc>
          <w:tcPr>
            <w:tcW w:w="1067" w:type="dxa"/>
            <w:tcBorders>
              <w:top w:val="nil"/>
              <w:left w:val="single" w:sz="4" w:space="0" w:color="auto"/>
              <w:bottom w:val="single" w:sz="4" w:space="0" w:color="auto"/>
              <w:right w:val="single" w:sz="4" w:space="0" w:color="auto"/>
            </w:tcBorders>
            <w:vAlign w:val="bottom"/>
            <w:hideMark/>
          </w:tcPr>
          <w:p w14:paraId="3BB72F1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40.000</w:t>
            </w:r>
          </w:p>
        </w:tc>
        <w:tc>
          <w:tcPr>
            <w:tcW w:w="1167" w:type="dxa"/>
            <w:tcBorders>
              <w:top w:val="nil"/>
              <w:left w:val="nil"/>
              <w:bottom w:val="single" w:sz="4" w:space="0" w:color="auto"/>
              <w:right w:val="single" w:sz="4" w:space="0" w:color="auto"/>
            </w:tcBorders>
            <w:vAlign w:val="bottom"/>
            <w:hideMark/>
          </w:tcPr>
          <w:p w14:paraId="7D96B29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31521.00</w:t>
            </w:r>
          </w:p>
        </w:tc>
        <w:tc>
          <w:tcPr>
            <w:tcW w:w="1980" w:type="dxa"/>
            <w:tcBorders>
              <w:top w:val="nil"/>
              <w:left w:val="nil"/>
              <w:bottom w:val="single" w:sz="4" w:space="0" w:color="auto"/>
              <w:right w:val="single" w:sz="4" w:space="0" w:color="auto"/>
            </w:tcBorders>
            <w:vAlign w:val="bottom"/>
            <w:hideMark/>
          </w:tcPr>
          <w:p w14:paraId="194E22E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1,260,840.00 </w:t>
            </w:r>
          </w:p>
        </w:tc>
        <w:tc>
          <w:tcPr>
            <w:tcW w:w="222" w:type="dxa"/>
            <w:gridSpan w:val="2"/>
            <w:vAlign w:val="center"/>
            <w:hideMark/>
          </w:tcPr>
          <w:p w14:paraId="659D9583" w14:textId="77777777" w:rsidR="000D75FB" w:rsidRPr="000D75FB" w:rsidRDefault="000D75FB" w:rsidP="000D75FB">
            <w:pPr>
              <w:rPr>
                <w:sz w:val="20"/>
                <w:szCs w:val="20"/>
                <w:lang w:val="en-US" w:eastAsia="en-US" w:bidi="ar-SA"/>
              </w:rPr>
            </w:pPr>
          </w:p>
        </w:tc>
      </w:tr>
      <w:tr w:rsidR="000D75FB" w:rsidRPr="000D75FB" w14:paraId="6940C22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733E81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3D5C015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Полиэтиленовая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гофрированная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канализационная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труба</w:t>
            </w:r>
            <w:r w:rsidRPr="000D75FB">
              <w:rPr>
                <w:rFonts w:ascii="Arial Armenian" w:hAnsi="Arial Armenian" w:cs="Arial"/>
                <w:sz w:val="18"/>
                <w:szCs w:val="18"/>
                <w:lang w:val="en-US" w:eastAsia="en-US" w:bidi="ar-SA"/>
              </w:rPr>
              <w:t xml:space="preserve"> 300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SN-8</w:t>
            </w:r>
          </w:p>
        </w:tc>
        <w:tc>
          <w:tcPr>
            <w:tcW w:w="715" w:type="dxa"/>
            <w:tcBorders>
              <w:top w:val="single" w:sz="4" w:space="0" w:color="auto"/>
              <w:left w:val="nil"/>
              <w:bottom w:val="single" w:sz="4" w:space="0" w:color="auto"/>
              <w:right w:val="single" w:sz="4" w:space="0" w:color="auto"/>
            </w:tcBorders>
            <w:vAlign w:val="bottom"/>
            <w:hideMark/>
          </w:tcPr>
          <w:p w14:paraId="0DAD37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49337C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200.000</w:t>
            </w:r>
          </w:p>
        </w:tc>
        <w:tc>
          <w:tcPr>
            <w:tcW w:w="1167" w:type="dxa"/>
            <w:tcBorders>
              <w:top w:val="nil"/>
              <w:left w:val="nil"/>
              <w:bottom w:val="single" w:sz="4" w:space="0" w:color="auto"/>
              <w:right w:val="single" w:sz="4" w:space="0" w:color="auto"/>
            </w:tcBorders>
            <w:vAlign w:val="bottom"/>
            <w:hideMark/>
          </w:tcPr>
          <w:p w14:paraId="5748A8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13891.00</w:t>
            </w:r>
          </w:p>
        </w:tc>
        <w:tc>
          <w:tcPr>
            <w:tcW w:w="1980" w:type="dxa"/>
            <w:tcBorders>
              <w:top w:val="nil"/>
              <w:left w:val="nil"/>
              <w:bottom w:val="single" w:sz="4" w:space="0" w:color="auto"/>
              <w:right w:val="single" w:sz="4" w:space="0" w:color="auto"/>
            </w:tcBorders>
            <w:vAlign w:val="bottom"/>
            <w:hideMark/>
          </w:tcPr>
          <w:p w14:paraId="19622A2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2,778,200.00 </w:t>
            </w:r>
          </w:p>
        </w:tc>
        <w:tc>
          <w:tcPr>
            <w:tcW w:w="222" w:type="dxa"/>
            <w:gridSpan w:val="2"/>
            <w:vAlign w:val="center"/>
            <w:hideMark/>
          </w:tcPr>
          <w:p w14:paraId="65F7A9FA" w14:textId="77777777" w:rsidR="000D75FB" w:rsidRPr="000D75FB" w:rsidRDefault="000D75FB" w:rsidP="000D75FB">
            <w:pPr>
              <w:rPr>
                <w:sz w:val="20"/>
                <w:szCs w:val="20"/>
                <w:lang w:val="en-US" w:eastAsia="en-US" w:bidi="ar-SA"/>
              </w:rPr>
            </w:pPr>
          </w:p>
        </w:tc>
      </w:tr>
      <w:tr w:rsidR="000D75FB" w:rsidRPr="000D75FB" w14:paraId="3C5E83F3"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465F0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05C7074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защитного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вокруг</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3F7021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BCC1B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1540.000</w:t>
            </w:r>
          </w:p>
        </w:tc>
        <w:tc>
          <w:tcPr>
            <w:tcW w:w="1167" w:type="dxa"/>
            <w:tcBorders>
              <w:top w:val="nil"/>
              <w:left w:val="nil"/>
              <w:bottom w:val="single" w:sz="4" w:space="0" w:color="auto"/>
              <w:right w:val="single" w:sz="4" w:space="0" w:color="auto"/>
            </w:tcBorders>
            <w:vAlign w:val="bottom"/>
            <w:hideMark/>
          </w:tcPr>
          <w:p w14:paraId="703FE3D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9226.00</w:t>
            </w:r>
          </w:p>
        </w:tc>
        <w:tc>
          <w:tcPr>
            <w:tcW w:w="1980" w:type="dxa"/>
            <w:tcBorders>
              <w:top w:val="nil"/>
              <w:left w:val="nil"/>
              <w:bottom w:val="single" w:sz="4" w:space="0" w:color="auto"/>
              <w:right w:val="single" w:sz="4" w:space="0" w:color="auto"/>
            </w:tcBorders>
            <w:vAlign w:val="bottom"/>
            <w:hideMark/>
          </w:tcPr>
          <w:p w14:paraId="5E146F8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14,208,040.00 </w:t>
            </w:r>
          </w:p>
        </w:tc>
        <w:tc>
          <w:tcPr>
            <w:tcW w:w="222" w:type="dxa"/>
            <w:gridSpan w:val="2"/>
            <w:vAlign w:val="center"/>
            <w:hideMark/>
          </w:tcPr>
          <w:p w14:paraId="5108096D" w14:textId="77777777" w:rsidR="000D75FB" w:rsidRPr="000D75FB" w:rsidRDefault="000D75FB" w:rsidP="000D75FB">
            <w:pPr>
              <w:rPr>
                <w:sz w:val="20"/>
                <w:szCs w:val="20"/>
                <w:lang w:val="en-US" w:eastAsia="en-US" w:bidi="ar-SA"/>
              </w:rPr>
            </w:pPr>
          </w:p>
        </w:tc>
      </w:tr>
      <w:tr w:rsidR="000D75FB" w:rsidRPr="000D75FB" w14:paraId="55BE4F03"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0F8C39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w:t>
            </w:r>
          </w:p>
        </w:tc>
        <w:tc>
          <w:tcPr>
            <w:tcW w:w="4248" w:type="dxa"/>
            <w:tcBorders>
              <w:top w:val="nil"/>
              <w:left w:val="nil"/>
              <w:bottom w:val="single" w:sz="4" w:space="0" w:color="auto"/>
              <w:right w:val="single" w:sz="4" w:space="0" w:color="auto"/>
            </w:tcBorders>
            <w:vAlign w:val="center"/>
            <w:hideMark/>
          </w:tcPr>
          <w:p w14:paraId="3274482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гидравлическим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испытанием</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Ø</w:t>
            </w:r>
            <w:r w:rsidRPr="000D75FB">
              <w:rPr>
                <w:rFonts w:ascii="Arial Armenian" w:hAnsi="Arial Armenian" w:cs="Arial"/>
                <w:sz w:val="18"/>
                <w:szCs w:val="18"/>
                <w:lang w:val="en-US" w:eastAsia="en-US" w:bidi="ar-SA"/>
              </w:rPr>
              <w:t xml:space="preserve">1500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L=11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vAlign w:val="bottom"/>
            <w:hideMark/>
          </w:tcPr>
          <w:p w14:paraId="3201DB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C5893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11.000</w:t>
            </w:r>
          </w:p>
        </w:tc>
        <w:tc>
          <w:tcPr>
            <w:tcW w:w="1167" w:type="dxa"/>
            <w:tcBorders>
              <w:top w:val="nil"/>
              <w:left w:val="nil"/>
              <w:bottom w:val="single" w:sz="4" w:space="0" w:color="auto"/>
              <w:right w:val="single" w:sz="4" w:space="0" w:color="auto"/>
            </w:tcBorders>
            <w:vAlign w:val="bottom"/>
            <w:hideMark/>
          </w:tcPr>
          <w:p w14:paraId="3D201A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16384.00</w:t>
            </w:r>
          </w:p>
        </w:tc>
        <w:tc>
          <w:tcPr>
            <w:tcW w:w="1980" w:type="dxa"/>
            <w:tcBorders>
              <w:top w:val="nil"/>
              <w:left w:val="nil"/>
              <w:bottom w:val="single" w:sz="4" w:space="0" w:color="auto"/>
              <w:right w:val="single" w:sz="4" w:space="0" w:color="auto"/>
            </w:tcBorders>
            <w:vAlign w:val="bottom"/>
            <w:hideMark/>
          </w:tcPr>
          <w:p w14:paraId="139EC72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180,224.00 </w:t>
            </w:r>
          </w:p>
        </w:tc>
        <w:tc>
          <w:tcPr>
            <w:tcW w:w="222" w:type="dxa"/>
            <w:gridSpan w:val="2"/>
            <w:vAlign w:val="center"/>
            <w:hideMark/>
          </w:tcPr>
          <w:p w14:paraId="4D4B1DAD" w14:textId="77777777" w:rsidR="000D75FB" w:rsidRPr="000D75FB" w:rsidRDefault="000D75FB" w:rsidP="000D75FB">
            <w:pPr>
              <w:rPr>
                <w:sz w:val="20"/>
                <w:szCs w:val="20"/>
                <w:lang w:val="en-US" w:eastAsia="en-US" w:bidi="ar-SA"/>
              </w:rPr>
            </w:pPr>
          </w:p>
        </w:tc>
      </w:tr>
      <w:tr w:rsidR="000D75FB" w:rsidRPr="000D75FB" w14:paraId="2F8CEF4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0EA05C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2CEC550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Стоимость</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1500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0187783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451BA6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4.092</w:t>
            </w:r>
          </w:p>
        </w:tc>
        <w:tc>
          <w:tcPr>
            <w:tcW w:w="1167" w:type="dxa"/>
            <w:tcBorders>
              <w:top w:val="nil"/>
              <w:left w:val="nil"/>
              <w:bottom w:val="single" w:sz="4" w:space="0" w:color="auto"/>
              <w:right w:val="single" w:sz="4" w:space="0" w:color="auto"/>
            </w:tcBorders>
            <w:vAlign w:val="bottom"/>
            <w:hideMark/>
          </w:tcPr>
          <w:p w14:paraId="50D1DC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654733.00</w:t>
            </w:r>
          </w:p>
        </w:tc>
        <w:tc>
          <w:tcPr>
            <w:tcW w:w="1980" w:type="dxa"/>
            <w:tcBorders>
              <w:top w:val="nil"/>
              <w:left w:val="nil"/>
              <w:bottom w:val="single" w:sz="4" w:space="0" w:color="auto"/>
              <w:right w:val="single" w:sz="4" w:space="0" w:color="auto"/>
            </w:tcBorders>
            <w:vAlign w:val="bottom"/>
            <w:hideMark/>
          </w:tcPr>
          <w:p w14:paraId="1E1598C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2,679,167.44 </w:t>
            </w:r>
          </w:p>
        </w:tc>
        <w:tc>
          <w:tcPr>
            <w:tcW w:w="222" w:type="dxa"/>
            <w:gridSpan w:val="2"/>
            <w:vAlign w:val="center"/>
            <w:hideMark/>
          </w:tcPr>
          <w:p w14:paraId="3D9245CF" w14:textId="77777777" w:rsidR="000D75FB" w:rsidRPr="000D75FB" w:rsidRDefault="000D75FB" w:rsidP="000D75FB">
            <w:pPr>
              <w:rPr>
                <w:sz w:val="20"/>
                <w:szCs w:val="20"/>
                <w:lang w:val="en-US" w:eastAsia="en-US" w:bidi="ar-SA"/>
              </w:rPr>
            </w:pPr>
          </w:p>
        </w:tc>
      </w:tr>
      <w:tr w:rsidR="000D75FB" w:rsidRPr="000D75FB" w14:paraId="760F30BB"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4CC4C2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336A43D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Окраска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металлических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элементов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масляной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краской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2 </w:t>
            </w:r>
            <w:r w:rsidRPr="000D75FB">
              <w:rPr>
                <w:rFonts w:ascii="Calibri" w:hAnsi="Calibri" w:cs="Calibri"/>
                <w:sz w:val="18"/>
                <w:szCs w:val="18"/>
                <w:lang w:eastAsia="en-US" w:bidi="ar-SA"/>
              </w:rPr>
              <w:t>слоя</w:t>
            </w:r>
          </w:p>
        </w:tc>
        <w:tc>
          <w:tcPr>
            <w:tcW w:w="715" w:type="dxa"/>
            <w:tcBorders>
              <w:top w:val="single" w:sz="4" w:space="0" w:color="auto"/>
              <w:left w:val="nil"/>
              <w:bottom w:val="single" w:sz="4" w:space="0" w:color="auto"/>
              <w:right w:val="single" w:sz="4" w:space="0" w:color="auto"/>
            </w:tcBorders>
            <w:vAlign w:val="bottom"/>
            <w:hideMark/>
          </w:tcPr>
          <w:p w14:paraId="0EB899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5AEFE3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40.000</w:t>
            </w:r>
          </w:p>
        </w:tc>
        <w:tc>
          <w:tcPr>
            <w:tcW w:w="1167" w:type="dxa"/>
            <w:tcBorders>
              <w:top w:val="nil"/>
              <w:left w:val="nil"/>
              <w:bottom w:val="single" w:sz="4" w:space="0" w:color="auto"/>
              <w:right w:val="single" w:sz="4" w:space="0" w:color="auto"/>
            </w:tcBorders>
            <w:vAlign w:val="bottom"/>
            <w:hideMark/>
          </w:tcPr>
          <w:p w14:paraId="3FEAE9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1491.00</w:t>
            </w:r>
          </w:p>
        </w:tc>
        <w:tc>
          <w:tcPr>
            <w:tcW w:w="1980" w:type="dxa"/>
            <w:tcBorders>
              <w:top w:val="nil"/>
              <w:left w:val="nil"/>
              <w:bottom w:val="single" w:sz="4" w:space="0" w:color="auto"/>
              <w:right w:val="single" w:sz="4" w:space="0" w:color="auto"/>
            </w:tcBorders>
            <w:vAlign w:val="bottom"/>
            <w:hideMark/>
          </w:tcPr>
          <w:p w14:paraId="320117A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59,640.00 </w:t>
            </w:r>
          </w:p>
        </w:tc>
        <w:tc>
          <w:tcPr>
            <w:tcW w:w="222" w:type="dxa"/>
            <w:gridSpan w:val="2"/>
            <w:vAlign w:val="center"/>
            <w:hideMark/>
          </w:tcPr>
          <w:p w14:paraId="6EF632FE" w14:textId="77777777" w:rsidR="000D75FB" w:rsidRPr="000D75FB" w:rsidRDefault="000D75FB" w:rsidP="000D75FB">
            <w:pPr>
              <w:rPr>
                <w:sz w:val="20"/>
                <w:szCs w:val="20"/>
                <w:lang w:val="en-US" w:eastAsia="en-US" w:bidi="ar-SA"/>
              </w:rPr>
            </w:pPr>
          </w:p>
        </w:tc>
      </w:tr>
      <w:tr w:rsidR="000D75FB" w:rsidRPr="000D75FB" w14:paraId="0857368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3FCD7C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493CA2D2"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9</w:t>
            </w:r>
          </w:p>
        </w:tc>
        <w:tc>
          <w:tcPr>
            <w:tcW w:w="715" w:type="dxa"/>
            <w:tcBorders>
              <w:top w:val="nil"/>
              <w:left w:val="nil"/>
              <w:bottom w:val="single" w:sz="4" w:space="0" w:color="auto"/>
              <w:right w:val="single" w:sz="4" w:space="0" w:color="auto"/>
            </w:tcBorders>
            <w:vAlign w:val="bottom"/>
            <w:hideMark/>
          </w:tcPr>
          <w:p w14:paraId="363F3F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336F7E6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5751DD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AB2645A"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142,748,540.82 </w:t>
            </w:r>
          </w:p>
        </w:tc>
        <w:tc>
          <w:tcPr>
            <w:tcW w:w="222" w:type="dxa"/>
            <w:gridSpan w:val="2"/>
            <w:vAlign w:val="center"/>
            <w:hideMark/>
          </w:tcPr>
          <w:p w14:paraId="28C0D279" w14:textId="77777777" w:rsidR="000D75FB" w:rsidRPr="000D75FB" w:rsidRDefault="000D75FB" w:rsidP="000D75FB">
            <w:pPr>
              <w:rPr>
                <w:sz w:val="20"/>
                <w:szCs w:val="20"/>
                <w:lang w:val="en-US" w:eastAsia="en-US" w:bidi="ar-SA"/>
              </w:rPr>
            </w:pPr>
          </w:p>
        </w:tc>
      </w:tr>
      <w:tr w:rsidR="000D75FB" w:rsidRPr="000D75FB" w14:paraId="24BD0F39"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vAlign w:val="center"/>
            <w:hideMark/>
          </w:tcPr>
          <w:p w14:paraId="14D30F2B"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lastRenderedPageBreak/>
              <w:t xml:space="preserve">10. </w:t>
            </w:r>
            <w:r w:rsidRPr="000D75FB">
              <w:rPr>
                <w:rFonts w:ascii="Calibri" w:hAnsi="Calibri" w:cs="Calibri"/>
                <w:b/>
                <w:bCs/>
                <w:sz w:val="18"/>
                <w:szCs w:val="18"/>
                <w:lang w:val="en-US" w:eastAsia="en-US" w:bidi="ar-SA"/>
              </w:rPr>
              <w:t>Перенос</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наружных</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газопроводов</w:t>
            </w:r>
          </w:p>
        </w:tc>
        <w:tc>
          <w:tcPr>
            <w:tcW w:w="222" w:type="dxa"/>
            <w:gridSpan w:val="2"/>
            <w:vAlign w:val="center"/>
            <w:hideMark/>
          </w:tcPr>
          <w:p w14:paraId="7FF99459" w14:textId="77777777" w:rsidR="000D75FB" w:rsidRPr="000D75FB" w:rsidRDefault="000D75FB" w:rsidP="000D75FB">
            <w:pPr>
              <w:rPr>
                <w:sz w:val="20"/>
                <w:szCs w:val="20"/>
                <w:lang w:val="en-US" w:eastAsia="en-US" w:bidi="ar-SA"/>
              </w:rPr>
            </w:pPr>
          </w:p>
        </w:tc>
      </w:tr>
      <w:tr w:rsidR="000D75FB" w:rsidRPr="000D75FB" w14:paraId="238179A9" w14:textId="77777777" w:rsidTr="000D75FB">
        <w:trPr>
          <w:trHeight w:val="345"/>
        </w:trPr>
        <w:tc>
          <w:tcPr>
            <w:tcW w:w="9702" w:type="dxa"/>
            <w:gridSpan w:val="7"/>
            <w:tcBorders>
              <w:top w:val="single" w:sz="4" w:space="0" w:color="auto"/>
              <w:left w:val="single" w:sz="4" w:space="0" w:color="auto"/>
              <w:bottom w:val="single" w:sz="4" w:space="0" w:color="auto"/>
              <w:right w:val="single" w:sz="4" w:space="0" w:color="000000"/>
            </w:tcBorders>
            <w:hideMark/>
          </w:tcPr>
          <w:p w14:paraId="03FDBEF9"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10.1 </w:t>
            </w:r>
            <w:r w:rsidRPr="000D75FB">
              <w:rPr>
                <w:rFonts w:ascii="Calibri" w:hAnsi="Calibri" w:cs="Calibri"/>
                <w:b/>
                <w:bCs/>
                <w:sz w:val="18"/>
                <w:szCs w:val="18"/>
                <w:lang w:val="en-US" w:eastAsia="en-US" w:bidi="ar-SA"/>
              </w:rPr>
              <w:t>Раздел</w:t>
            </w:r>
            <w:r w:rsidRPr="000D75FB">
              <w:rPr>
                <w:rFonts w:ascii="Arial Armenian" w:hAnsi="Arial Armenian" w:cs="Arial"/>
                <w:b/>
                <w:bCs/>
                <w:sz w:val="18"/>
                <w:szCs w:val="18"/>
                <w:lang w:val="en-US" w:eastAsia="en-US" w:bidi="ar-SA"/>
              </w:rPr>
              <w:t xml:space="preserve"> </w:t>
            </w:r>
            <w:r w:rsidRPr="000D75FB">
              <w:rPr>
                <w:rFonts w:ascii="Arial Armenian" w:hAnsi="Arial Armenian" w:cs="Arial Armenian"/>
                <w:b/>
                <w:bCs/>
                <w:sz w:val="18"/>
                <w:szCs w:val="18"/>
                <w:lang w:val="en-US" w:eastAsia="en-US" w:bidi="ar-SA"/>
              </w:rPr>
              <w:t>«</w:t>
            </w:r>
            <w:r w:rsidRPr="000D75FB">
              <w:rPr>
                <w:rFonts w:ascii="Calibri" w:hAnsi="Calibri" w:cs="Calibri"/>
                <w:b/>
                <w:bCs/>
                <w:sz w:val="18"/>
                <w:szCs w:val="18"/>
                <w:lang w:val="en-US" w:eastAsia="en-US" w:bidi="ar-SA"/>
              </w:rPr>
              <w:t>А</w:t>
            </w:r>
            <w:r w:rsidRPr="000D75FB">
              <w:rPr>
                <w:rFonts w:ascii="Arial Armenian" w:hAnsi="Arial Armenian" w:cs="Arial"/>
                <w:b/>
                <w:bCs/>
                <w:sz w:val="18"/>
                <w:szCs w:val="18"/>
                <w:lang w:val="en-US" w:eastAsia="en-US" w:bidi="ar-SA"/>
              </w:rPr>
              <w:t>, ,</w:t>
            </w:r>
            <w:r w:rsidRPr="000D75FB">
              <w:rPr>
                <w:rFonts w:ascii="Calibri" w:hAnsi="Calibri" w:cs="Calibri"/>
                <w:b/>
                <w:bCs/>
                <w:sz w:val="18"/>
                <w:szCs w:val="18"/>
                <w:lang w:val="en-US" w:eastAsia="en-US" w:bidi="ar-SA"/>
              </w:rPr>
              <w:t>Б</w:t>
            </w:r>
            <w:r w:rsidRPr="000D75FB">
              <w:rPr>
                <w:rFonts w:ascii="Arial Armenian" w:hAnsi="Arial Armenian" w:cs="Arial"/>
                <w:b/>
                <w:bCs/>
                <w:sz w:val="18"/>
                <w:szCs w:val="18"/>
                <w:lang w:val="en-US" w:eastAsia="en-US" w:bidi="ar-SA"/>
              </w:rPr>
              <w:t>,</w:t>
            </w:r>
          </w:p>
        </w:tc>
        <w:tc>
          <w:tcPr>
            <w:tcW w:w="222" w:type="dxa"/>
            <w:gridSpan w:val="2"/>
            <w:vAlign w:val="center"/>
            <w:hideMark/>
          </w:tcPr>
          <w:p w14:paraId="389411F3" w14:textId="77777777" w:rsidR="000D75FB" w:rsidRPr="000D75FB" w:rsidRDefault="000D75FB" w:rsidP="000D75FB">
            <w:pPr>
              <w:rPr>
                <w:sz w:val="20"/>
                <w:szCs w:val="20"/>
                <w:lang w:val="en-US" w:eastAsia="en-US" w:bidi="ar-SA"/>
              </w:rPr>
            </w:pPr>
          </w:p>
        </w:tc>
      </w:tr>
      <w:tr w:rsidR="000D75FB" w:rsidRPr="000D75FB" w14:paraId="48B08D3E" w14:textId="77777777" w:rsidTr="000D75FB">
        <w:trPr>
          <w:gridAfter w:val="1"/>
          <w:wAfter w:w="8" w:type="dxa"/>
          <w:trHeight w:val="780"/>
        </w:trPr>
        <w:tc>
          <w:tcPr>
            <w:tcW w:w="517" w:type="dxa"/>
            <w:tcBorders>
              <w:top w:val="nil"/>
              <w:left w:val="single" w:sz="4" w:space="0" w:color="auto"/>
              <w:bottom w:val="single" w:sz="4" w:space="0" w:color="auto"/>
              <w:right w:val="single" w:sz="4" w:space="0" w:color="auto"/>
            </w:tcBorders>
            <w:vAlign w:val="center"/>
            <w:hideMark/>
          </w:tcPr>
          <w:p w14:paraId="39250ED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w:t>
            </w:r>
          </w:p>
        </w:tc>
        <w:tc>
          <w:tcPr>
            <w:tcW w:w="4248" w:type="dxa"/>
            <w:tcBorders>
              <w:top w:val="nil"/>
              <w:left w:val="nil"/>
              <w:bottom w:val="single" w:sz="4" w:space="0" w:color="auto"/>
              <w:right w:val="single" w:sz="4" w:space="0" w:color="auto"/>
            </w:tcBorders>
            <w:vAlign w:val="center"/>
            <w:hideMark/>
          </w:tcPr>
          <w:p w14:paraId="5DB6AAF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159*4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2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=5,2 </w:t>
            </w:r>
            <w:r w:rsidRPr="000D75FB">
              <w:rPr>
                <w:rFonts w:ascii="Calibri" w:hAnsi="Calibri" w:cs="Calibri"/>
                <w:sz w:val="18"/>
                <w:szCs w:val="18"/>
                <w:lang w:eastAsia="en-US" w:bidi="ar-SA"/>
              </w:rPr>
              <w:t>м</w:t>
            </w:r>
          </w:p>
        </w:tc>
        <w:tc>
          <w:tcPr>
            <w:tcW w:w="715" w:type="dxa"/>
            <w:tcBorders>
              <w:top w:val="nil"/>
              <w:left w:val="nil"/>
              <w:bottom w:val="single" w:sz="4" w:space="0" w:color="auto"/>
              <w:right w:val="single" w:sz="4" w:space="0" w:color="auto"/>
            </w:tcBorders>
            <w:noWrap/>
            <w:vAlign w:val="bottom"/>
            <w:hideMark/>
          </w:tcPr>
          <w:p w14:paraId="43C9984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27E4A24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10.400</w:t>
            </w:r>
          </w:p>
        </w:tc>
        <w:tc>
          <w:tcPr>
            <w:tcW w:w="1167" w:type="dxa"/>
            <w:tcBorders>
              <w:top w:val="nil"/>
              <w:left w:val="nil"/>
              <w:bottom w:val="single" w:sz="4" w:space="0" w:color="auto"/>
              <w:right w:val="single" w:sz="4" w:space="0" w:color="auto"/>
            </w:tcBorders>
            <w:vAlign w:val="bottom"/>
            <w:hideMark/>
          </w:tcPr>
          <w:p w14:paraId="093181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4B3305C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11,221.60 </w:t>
            </w:r>
          </w:p>
        </w:tc>
        <w:tc>
          <w:tcPr>
            <w:tcW w:w="222" w:type="dxa"/>
            <w:gridSpan w:val="2"/>
            <w:vAlign w:val="center"/>
            <w:hideMark/>
          </w:tcPr>
          <w:p w14:paraId="7F71B819" w14:textId="77777777" w:rsidR="000D75FB" w:rsidRPr="000D75FB" w:rsidRDefault="000D75FB" w:rsidP="000D75FB">
            <w:pPr>
              <w:rPr>
                <w:sz w:val="20"/>
                <w:szCs w:val="20"/>
                <w:lang w:val="en-US" w:eastAsia="en-US" w:bidi="ar-SA"/>
              </w:rPr>
            </w:pPr>
          </w:p>
        </w:tc>
      </w:tr>
      <w:tr w:rsidR="000D75FB" w:rsidRPr="000D75FB" w14:paraId="0CD64F3E" w14:textId="77777777" w:rsidTr="000D75FB">
        <w:trPr>
          <w:gridAfter w:val="1"/>
          <w:wAfter w:w="8" w:type="dxa"/>
          <w:trHeight w:val="585"/>
        </w:trPr>
        <w:tc>
          <w:tcPr>
            <w:tcW w:w="517" w:type="dxa"/>
            <w:tcBorders>
              <w:top w:val="nil"/>
              <w:left w:val="single" w:sz="4" w:space="0" w:color="auto"/>
              <w:bottom w:val="single" w:sz="4" w:space="0" w:color="auto"/>
              <w:right w:val="single" w:sz="4" w:space="0" w:color="auto"/>
            </w:tcBorders>
            <w:vAlign w:val="center"/>
            <w:hideMark/>
          </w:tcPr>
          <w:p w14:paraId="38276E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w:t>
            </w:r>
          </w:p>
        </w:tc>
        <w:tc>
          <w:tcPr>
            <w:tcW w:w="4248" w:type="dxa"/>
            <w:tcBorders>
              <w:top w:val="nil"/>
              <w:left w:val="nil"/>
              <w:bottom w:val="single" w:sz="4" w:space="0" w:color="auto"/>
              <w:right w:val="single" w:sz="4" w:space="0" w:color="auto"/>
            </w:tcBorders>
            <w:vAlign w:val="center"/>
            <w:hideMark/>
          </w:tcPr>
          <w:p w14:paraId="5BCAACB6"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газопровода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159*4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1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=18,7 </w:t>
            </w:r>
            <w:r w:rsidRPr="000D75FB">
              <w:rPr>
                <w:rFonts w:ascii="Calibri" w:hAnsi="Calibri" w:cs="Calibri"/>
                <w:sz w:val="18"/>
                <w:szCs w:val="18"/>
                <w:lang w:eastAsia="en-US" w:bidi="ar-SA"/>
              </w:rPr>
              <w:t>м</w:t>
            </w:r>
            <w:r w:rsidRPr="000D75FB">
              <w:rPr>
                <w:rFonts w:ascii="Arial Armenian" w:hAnsi="Arial Armenian" w:cs="Arial"/>
                <w:sz w:val="18"/>
                <w:szCs w:val="18"/>
                <w:lang w:eastAsia="en-US" w:bidi="ar-SA"/>
              </w:rPr>
              <w:t xml:space="preserve"> </w:t>
            </w:r>
          </w:p>
        </w:tc>
        <w:tc>
          <w:tcPr>
            <w:tcW w:w="715" w:type="dxa"/>
            <w:tcBorders>
              <w:top w:val="nil"/>
              <w:left w:val="nil"/>
              <w:bottom w:val="single" w:sz="4" w:space="0" w:color="auto"/>
              <w:right w:val="single" w:sz="4" w:space="0" w:color="auto"/>
            </w:tcBorders>
            <w:noWrap/>
            <w:vAlign w:val="bottom"/>
            <w:hideMark/>
          </w:tcPr>
          <w:p w14:paraId="0950A6C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619C50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18.700</w:t>
            </w:r>
          </w:p>
        </w:tc>
        <w:tc>
          <w:tcPr>
            <w:tcW w:w="1167" w:type="dxa"/>
            <w:tcBorders>
              <w:top w:val="nil"/>
              <w:left w:val="nil"/>
              <w:bottom w:val="single" w:sz="4" w:space="0" w:color="auto"/>
              <w:right w:val="single" w:sz="4" w:space="0" w:color="auto"/>
            </w:tcBorders>
            <w:vAlign w:val="bottom"/>
            <w:hideMark/>
          </w:tcPr>
          <w:p w14:paraId="55A971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6073CCA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20,177.30 </w:t>
            </w:r>
          </w:p>
        </w:tc>
        <w:tc>
          <w:tcPr>
            <w:tcW w:w="222" w:type="dxa"/>
            <w:gridSpan w:val="2"/>
            <w:vAlign w:val="center"/>
            <w:hideMark/>
          </w:tcPr>
          <w:p w14:paraId="557F39B9" w14:textId="77777777" w:rsidR="000D75FB" w:rsidRPr="000D75FB" w:rsidRDefault="000D75FB" w:rsidP="000D75FB">
            <w:pPr>
              <w:rPr>
                <w:sz w:val="20"/>
                <w:szCs w:val="20"/>
                <w:lang w:val="en-US" w:eastAsia="en-US" w:bidi="ar-SA"/>
              </w:rPr>
            </w:pPr>
          </w:p>
        </w:tc>
      </w:tr>
      <w:tr w:rsidR="000D75FB" w:rsidRPr="000D75FB" w14:paraId="4D273458"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4AAB9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w:t>
            </w:r>
          </w:p>
        </w:tc>
        <w:tc>
          <w:tcPr>
            <w:tcW w:w="4248" w:type="dxa"/>
            <w:tcBorders>
              <w:top w:val="nil"/>
              <w:left w:val="nil"/>
              <w:bottom w:val="single" w:sz="4" w:space="0" w:color="auto"/>
              <w:right w:val="single" w:sz="4" w:space="0" w:color="auto"/>
            </w:tcBorders>
            <w:vAlign w:val="center"/>
            <w:hideMark/>
          </w:tcPr>
          <w:p w14:paraId="749FAFCC"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прямых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57*3 </w:t>
            </w:r>
            <w:r w:rsidRPr="000D75FB">
              <w:rPr>
                <w:rFonts w:ascii="Calibri" w:hAnsi="Calibri" w:cs="Calibri"/>
                <w:sz w:val="18"/>
                <w:szCs w:val="18"/>
                <w:lang w:eastAsia="en-US" w:bidi="ar-SA"/>
              </w:rPr>
              <w:t>мм</w:t>
            </w:r>
          </w:p>
        </w:tc>
        <w:tc>
          <w:tcPr>
            <w:tcW w:w="715" w:type="dxa"/>
            <w:tcBorders>
              <w:top w:val="nil"/>
              <w:left w:val="nil"/>
              <w:bottom w:val="single" w:sz="4" w:space="0" w:color="auto"/>
              <w:right w:val="single" w:sz="4" w:space="0" w:color="auto"/>
            </w:tcBorders>
            <w:noWrap/>
            <w:vAlign w:val="bottom"/>
            <w:hideMark/>
          </w:tcPr>
          <w:p w14:paraId="2D28174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612B7E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3.900</w:t>
            </w:r>
          </w:p>
        </w:tc>
        <w:tc>
          <w:tcPr>
            <w:tcW w:w="1167" w:type="dxa"/>
            <w:tcBorders>
              <w:top w:val="nil"/>
              <w:left w:val="nil"/>
              <w:bottom w:val="single" w:sz="4" w:space="0" w:color="auto"/>
              <w:right w:val="single" w:sz="4" w:space="0" w:color="auto"/>
            </w:tcBorders>
            <w:vAlign w:val="bottom"/>
            <w:hideMark/>
          </w:tcPr>
          <w:p w14:paraId="47268F2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925.00</w:t>
            </w:r>
          </w:p>
        </w:tc>
        <w:tc>
          <w:tcPr>
            <w:tcW w:w="1980" w:type="dxa"/>
            <w:tcBorders>
              <w:top w:val="nil"/>
              <w:left w:val="nil"/>
              <w:bottom w:val="single" w:sz="4" w:space="0" w:color="auto"/>
              <w:right w:val="single" w:sz="4" w:space="0" w:color="auto"/>
            </w:tcBorders>
            <w:vAlign w:val="bottom"/>
            <w:hideMark/>
          </w:tcPr>
          <w:p w14:paraId="2D4DE0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3,607.50 </w:t>
            </w:r>
          </w:p>
        </w:tc>
        <w:tc>
          <w:tcPr>
            <w:tcW w:w="222" w:type="dxa"/>
            <w:gridSpan w:val="2"/>
            <w:vAlign w:val="center"/>
            <w:hideMark/>
          </w:tcPr>
          <w:p w14:paraId="1FA662C0" w14:textId="77777777" w:rsidR="000D75FB" w:rsidRPr="000D75FB" w:rsidRDefault="000D75FB" w:rsidP="000D75FB">
            <w:pPr>
              <w:rPr>
                <w:sz w:val="20"/>
                <w:szCs w:val="20"/>
                <w:lang w:val="en-US" w:eastAsia="en-US" w:bidi="ar-SA"/>
              </w:rPr>
            </w:pPr>
          </w:p>
        </w:tc>
      </w:tr>
      <w:tr w:rsidR="000D75FB" w:rsidRPr="000D75FB" w14:paraId="79CBD172"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740FF09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w:t>
            </w:r>
          </w:p>
        </w:tc>
        <w:tc>
          <w:tcPr>
            <w:tcW w:w="4248" w:type="dxa"/>
            <w:tcBorders>
              <w:top w:val="nil"/>
              <w:left w:val="nil"/>
              <w:bottom w:val="single" w:sz="4" w:space="0" w:color="auto"/>
              <w:right w:val="single" w:sz="4" w:space="0" w:color="auto"/>
            </w:tcBorders>
            <w:vAlign w:val="center"/>
            <w:hideMark/>
          </w:tcPr>
          <w:p w14:paraId="228D4B1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218665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BEE100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7.160</w:t>
            </w:r>
          </w:p>
        </w:tc>
        <w:tc>
          <w:tcPr>
            <w:tcW w:w="1167" w:type="dxa"/>
            <w:tcBorders>
              <w:top w:val="nil"/>
              <w:left w:val="nil"/>
              <w:bottom w:val="single" w:sz="4" w:space="0" w:color="auto"/>
              <w:right w:val="single" w:sz="4" w:space="0" w:color="auto"/>
            </w:tcBorders>
            <w:vAlign w:val="bottom"/>
            <w:hideMark/>
          </w:tcPr>
          <w:p w14:paraId="36E9483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2E851D6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8,463.12 </w:t>
            </w:r>
          </w:p>
        </w:tc>
        <w:tc>
          <w:tcPr>
            <w:tcW w:w="222" w:type="dxa"/>
            <w:gridSpan w:val="2"/>
            <w:vAlign w:val="center"/>
            <w:hideMark/>
          </w:tcPr>
          <w:p w14:paraId="43C50E8B" w14:textId="77777777" w:rsidR="000D75FB" w:rsidRPr="000D75FB" w:rsidRDefault="000D75FB" w:rsidP="000D75FB">
            <w:pPr>
              <w:rPr>
                <w:sz w:val="20"/>
                <w:szCs w:val="20"/>
                <w:lang w:val="en-US" w:eastAsia="en-US" w:bidi="ar-SA"/>
              </w:rPr>
            </w:pPr>
          </w:p>
        </w:tc>
      </w:tr>
      <w:tr w:rsidR="000D75FB" w:rsidRPr="000D75FB" w14:paraId="4355A549"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1B2EF2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w:t>
            </w:r>
          </w:p>
        </w:tc>
        <w:tc>
          <w:tcPr>
            <w:tcW w:w="4248" w:type="dxa"/>
            <w:tcBorders>
              <w:top w:val="nil"/>
              <w:left w:val="nil"/>
              <w:bottom w:val="single" w:sz="4" w:space="0" w:color="auto"/>
              <w:right w:val="single" w:sz="4" w:space="0" w:color="auto"/>
            </w:tcBorders>
            <w:vAlign w:val="center"/>
            <w:hideMark/>
          </w:tcPr>
          <w:p w14:paraId="7311955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5-</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049AF4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7A7D66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6.360</w:t>
            </w:r>
          </w:p>
        </w:tc>
        <w:tc>
          <w:tcPr>
            <w:tcW w:w="1167" w:type="dxa"/>
            <w:tcBorders>
              <w:top w:val="nil"/>
              <w:left w:val="nil"/>
              <w:bottom w:val="single" w:sz="4" w:space="0" w:color="auto"/>
              <w:right w:val="single" w:sz="4" w:space="0" w:color="auto"/>
            </w:tcBorders>
            <w:vAlign w:val="bottom"/>
            <w:hideMark/>
          </w:tcPr>
          <w:p w14:paraId="0CD7ED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52BD470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7,517.52 </w:t>
            </w:r>
          </w:p>
        </w:tc>
        <w:tc>
          <w:tcPr>
            <w:tcW w:w="222" w:type="dxa"/>
            <w:gridSpan w:val="2"/>
            <w:vAlign w:val="center"/>
            <w:hideMark/>
          </w:tcPr>
          <w:p w14:paraId="425B4AE9" w14:textId="77777777" w:rsidR="000D75FB" w:rsidRPr="000D75FB" w:rsidRDefault="000D75FB" w:rsidP="000D75FB">
            <w:pPr>
              <w:rPr>
                <w:sz w:val="20"/>
                <w:szCs w:val="20"/>
                <w:lang w:val="en-US" w:eastAsia="en-US" w:bidi="ar-SA"/>
              </w:rPr>
            </w:pPr>
          </w:p>
        </w:tc>
      </w:tr>
      <w:tr w:rsidR="000D75FB" w:rsidRPr="000D75FB" w14:paraId="6AAEBBA4"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47B2B6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w:t>
            </w:r>
          </w:p>
        </w:tc>
        <w:tc>
          <w:tcPr>
            <w:tcW w:w="4248" w:type="dxa"/>
            <w:tcBorders>
              <w:top w:val="nil"/>
              <w:left w:val="nil"/>
              <w:bottom w:val="single" w:sz="4" w:space="0" w:color="auto"/>
              <w:right w:val="single" w:sz="4" w:space="0" w:color="auto"/>
            </w:tcBorders>
            <w:vAlign w:val="center"/>
            <w:hideMark/>
          </w:tcPr>
          <w:p w14:paraId="2E1B31F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Разборка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6-</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молотком</w:t>
            </w:r>
          </w:p>
        </w:tc>
        <w:tc>
          <w:tcPr>
            <w:tcW w:w="715" w:type="dxa"/>
            <w:tcBorders>
              <w:top w:val="nil"/>
              <w:left w:val="nil"/>
              <w:bottom w:val="single" w:sz="4" w:space="0" w:color="auto"/>
              <w:right w:val="single" w:sz="4" w:space="0" w:color="auto"/>
            </w:tcBorders>
            <w:vAlign w:val="bottom"/>
            <w:hideMark/>
          </w:tcPr>
          <w:p w14:paraId="645958C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2AFA80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1.590</w:t>
            </w:r>
          </w:p>
        </w:tc>
        <w:tc>
          <w:tcPr>
            <w:tcW w:w="1167" w:type="dxa"/>
            <w:tcBorders>
              <w:top w:val="nil"/>
              <w:left w:val="nil"/>
              <w:bottom w:val="single" w:sz="4" w:space="0" w:color="auto"/>
              <w:right w:val="single" w:sz="4" w:space="0" w:color="auto"/>
            </w:tcBorders>
            <w:vAlign w:val="bottom"/>
            <w:hideMark/>
          </w:tcPr>
          <w:p w14:paraId="37CDF74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32022.00</w:t>
            </w:r>
          </w:p>
        </w:tc>
        <w:tc>
          <w:tcPr>
            <w:tcW w:w="1980" w:type="dxa"/>
            <w:tcBorders>
              <w:top w:val="nil"/>
              <w:left w:val="nil"/>
              <w:bottom w:val="single" w:sz="4" w:space="0" w:color="auto"/>
              <w:right w:val="single" w:sz="4" w:space="0" w:color="auto"/>
            </w:tcBorders>
            <w:vAlign w:val="bottom"/>
            <w:hideMark/>
          </w:tcPr>
          <w:p w14:paraId="739507E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50,914.98 </w:t>
            </w:r>
          </w:p>
        </w:tc>
        <w:tc>
          <w:tcPr>
            <w:tcW w:w="222" w:type="dxa"/>
            <w:gridSpan w:val="2"/>
            <w:vAlign w:val="center"/>
            <w:hideMark/>
          </w:tcPr>
          <w:p w14:paraId="375C4ACF" w14:textId="77777777" w:rsidR="000D75FB" w:rsidRPr="000D75FB" w:rsidRDefault="000D75FB" w:rsidP="000D75FB">
            <w:pPr>
              <w:rPr>
                <w:sz w:val="20"/>
                <w:szCs w:val="20"/>
                <w:lang w:val="en-US" w:eastAsia="en-US" w:bidi="ar-SA"/>
              </w:rPr>
            </w:pPr>
          </w:p>
        </w:tc>
      </w:tr>
      <w:tr w:rsidR="000D75FB" w:rsidRPr="000D75FB" w14:paraId="712BFA44"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4C61779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w:t>
            </w:r>
          </w:p>
        </w:tc>
        <w:tc>
          <w:tcPr>
            <w:tcW w:w="4248" w:type="dxa"/>
            <w:tcBorders>
              <w:top w:val="nil"/>
              <w:left w:val="nil"/>
              <w:bottom w:val="single" w:sz="4" w:space="0" w:color="auto"/>
              <w:right w:val="single" w:sz="4" w:space="0" w:color="auto"/>
            </w:tcBorders>
            <w:vAlign w:val="center"/>
            <w:hideMark/>
          </w:tcPr>
          <w:p w14:paraId="5236B79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182E42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1AE5B4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0.800</w:t>
            </w:r>
          </w:p>
        </w:tc>
        <w:tc>
          <w:tcPr>
            <w:tcW w:w="1167" w:type="dxa"/>
            <w:tcBorders>
              <w:top w:val="nil"/>
              <w:left w:val="nil"/>
              <w:bottom w:val="single" w:sz="4" w:space="0" w:color="auto"/>
              <w:right w:val="single" w:sz="4" w:space="0" w:color="auto"/>
            </w:tcBorders>
            <w:vAlign w:val="bottom"/>
            <w:hideMark/>
          </w:tcPr>
          <w:p w14:paraId="58F131F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6168.00</w:t>
            </w:r>
          </w:p>
        </w:tc>
        <w:tc>
          <w:tcPr>
            <w:tcW w:w="1980" w:type="dxa"/>
            <w:tcBorders>
              <w:top w:val="nil"/>
              <w:left w:val="nil"/>
              <w:bottom w:val="single" w:sz="4" w:space="0" w:color="auto"/>
              <w:right w:val="single" w:sz="4" w:space="0" w:color="auto"/>
            </w:tcBorders>
            <w:vAlign w:val="bottom"/>
            <w:hideMark/>
          </w:tcPr>
          <w:p w14:paraId="3817F71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4,934.40 </w:t>
            </w:r>
          </w:p>
        </w:tc>
        <w:tc>
          <w:tcPr>
            <w:tcW w:w="222" w:type="dxa"/>
            <w:gridSpan w:val="2"/>
            <w:vAlign w:val="center"/>
            <w:hideMark/>
          </w:tcPr>
          <w:p w14:paraId="0A6F76C4" w14:textId="77777777" w:rsidR="000D75FB" w:rsidRPr="000D75FB" w:rsidRDefault="000D75FB" w:rsidP="000D75FB">
            <w:pPr>
              <w:rPr>
                <w:sz w:val="20"/>
                <w:szCs w:val="20"/>
                <w:lang w:val="en-US" w:eastAsia="en-US" w:bidi="ar-SA"/>
              </w:rPr>
            </w:pPr>
          </w:p>
        </w:tc>
      </w:tr>
      <w:tr w:rsidR="000D75FB" w:rsidRPr="000D75FB" w14:paraId="10DA584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F2D04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w:t>
            </w:r>
          </w:p>
        </w:tc>
        <w:tc>
          <w:tcPr>
            <w:tcW w:w="4248" w:type="dxa"/>
            <w:tcBorders>
              <w:top w:val="nil"/>
              <w:left w:val="nil"/>
              <w:bottom w:val="single" w:sz="4" w:space="0" w:color="auto"/>
              <w:right w:val="single" w:sz="4" w:space="0" w:color="auto"/>
            </w:tcBorders>
            <w:vAlign w:val="center"/>
            <w:hideMark/>
          </w:tcPr>
          <w:p w14:paraId="3D0BEDA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noWrap/>
            <w:vAlign w:val="bottom"/>
            <w:hideMark/>
          </w:tcPr>
          <w:p w14:paraId="0DA8B8B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1CC251C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4.780</w:t>
            </w:r>
          </w:p>
        </w:tc>
        <w:tc>
          <w:tcPr>
            <w:tcW w:w="1167" w:type="dxa"/>
            <w:tcBorders>
              <w:top w:val="nil"/>
              <w:left w:val="nil"/>
              <w:bottom w:val="single" w:sz="4" w:space="0" w:color="auto"/>
              <w:right w:val="single" w:sz="4" w:space="0" w:color="auto"/>
            </w:tcBorders>
            <w:vAlign w:val="bottom"/>
            <w:hideMark/>
          </w:tcPr>
          <w:p w14:paraId="65C7A2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36B2ABB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2,762.84 </w:t>
            </w:r>
          </w:p>
        </w:tc>
        <w:tc>
          <w:tcPr>
            <w:tcW w:w="222" w:type="dxa"/>
            <w:gridSpan w:val="2"/>
            <w:vAlign w:val="center"/>
            <w:hideMark/>
          </w:tcPr>
          <w:p w14:paraId="7F7399A5" w14:textId="77777777" w:rsidR="000D75FB" w:rsidRPr="000D75FB" w:rsidRDefault="000D75FB" w:rsidP="000D75FB">
            <w:pPr>
              <w:rPr>
                <w:sz w:val="20"/>
                <w:szCs w:val="20"/>
                <w:lang w:val="en-US" w:eastAsia="en-US" w:bidi="ar-SA"/>
              </w:rPr>
            </w:pPr>
          </w:p>
        </w:tc>
      </w:tr>
      <w:tr w:rsidR="000D75FB" w:rsidRPr="000D75FB" w14:paraId="204FFE6B"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379C06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w:t>
            </w:r>
          </w:p>
        </w:tc>
        <w:tc>
          <w:tcPr>
            <w:tcW w:w="4248" w:type="dxa"/>
            <w:tcBorders>
              <w:top w:val="nil"/>
              <w:left w:val="nil"/>
              <w:bottom w:val="single" w:sz="4" w:space="0" w:color="auto"/>
              <w:right w:val="single" w:sz="4" w:space="0" w:color="auto"/>
            </w:tcBorders>
            <w:vAlign w:val="center"/>
            <w:hideMark/>
          </w:tcPr>
          <w:p w14:paraId="10D7587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7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single" w:sz="4" w:space="0" w:color="auto"/>
              <w:right w:val="single" w:sz="4" w:space="0" w:color="auto"/>
            </w:tcBorders>
            <w:noWrap/>
            <w:vAlign w:val="bottom"/>
            <w:hideMark/>
          </w:tcPr>
          <w:p w14:paraId="306951F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379C22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27.700</w:t>
            </w:r>
          </w:p>
        </w:tc>
        <w:tc>
          <w:tcPr>
            <w:tcW w:w="1167" w:type="dxa"/>
            <w:tcBorders>
              <w:top w:val="nil"/>
              <w:left w:val="nil"/>
              <w:bottom w:val="single" w:sz="4" w:space="0" w:color="auto"/>
              <w:right w:val="single" w:sz="4" w:space="0" w:color="auto"/>
            </w:tcBorders>
            <w:vAlign w:val="bottom"/>
            <w:hideMark/>
          </w:tcPr>
          <w:p w14:paraId="011920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3BF5A89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66,923.20 </w:t>
            </w:r>
          </w:p>
        </w:tc>
        <w:tc>
          <w:tcPr>
            <w:tcW w:w="222" w:type="dxa"/>
            <w:gridSpan w:val="2"/>
            <w:vAlign w:val="center"/>
            <w:hideMark/>
          </w:tcPr>
          <w:p w14:paraId="5A523F37" w14:textId="77777777" w:rsidR="000D75FB" w:rsidRPr="000D75FB" w:rsidRDefault="000D75FB" w:rsidP="000D75FB">
            <w:pPr>
              <w:rPr>
                <w:sz w:val="20"/>
                <w:szCs w:val="20"/>
                <w:lang w:val="en-US" w:eastAsia="en-US" w:bidi="ar-SA"/>
              </w:rPr>
            </w:pPr>
          </w:p>
        </w:tc>
      </w:tr>
      <w:tr w:rsidR="000D75FB" w:rsidRPr="000D75FB" w14:paraId="6E65C8CA" w14:textId="77777777" w:rsidTr="000D75FB">
        <w:trPr>
          <w:gridAfter w:val="1"/>
          <w:wAfter w:w="8" w:type="dxa"/>
          <w:trHeight w:val="495"/>
        </w:trPr>
        <w:tc>
          <w:tcPr>
            <w:tcW w:w="517" w:type="dxa"/>
            <w:tcBorders>
              <w:top w:val="nil"/>
              <w:left w:val="single" w:sz="4" w:space="0" w:color="auto"/>
              <w:bottom w:val="single" w:sz="4" w:space="0" w:color="auto"/>
              <w:right w:val="single" w:sz="4" w:space="0" w:color="auto"/>
            </w:tcBorders>
            <w:vAlign w:val="center"/>
            <w:hideMark/>
          </w:tcPr>
          <w:p w14:paraId="37E015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w:t>
            </w:r>
          </w:p>
        </w:tc>
        <w:tc>
          <w:tcPr>
            <w:tcW w:w="4248" w:type="dxa"/>
            <w:tcBorders>
              <w:top w:val="nil"/>
              <w:left w:val="nil"/>
              <w:bottom w:val="single" w:sz="4" w:space="0" w:color="auto"/>
              <w:right w:val="single" w:sz="4" w:space="0" w:color="auto"/>
            </w:tcBorders>
            <w:vAlign w:val="center"/>
            <w:hideMark/>
          </w:tcPr>
          <w:p w14:paraId="2AAF608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после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p>
        </w:tc>
        <w:tc>
          <w:tcPr>
            <w:tcW w:w="715" w:type="dxa"/>
            <w:tcBorders>
              <w:top w:val="nil"/>
              <w:left w:val="nil"/>
              <w:bottom w:val="single" w:sz="4" w:space="0" w:color="auto"/>
              <w:right w:val="single" w:sz="4" w:space="0" w:color="auto"/>
            </w:tcBorders>
            <w:vAlign w:val="bottom"/>
            <w:hideMark/>
          </w:tcPr>
          <w:p w14:paraId="25163B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60F2F3D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15.390</w:t>
            </w:r>
          </w:p>
        </w:tc>
        <w:tc>
          <w:tcPr>
            <w:tcW w:w="1167" w:type="dxa"/>
            <w:tcBorders>
              <w:top w:val="nil"/>
              <w:left w:val="nil"/>
              <w:bottom w:val="single" w:sz="4" w:space="0" w:color="auto"/>
              <w:right w:val="single" w:sz="4" w:space="0" w:color="auto"/>
            </w:tcBorders>
            <w:vAlign w:val="bottom"/>
            <w:hideMark/>
          </w:tcPr>
          <w:p w14:paraId="6381EC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0A6B2E2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784.89 </w:t>
            </w:r>
          </w:p>
        </w:tc>
        <w:tc>
          <w:tcPr>
            <w:tcW w:w="222" w:type="dxa"/>
            <w:gridSpan w:val="2"/>
            <w:vAlign w:val="center"/>
            <w:hideMark/>
          </w:tcPr>
          <w:p w14:paraId="4CD6FAF1" w14:textId="77777777" w:rsidR="000D75FB" w:rsidRPr="000D75FB" w:rsidRDefault="000D75FB" w:rsidP="000D75FB">
            <w:pPr>
              <w:rPr>
                <w:sz w:val="20"/>
                <w:szCs w:val="20"/>
                <w:lang w:val="en-US" w:eastAsia="en-US" w:bidi="ar-SA"/>
              </w:rPr>
            </w:pPr>
          </w:p>
        </w:tc>
      </w:tr>
      <w:tr w:rsidR="000D75FB" w:rsidRPr="000D75FB" w14:paraId="1E42CCFB"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51D4D4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w:t>
            </w:r>
          </w:p>
        </w:tc>
        <w:tc>
          <w:tcPr>
            <w:tcW w:w="4248" w:type="dxa"/>
            <w:tcBorders>
              <w:top w:val="nil"/>
              <w:left w:val="nil"/>
              <w:bottom w:val="single" w:sz="4" w:space="0" w:color="auto"/>
              <w:right w:val="single" w:sz="4" w:space="0" w:color="auto"/>
            </w:tcBorders>
            <w:vAlign w:val="center"/>
            <w:hideMark/>
          </w:tcPr>
          <w:p w14:paraId="6CD7316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p>
        </w:tc>
        <w:tc>
          <w:tcPr>
            <w:tcW w:w="715" w:type="dxa"/>
            <w:tcBorders>
              <w:top w:val="nil"/>
              <w:left w:val="nil"/>
              <w:bottom w:val="single" w:sz="4" w:space="0" w:color="auto"/>
              <w:right w:val="single" w:sz="4" w:space="0" w:color="auto"/>
            </w:tcBorders>
            <w:vAlign w:val="bottom"/>
            <w:hideMark/>
          </w:tcPr>
          <w:p w14:paraId="168F88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B7B0E5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15.810</w:t>
            </w:r>
          </w:p>
        </w:tc>
        <w:tc>
          <w:tcPr>
            <w:tcW w:w="1167" w:type="dxa"/>
            <w:tcBorders>
              <w:top w:val="nil"/>
              <w:left w:val="nil"/>
              <w:bottom w:val="single" w:sz="4" w:space="0" w:color="auto"/>
              <w:right w:val="single" w:sz="4" w:space="0" w:color="auto"/>
            </w:tcBorders>
            <w:vAlign w:val="bottom"/>
            <w:hideMark/>
          </w:tcPr>
          <w:p w14:paraId="5AE11F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0981744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192,597.42 </w:t>
            </w:r>
          </w:p>
        </w:tc>
        <w:tc>
          <w:tcPr>
            <w:tcW w:w="222" w:type="dxa"/>
            <w:gridSpan w:val="2"/>
            <w:vAlign w:val="center"/>
            <w:hideMark/>
          </w:tcPr>
          <w:p w14:paraId="46574D71" w14:textId="77777777" w:rsidR="000D75FB" w:rsidRPr="000D75FB" w:rsidRDefault="000D75FB" w:rsidP="000D75FB">
            <w:pPr>
              <w:rPr>
                <w:sz w:val="20"/>
                <w:szCs w:val="20"/>
                <w:lang w:val="en-US" w:eastAsia="en-US" w:bidi="ar-SA"/>
              </w:rPr>
            </w:pPr>
          </w:p>
        </w:tc>
      </w:tr>
      <w:tr w:rsidR="000D75FB" w:rsidRPr="000D75FB" w14:paraId="66E9FEE9"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3BE865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w:t>
            </w:r>
          </w:p>
        </w:tc>
        <w:tc>
          <w:tcPr>
            <w:tcW w:w="4248" w:type="dxa"/>
            <w:tcBorders>
              <w:top w:val="nil"/>
              <w:left w:val="nil"/>
              <w:bottom w:val="single" w:sz="4" w:space="0" w:color="auto"/>
              <w:right w:val="single" w:sz="4" w:space="0" w:color="auto"/>
            </w:tcBorders>
            <w:vAlign w:val="center"/>
            <w:hideMark/>
          </w:tcPr>
          <w:p w14:paraId="3F3554B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7BFF830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453D87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13.500</w:t>
            </w:r>
          </w:p>
        </w:tc>
        <w:tc>
          <w:tcPr>
            <w:tcW w:w="1167" w:type="dxa"/>
            <w:tcBorders>
              <w:top w:val="nil"/>
              <w:left w:val="nil"/>
              <w:bottom w:val="single" w:sz="4" w:space="0" w:color="auto"/>
              <w:right w:val="single" w:sz="4" w:space="0" w:color="auto"/>
            </w:tcBorders>
            <w:vAlign w:val="bottom"/>
            <w:hideMark/>
          </w:tcPr>
          <w:p w14:paraId="6FA393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71572E3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110,497.50 </w:t>
            </w:r>
          </w:p>
        </w:tc>
        <w:tc>
          <w:tcPr>
            <w:tcW w:w="222" w:type="dxa"/>
            <w:gridSpan w:val="2"/>
            <w:vAlign w:val="center"/>
            <w:hideMark/>
          </w:tcPr>
          <w:p w14:paraId="3895D3C5" w14:textId="77777777" w:rsidR="000D75FB" w:rsidRPr="000D75FB" w:rsidRDefault="000D75FB" w:rsidP="000D75FB">
            <w:pPr>
              <w:rPr>
                <w:sz w:val="20"/>
                <w:szCs w:val="20"/>
                <w:lang w:val="en-US" w:eastAsia="en-US" w:bidi="ar-SA"/>
              </w:rPr>
            </w:pPr>
          </w:p>
        </w:tc>
      </w:tr>
      <w:tr w:rsidR="000D75FB" w:rsidRPr="000D75FB" w14:paraId="470E7BC6"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9E5226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w:t>
            </w:r>
          </w:p>
        </w:tc>
        <w:tc>
          <w:tcPr>
            <w:tcW w:w="4248" w:type="dxa"/>
            <w:tcBorders>
              <w:top w:val="nil"/>
              <w:left w:val="nil"/>
              <w:bottom w:val="single" w:sz="4" w:space="0" w:color="auto"/>
              <w:right w:val="single" w:sz="4" w:space="0" w:color="auto"/>
            </w:tcBorders>
            <w:vAlign w:val="center"/>
            <w:hideMark/>
          </w:tcPr>
          <w:p w14:paraId="2664FF7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0BA9475C"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782340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13.500</w:t>
            </w:r>
          </w:p>
        </w:tc>
        <w:tc>
          <w:tcPr>
            <w:tcW w:w="1167" w:type="dxa"/>
            <w:tcBorders>
              <w:top w:val="nil"/>
              <w:left w:val="nil"/>
              <w:bottom w:val="single" w:sz="4" w:space="0" w:color="auto"/>
              <w:right w:val="single" w:sz="4" w:space="0" w:color="auto"/>
            </w:tcBorders>
            <w:vAlign w:val="bottom"/>
            <w:hideMark/>
          </w:tcPr>
          <w:p w14:paraId="7B7620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10987.00</w:t>
            </w:r>
          </w:p>
        </w:tc>
        <w:tc>
          <w:tcPr>
            <w:tcW w:w="1980" w:type="dxa"/>
            <w:tcBorders>
              <w:top w:val="nil"/>
              <w:left w:val="nil"/>
              <w:bottom w:val="single" w:sz="4" w:space="0" w:color="auto"/>
              <w:right w:val="single" w:sz="4" w:space="0" w:color="auto"/>
            </w:tcBorders>
            <w:vAlign w:val="bottom"/>
            <w:hideMark/>
          </w:tcPr>
          <w:p w14:paraId="7DCF191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148,324.50 </w:t>
            </w:r>
          </w:p>
        </w:tc>
        <w:tc>
          <w:tcPr>
            <w:tcW w:w="222" w:type="dxa"/>
            <w:gridSpan w:val="2"/>
            <w:vAlign w:val="center"/>
            <w:hideMark/>
          </w:tcPr>
          <w:p w14:paraId="0D02FF72" w14:textId="77777777" w:rsidR="000D75FB" w:rsidRPr="000D75FB" w:rsidRDefault="000D75FB" w:rsidP="000D75FB">
            <w:pPr>
              <w:rPr>
                <w:sz w:val="20"/>
                <w:szCs w:val="20"/>
                <w:lang w:val="en-US" w:eastAsia="en-US" w:bidi="ar-SA"/>
              </w:rPr>
            </w:pPr>
          </w:p>
        </w:tc>
      </w:tr>
      <w:tr w:rsidR="000D75FB" w:rsidRPr="000D75FB" w14:paraId="14574BF5"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1AF40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w:t>
            </w:r>
          </w:p>
        </w:tc>
        <w:tc>
          <w:tcPr>
            <w:tcW w:w="4248" w:type="dxa"/>
            <w:tcBorders>
              <w:top w:val="nil"/>
              <w:left w:val="nil"/>
              <w:bottom w:val="single" w:sz="4" w:space="0" w:color="auto"/>
              <w:right w:val="single" w:sz="4" w:space="0" w:color="auto"/>
            </w:tcBorders>
            <w:vAlign w:val="center"/>
            <w:hideMark/>
          </w:tcPr>
          <w:p w14:paraId="0B3A47B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55DDE20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3C357A1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6A98AF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7E87F24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31,103.00 </w:t>
            </w:r>
          </w:p>
        </w:tc>
        <w:tc>
          <w:tcPr>
            <w:tcW w:w="222" w:type="dxa"/>
            <w:gridSpan w:val="2"/>
            <w:vAlign w:val="center"/>
            <w:hideMark/>
          </w:tcPr>
          <w:p w14:paraId="406596CF" w14:textId="77777777" w:rsidR="000D75FB" w:rsidRPr="000D75FB" w:rsidRDefault="000D75FB" w:rsidP="000D75FB">
            <w:pPr>
              <w:rPr>
                <w:sz w:val="20"/>
                <w:szCs w:val="20"/>
                <w:lang w:val="en-US" w:eastAsia="en-US" w:bidi="ar-SA"/>
              </w:rPr>
            </w:pPr>
          </w:p>
        </w:tc>
      </w:tr>
      <w:tr w:rsidR="000D75FB" w:rsidRPr="000D75FB" w14:paraId="13A050B8"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409B7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w:t>
            </w:r>
          </w:p>
        </w:tc>
        <w:tc>
          <w:tcPr>
            <w:tcW w:w="4248" w:type="dxa"/>
            <w:tcBorders>
              <w:top w:val="nil"/>
              <w:left w:val="nil"/>
              <w:bottom w:val="single" w:sz="4" w:space="0" w:color="auto"/>
              <w:right w:val="single" w:sz="4" w:space="0" w:color="auto"/>
            </w:tcBorders>
            <w:vAlign w:val="center"/>
            <w:hideMark/>
          </w:tcPr>
          <w:p w14:paraId="33DCACA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33D86EA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1119599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148F42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10987.00</w:t>
            </w:r>
          </w:p>
        </w:tc>
        <w:tc>
          <w:tcPr>
            <w:tcW w:w="1980" w:type="dxa"/>
            <w:tcBorders>
              <w:top w:val="nil"/>
              <w:left w:val="nil"/>
              <w:bottom w:val="single" w:sz="4" w:space="0" w:color="auto"/>
              <w:right w:val="single" w:sz="4" w:space="0" w:color="auto"/>
            </w:tcBorders>
            <w:vAlign w:val="bottom"/>
            <w:hideMark/>
          </w:tcPr>
          <w:p w14:paraId="56F66B3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41,750.60 </w:t>
            </w:r>
          </w:p>
        </w:tc>
        <w:tc>
          <w:tcPr>
            <w:tcW w:w="222" w:type="dxa"/>
            <w:gridSpan w:val="2"/>
            <w:vAlign w:val="center"/>
            <w:hideMark/>
          </w:tcPr>
          <w:p w14:paraId="467BBA21" w14:textId="77777777" w:rsidR="000D75FB" w:rsidRPr="000D75FB" w:rsidRDefault="000D75FB" w:rsidP="000D75FB">
            <w:pPr>
              <w:rPr>
                <w:sz w:val="20"/>
                <w:szCs w:val="20"/>
                <w:lang w:val="en-US" w:eastAsia="en-US" w:bidi="ar-SA"/>
              </w:rPr>
            </w:pPr>
          </w:p>
        </w:tc>
      </w:tr>
      <w:tr w:rsidR="000D75FB" w:rsidRPr="000D75FB" w14:paraId="38439035"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84556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w:t>
            </w:r>
          </w:p>
        </w:tc>
        <w:tc>
          <w:tcPr>
            <w:tcW w:w="4248" w:type="dxa"/>
            <w:tcBorders>
              <w:top w:val="nil"/>
              <w:left w:val="nil"/>
              <w:bottom w:val="single" w:sz="4" w:space="0" w:color="auto"/>
              <w:right w:val="single" w:sz="4" w:space="0" w:color="auto"/>
            </w:tcBorders>
            <w:vAlign w:val="center"/>
            <w:hideMark/>
          </w:tcPr>
          <w:p w14:paraId="670D597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062DDD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88DFB3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8.400</w:t>
            </w:r>
          </w:p>
        </w:tc>
        <w:tc>
          <w:tcPr>
            <w:tcW w:w="1167" w:type="dxa"/>
            <w:tcBorders>
              <w:top w:val="nil"/>
              <w:left w:val="nil"/>
              <w:bottom w:val="single" w:sz="4" w:space="0" w:color="auto"/>
              <w:right w:val="single" w:sz="4" w:space="0" w:color="auto"/>
            </w:tcBorders>
            <w:vAlign w:val="bottom"/>
            <w:hideMark/>
          </w:tcPr>
          <w:p w14:paraId="69EAC5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6EAD16E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32,054.40 </w:t>
            </w:r>
          </w:p>
        </w:tc>
        <w:tc>
          <w:tcPr>
            <w:tcW w:w="222" w:type="dxa"/>
            <w:gridSpan w:val="2"/>
            <w:vAlign w:val="center"/>
            <w:hideMark/>
          </w:tcPr>
          <w:p w14:paraId="01551642" w14:textId="77777777" w:rsidR="000D75FB" w:rsidRPr="000D75FB" w:rsidRDefault="000D75FB" w:rsidP="000D75FB">
            <w:pPr>
              <w:rPr>
                <w:sz w:val="20"/>
                <w:szCs w:val="20"/>
                <w:lang w:val="en-US" w:eastAsia="en-US" w:bidi="ar-SA"/>
              </w:rPr>
            </w:pPr>
          </w:p>
        </w:tc>
      </w:tr>
      <w:tr w:rsidR="000D75FB" w:rsidRPr="000D75FB" w14:paraId="449244A4"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3001D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w:t>
            </w:r>
          </w:p>
        </w:tc>
        <w:tc>
          <w:tcPr>
            <w:tcW w:w="4248" w:type="dxa"/>
            <w:tcBorders>
              <w:top w:val="nil"/>
              <w:left w:val="nil"/>
              <w:bottom w:val="single" w:sz="4" w:space="0" w:color="auto"/>
              <w:right w:val="single" w:sz="4" w:space="0" w:color="auto"/>
            </w:tcBorders>
            <w:vAlign w:val="center"/>
            <w:hideMark/>
          </w:tcPr>
          <w:p w14:paraId="0686A01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75B7A4E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213D63D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8.400</w:t>
            </w:r>
          </w:p>
        </w:tc>
        <w:tc>
          <w:tcPr>
            <w:tcW w:w="1167" w:type="dxa"/>
            <w:tcBorders>
              <w:top w:val="nil"/>
              <w:left w:val="nil"/>
              <w:bottom w:val="single" w:sz="4" w:space="0" w:color="auto"/>
              <w:right w:val="single" w:sz="4" w:space="0" w:color="auto"/>
            </w:tcBorders>
            <w:vAlign w:val="bottom"/>
            <w:hideMark/>
          </w:tcPr>
          <w:p w14:paraId="4B2C251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10601.00</w:t>
            </w:r>
          </w:p>
        </w:tc>
        <w:tc>
          <w:tcPr>
            <w:tcW w:w="1980" w:type="dxa"/>
            <w:tcBorders>
              <w:top w:val="nil"/>
              <w:left w:val="nil"/>
              <w:bottom w:val="single" w:sz="4" w:space="0" w:color="auto"/>
              <w:right w:val="single" w:sz="4" w:space="0" w:color="auto"/>
            </w:tcBorders>
            <w:vAlign w:val="bottom"/>
            <w:hideMark/>
          </w:tcPr>
          <w:p w14:paraId="7798CCF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89,048.40 </w:t>
            </w:r>
          </w:p>
        </w:tc>
        <w:tc>
          <w:tcPr>
            <w:tcW w:w="222" w:type="dxa"/>
            <w:gridSpan w:val="2"/>
            <w:vAlign w:val="center"/>
            <w:hideMark/>
          </w:tcPr>
          <w:p w14:paraId="3BFBC3C6" w14:textId="77777777" w:rsidR="000D75FB" w:rsidRPr="000D75FB" w:rsidRDefault="000D75FB" w:rsidP="000D75FB">
            <w:pPr>
              <w:rPr>
                <w:sz w:val="20"/>
                <w:szCs w:val="20"/>
                <w:lang w:val="en-US" w:eastAsia="en-US" w:bidi="ar-SA"/>
              </w:rPr>
            </w:pPr>
          </w:p>
        </w:tc>
      </w:tr>
      <w:tr w:rsidR="000D75FB" w:rsidRPr="000D75FB" w14:paraId="0301496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A602CE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w:t>
            </w:r>
          </w:p>
        </w:tc>
        <w:tc>
          <w:tcPr>
            <w:tcW w:w="4248" w:type="dxa"/>
            <w:tcBorders>
              <w:top w:val="nil"/>
              <w:left w:val="nil"/>
              <w:bottom w:val="single" w:sz="4" w:space="0" w:color="auto"/>
              <w:right w:val="single" w:sz="4" w:space="0" w:color="auto"/>
            </w:tcBorders>
            <w:vAlign w:val="center"/>
            <w:hideMark/>
          </w:tcPr>
          <w:p w14:paraId="16A6A3C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Надземная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11E512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BF669B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9.200</w:t>
            </w:r>
          </w:p>
        </w:tc>
        <w:tc>
          <w:tcPr>
            <w:tcW w:w="1167" w:type="dxa"/>
            <w:tcBorders>
              <w:top w:val="nil"/>
              <w:left w:val="nil"/>
              <w:bottom w:val="single" w:sz="4" w:space="0" w:color="auto"/>
              <w:right w:val="single" w:sz="4" w:space="0" w:color="auto"/>
            </w:tcBorders>
            <w:vAlign w:val="bottom"/>
            <w:hideMark/>
          </w:tcPr>
          <w:p w14:paraId="57425B8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27BD75C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35,107.20 </w:t>
            </w:r>
          </w:p>
        </w:tc>
        <w:tc>
          <w:tcPr>
            <w:tcW w:w="222" w:type="dxa"/>
            <w:gridSpan w:val="2"/>
            <w:vAlign w:val="center"/>
            <w:hideMark/>
          </w:tcPr>
          <w:p w14:paraId="2A5B1354" w14:textId="77777777" w:rsidR="000D75FB" w:rsidRPr="000D75FB" w:rsidRDefault="000D75FB" w:rsidP="000D75FB">
            <w:pPr>
              <w:rPr>
                <w:sz w:val="20"/>
                <w:szCs w:val="20"/>
                <w:lang w:val="en-US" w:eastAsia="en-US" w:bidi="ar-SA"/>
              </w:rPr>
            </w:pPr>
          </w:p>
        </w:tc>
      </w:tr>
      <w:tr w:rsidR="000D75FB" w:rsidRPr="000D75FB" w14:paraId="64A42C93"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36A67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w:t>
            </w:r>
          </w:p>
        </w:tc>
        <w:tc>
          <w:tcPr>
            <w:tcW w:w="4248" w:type="dxa"/>
            <w:tcBorders>
              <w:top w:val="nil"/>
              <w:left w:val="nil"/>
              <w:bottom w:val="single" w:sz="4" w:space="0" w:color="auto"/>
              <w:right w:val="single" w:sz="4" w:space="0" w:color="auto"/>
            </w:tcBorders>
            <w:vAlign w:val="center"/>
            <w:hideMark/>
          </w:tcPr>
          <w:p w14:paraId="041C62A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63*5,8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5001D9A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72083AA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13.100</w:t>
            </w:r>
          </w:p>
        </w:tc>
        <w:tc>
          <w:tcPr>
            <w:tcW w:w="1167" w:type="dxa"/>
            <w:tcBorders>
              <w:top w:val="nil"/>
              <w:left w:val="nil"/>
              <w:bottom w:val="single" w:sz="4" w:space="0" w:color="auto"/>
              <w:right w:val="single" w:sz="4" w:space="0" w:color="auto"/>
            </w:tcBorders>
            <w:vAlign w:val="bottom"/>
            <w:hideMark/>
          </w:tcPr>
          <w:p w14:paraId="40BF081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1542.00</w:t>
            </w:r>
          </w:p>
        </w:tc>
        <w:tc>
          <w:tcPr>
            <w:tcW w:w="1980" w:type="dxa"/>
            <w:tcBorders>
              <w:top w:val="nil"/>
              <w:left w:val="nil"/>
              <w:bottom w:val="single" w:sz="4" w:space="0" w:color="auto"/>
              <w:right w:val="single" w:sz="4" w:space="0" w:color="auto"/>
            </w:tcBorders>
            <w:vAlign w:val="bottom"/>
            <w:hideMark/>
          </w:tcPr>
          <w:p w14:paraId="7BA611B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20,200.20 </w:t>
            </w:r>
          </w:p>
        </w:tc>
        <w:tc>
          <w:tcPr>
            <w:tcW w:w="222" w:type="dxa"/>
            <w:gridSpan w:val="2"/>
            <w:vAlign w:val="center"/>
            <w:hideMark/>
          </w:tcPr>
          <w:p w14:paraId="2D02EF54" w14:textId="77777777" w:rsidR="000D75FB" w:rsidRPr="000D75FB" w:rsidRDefault="000D75FB" w:rsidP="000D75FB">
            <w:pPr>
              <w:rPr>
                <w:sz w:val="20"/>
                <w:szCs w:val="20"/>
                <w:lang w:val="en-US" w:eastAsia="en-US" w:bidi="ar-SA"/>
              </w:rPr>
            </w:pPr>
          </w:p>
        </w:tc>
      </w:tr>
      <w:tr w:rsidR="000D75FB" w:rsidRPr="000D75FB" w14:paraId="56CC5651"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094EF30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w:t>
            </w:r>
          </w:p>
        </w:tc>
        <w:tc>
          <w:tcPr>
            <w:tcW w:w="4248" w:type="dxa"/>
            <w:tcBorders>
              <w:top w:val="nil"/>
              <w:left w:val="nil"/>
              <w:bottom w:val="single" w:sz="4" w:space="0" w:color="auto"/>
              <w:right w:val="single" w:sz="4" w:space="0" w:color="auto"/>
            </w:tcBorders>
            <w:vAlign w:val="center"/>
            <w:hideMark/>
          </w:tcPr>
          <w:p w14:paraId="34CEDF9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масляной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7F6366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236928D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1.750</w:t>
            </w:r>
          </w:p>
        </w:tc>
        <w:tc>
          <w:tcPr>
            <w:tcW w:w="1167" w:type="dxa"/>
            <w:tcBorders>
              <w:top w:val="nil"/>
              <w:left w:val="nil"/>
              <w:bottom w:val="single" w:sz="4" w:space="0" w:color="auto"/>
              <w:right w:val="single" w:sz="4" w:space="0" w:color="auto"/>
            </w:tcBorders>
            <w:vAlign w:val="bottom"/>
            <w:hideMark/>
          </w:tcPr>
          <w:p w14:paraId="144FB0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1478.00</w:t>
            </w:r>
          </w:p>
        </w:tc>
        <w:tc>
          <w:tcPr>
            <w:tcW w:w="1980" w:type="dxa"/>
            <w:tcBorders>
              <w:top w:val="nil"/>
              <w:left w:val="nil"/>
              <w:bottom w:val="single" w:sz="4" w:space="0" w:color="auto"/>
              <w:right w:val="single" w:sz="4" w:space="0" w:color="auto"/>
            </w:tcBorders>
            <w:vAlign w:val="bottom"/>
            <w:hideMark/>
          </w:tcPr>
          <w:p w14:paraId="503D3D0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2,586.50 </w:t>
            </w:r>
          </w:p>
        </w:tc>
        <w:tc>
          <w:tcPr>
            <w:tcW w:w="222" w:type="dxa"/>
            <w:gridSpan w:val="2"/>
            <w:vAlign w:val="center"/>
            <w:hideMark/>
          </w:tcPr>
          <w:p w14:paraId="585BDA23" w14:textId="77777777" w:rsidR="000D75FB" w:rsidRPr="000D75FB" w:rsidRDefault="000D75FB" w:rsidP="000D75FB">
            <w:pPr>
              <w:rPr>
                <w:sz w:val="20"/>
                <w:szCs w:val="20"/>
                <w:lang w:val="en-US" w:eastAsia="en-US" w:bidi="ar-SA"/>
              </w:rPr>
            </w:pPr>
          </w:p>
        </w:tc>
      </w:tr>
      <w:tr w:rsidR="000D75FB" w:rsidRPr="000D75FB" w14:paraId="0290EBCE"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81846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21</w:t>
            </w:r>
          </w:p>
        </w:tc>
        <w:tc>
          <w:tcPr>
            <w:tcW w:w="4248" w:type="dxa"/>
            <w:tcBorders>
              <w:top w:val="nil"/>
              <w:left w:val="nil"/>
              <w:bottom w:val="single" w:sz="4" w:space="0" w:color="auto"/>
              <w:right w:val="single" w:sz="4" w:space="0" w:color="auto"/>
            </w:tcBorders>
            <w:vAlign w:val="center"/>
            <w:hideMark/>
          </w:tcPr>
          <w:p w14:paraId="5666DD3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Продувка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4340D0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886234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30.700</w:t>
            </w:r>
          </w:p>
        </w:tc>
        <w:tc>
          <w:tcPr>
            <w:tcW w:w="1167" w:type="dxa"/>
            <w:tcBorders>
              <w:top w:val="nil"/>
              <w:left w:val="nil"/>
              <w:bottom w:val="single" w:sz="4" w:space="0" w:color="auto"/>
              <w:right w:val="single" w:sz="4" w:space="0" w:color="auto"/>
            </w:tcBorders>
            <w:vAlign w:val="bottom"/>
            <w:hideMark/>
          </w:tcPr>
          <w:p w14:paraId="3D051E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141.00</w:t>
            </w:r>
          </w:p>
        </w:tc>
        <w:tc>
          <w:tcPr>
            <w:tcW w:w="1980" w:type="dxa"/>
            <w:tcBorders>
              <w:top w:val="nil"/>
              <w:left w:val="nil"/>
              <w:bottom w:val="single" w:sz="4" w:space="0" w:color="auto"/>
              <w:right w:val="single" w:sz="4" w:space="0" w:color="auto"/>
            </w:tcBorders>
            <w:vAlign w:val="bottom"/>
            <w:hideMark/>
          </w:tcPr>
          <w:p w14:paraId="087228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4,328.70 </w:t>
            </w:r>
          </w:p>
        </w:tc>
        <w:tc>
          <w:tcPr>
            <w:tcW w:w="222" w:type="dxa"/>
            <w:gridSpan w:val="2"/>
            <w:vAlign w:val="center"/>
            <w:hideMark/>
          </w:tcPr>
          <w:p w14:paraId="1E92D8B9" w14:textId="77777777" w:rsidR="000D75FB" w:rsidRPr="000D75FB" w:rsidRDefault="000D75FB" w:rsidP="000D75FB">
            <w:pPr>
              <w:rPr>
                <w:sz w:val="20"/>
                <w:szCs w:val="20"/>
                <w:lang w:val="en-US" w:eastAsia="en-US" w:bidi="ar-SA"/>
              </w:rPr>
            </w:pPr>
          </w:p>
        </w:tc>
      </w:tr>
      <w:tr w:rsidR="000D75FB" w:rsidRPr="000D75FB" w14:paraId="12D3F8A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CB2F2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22</w:t>
            </w:r>
          </w:p>
        </w:tc>
        <w:tc>
          <w:tcPr>
            <w:tcW w:w="4248" w:type="dxa"/>
            <w:tcBorders>
              <w:top w:val="nil"/>
              <w:left w:val="nil"/>
              <w:bottom w:val="single" w:sz="4" w:space="0" w:color="auto"/>
              <w:right w:val="single" w:sz="4" w:space="0" w:color="auto"/>
            </w:tcBorders>
            <w:vAlign w:val="center"/>
            <w:hideMark/>
          </w:tcPr>
          <w:p w14:paraId="481F98E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Испытание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7F3945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32372E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30.700</w:t>
            </w:r>
          </w:p>
        </w:tc>
        <w:tc>
          <w:tcPr>
            <w:tcW w:w="1167" w:type="dxa"/>
            <w:tcBorders>
              <w:top w:val="nil"/>
              <w:left w:val="nil"/>
              <w:bottom w:val="single" w:sz="4" w:space="0" w:color="auto"/>
              <w:right w:val="single" w:sz="4" w:space="0" w:color="auto"/>
            </w:tcBorders>
            <w:vAlign w:val="bottom"/>
            <w:hideMark/>
          </w:tcPr>
          <w:p w14:paraId="11FC1E7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797.00</w:t>
            </w:r>
          </w:p>
        </w:tc>
        <w:tc>
          <w:tcPr>
            <w:tcW w:w="1980" w:type="dxa"/>
            <w:tcBorders>
              <w:top w:val="nil"/>
              <w:left w:val="nil"/>
              <w:bottom w:val="single" w:sz="4" w:space="0" w:color="auto"/>
              <w:right w:val="single" w:sz="4" w:space="0" w:color="auto"/>
            </w:tcBorders>
            <w:vAlign w:val="bottom"/>
            <w:hideMark/>
          </w:tcPr>
          <w:p w14:paraId="1028F8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24,467.90 </w:t>
            </w:r>
          </w:p>
        </w:tc>
        <w:tc>
          <w:tcPr>
            <w:tcW w:w="222" w:type="dxa"/>
            <w:gridSpan w:val="2"/>
            <w:vAlign w:val="center"/>
            <w:hideMark/>
          </w:tcPr>
          <w:p w14:paraId="0ECE13A2" w14:textId="77777777" w:rsidR="000D75FB" w:rsidRPr="000D75FB" w:rsidRDefault="000D75FB" w:rsidP="000D75FB">
            <w:pPr>
              <w:rPr>
                <w:sz w:val="20"/>
                <w:szCs w:val="20"/>
                <w:lang w:val="en-US" w:eastAsia="en-US" w:bidi="ar-SA"/>
              </w:rPr>
            </w:pPr>
          </w:p>
        </w:tc>
      </w:tr>
      <w:tr w:rsidR="000D75FB" w:rsidRPr="000D75FB" w14:paraId="28315198"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8F61C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23</w:t>
            </w:r>
          </w:p>
        </w:tc>
        <w:tc>
          <w:tcPr>
            <w:tcW w:w="4248" w:type="dxa"/>
            <w:tcBorders>
              <w:top w:val="nil"/>
              <w:left w:val="nil"/>
              <w:bottom w:val="single" w:sz="4" w:space="0" w:color="auto"/>
              <w:right w:val="single" w:sz="4" w:space="0" w:color="auto"/>
            </w:tcBorders>
            <w:vAlign w:val="center"/>
            <w:hideMark/>
          </w:tcPr>
          <w:p w14:paraId="44C21FD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контрольной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20*2,5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антикоррозионной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изоляцией</w:t>
            </w:r>
          </w:p>
        </w:tc>
        <w:tc>
          <w:tcPr>
            <w:tcW w:w="715" w:type="dxa"/>
            <w:tcBorders>
              <w:top w:val="nil"/>
              <w:left w:val="nil"/>
              <w:bottom w:val="single" w:sz="4" w:space="0" w:color="auto"/>
              <w:right w:val="single" w:sz="4" w:space="0" w:color="auto"/>
            </w:tcBorders>
            <w:noWrap/>
            <w:vAlign w:val="bottom"/>
            <w:hideMark/>
          </w:tcPr>
          <w:p w14:paraId="664BB14D"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00DDB40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545087A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12323.00</w:t>
            </w:r>
          </w:p>
        </w:tc>
        <w:tc>
          <w:tcPr>
            <w:tcW w:w="1980" w:type="dxa"/>
            <w:tcBorders>
              <w:top w:val="nil"/>
              <w:left w:val="nil"/>
              <w:bottom w:val="single" w:sz="4" w:space="0" w:color="auto"/>
              <w:right w:val="single" w:sz="4" w:space="0" w:color="auto"/>
            </w:tcBorders>
            <w:vAlign w:val="bottom"/>
            <w:hideMark/>
          </w:tcPr>
          <w:p w14:paraId="3071B97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24,646.00 </w:t>
            </w:r>
          </w:p>
        </w:tc>
        <w:tc>
          <w:tcPr>
            <w:tcW w:w="222" w:type="dxa"/>
            <w:gridSpan w:val="2"/>
            <w:vAlign w:val="center"/>
            <w:hideMark/>
          </w:tcPr>
          <w:p w14:paraId="15E5B3D9" w14:textId="77777777" w:rsidR="000D75FB" w:rsidRPr="000D75FB" w:rsidRDefault="000D75FB" w:rsidP="000D75FB">
            <w:pPr>
              <w:rPr>
                <w:sz w:val="20"/>
                <w:szCs w:val="20"/>
                <w:lang w:val="en-US" w:eastAsia="en-US" w:bidi="ar-SA"/>
              </w:rPr>
            </w:pPr>
          </w:p>
        </w:tc>
      </w:tr>
      <w:tr w:rsidR="000D75FB" w:rsidRPr="000D75FB" w14:paraId="0E7043C8"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713EB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w:t>
            </w:r>
          </w:p>
        </w:tc>
        <w:tc>
          <w:tcPr>
            <w:tcW w:w="4248" w:type="dxa"/>
            <w:tcBorders>
              <w:top w:val="nil"/>
              <w:left w:val="nil"/>
              <w:bottom w:val="single" w:sz="4" w:space="0" w:color="auto"/>
              <w:right w:val="single" w:sz="4" w:space="0" w:color="auto"/>
            </w:tcBorders>
            <w:vAlign w:val="center"/>
            <w:hideMark/>
          </w:tcPr>
          <w:p w14:paraId="224A823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 </w:t>
            </w:r>
            <w:r w:rsidRPr="000D75FB">
              <w:rPr>
                <w:rFonts w:ascii="Calibri" w:hAnsi="Calibri" w:cs="Calibri"/>
                <w:sz w:val="18"/>
                <w:szCs w:val="18"/>
                <w:lang w:val="en-US" w:eastAsia="en-US" w:bidi="ar-SA"/>
              </w:rPr>
              <w:t>отводы</w:t>
            </w:r>
          </w:p>
        </w:tc>
        <w:tc>
          <w:tcPr>
            <w:tcW w:w="715" w:type="dxa"/>
            <w:tcBorders>
              <w:top w:val="nil"/>
              <w:left w:val="nil"/>
              <w:bottom w:val="single" w:sz="4" w:space="0" w:color="auto"/>
              <w:right w:val="single" w:sz="4" w:space="0" w:color="auto"/>
            </w:tcBorders>
            <w:noWrap/>
            <w:vAlign w:val="bottom"/>
            <w:hideMark/>
          </w:tcPr>
          <w:p w14:paraId="1F72A19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nil"/>
              <w:bottom w:val="single" w:sz="4" w:space="0" w:color="auto"/>
              <w:right w:val="single" w:sz="4" w:space="0" w:color="auto"/>
            </w:tcBorders>
            <w:vAlign w:val="bottom"/>
            <w:hideMark/>
          </w:tcPr>
          <w:p w14:paraId="0BAF0D3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3.100</w:t>
            </w:r>
          </w:p>
        </w:tc>
        <w:tc>
          <w:tcPr>
            <w:tcW w:w="1167" w:type="dxa"/>
            <w:tcBorders>
              <w:top w:val="nil"/>
              <w:left w:val="nil"/>
              <w:bottom w:val="single" w:sz="4" w:space="0" w:color="auto"/>
              <w:right w:val="single" w:sz="4" w:space="0" w:color="auto"/>
            </w:tcBorders>
            <w:vAlign w:val="bottom"/>
            <w:hideMark/>
          </w:tcPr>
          <w:p w14:paraId="559B5A5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1915.00</w:t>
            </w:r>
          </w:p>
        </w:tc>
        <w:tc>
          <w:tcPr>
            <w:tcW w:w="1980" w:type="dxa"/>
            <w:tcBorders>
              <w:top w:val="nil"/>
              <w:left w:val="nil"/>
              <w:bottom w:val="single" w:sz="4" w:space="0" w:color="auto"/>
              <w:right w:val="single" w:sz="4" w:space="0" w:color="auto"/>
            </w:tcBorders>
            <w:vAlign w:val="bottom"/>
            <w:hideMark/>
          </w:tcPr>
          <w:p w14:paraId="43E48CA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5,936.50 </w:t>
            </w:r>
          </w:p>
        </w:tc>
        <w:tc>
          <w:tcPr>
            <w:tcW w:w="222" w:type="dxa"/>
            <w:gridSpan w:val="2"/>
            <w:vAlign w:val="center"/>
            <w:hideMark/>
          </w:tcPr>
          <w:p w14:paraId="31F49120" w14:textId="77777777" w:rsidR="000D75FB" w:rsidRPr="000D75FB" w:rsidRDefault="000D75FB" w:rsidP="000D75FB">
            <w:pPr>
              <w:rPr>
                <w:sz w:val="20"/>
                <w:szCs w:val="20"/>
                <w:lang w:val="en-US" w:eastAsia="en-US" w:bidi="ar-SA"/>
              </w:rPr>
            </w:pPr>
          </w:p>
        </w:tc>
      </w:tr>
      <w:tr w:rsidR="000D75FB" w:rsidRPr="000D75FB" w14:paraId="358218E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3E50A4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w:t>
            </w:r>
          </w:p>
        </w:tc>
        <w:tc>
          <w:tcPr>
            <w:tcW w:w="4248" w:type="dxa"/>
            <w:tcBorders>
              <w:top w:val="nil"/>
              <w:left w:val="nil"/>
              <w:bottom w:val="single" w:sz="4" w:space="0" w:color="auto"/>
              <w:right w:val="single" w:sz="4" w:space="0" w:color="auto"/>
            </w:tcBorders>
            <w:vAlign w:val="center"/>
            <w:hideMark/>
          </w:tcPr>
          <w:p w14:paraId="04C714B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крепёжные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элементы</w:t>
            </w:r>
          </w:p>
        </w:tc>
        <w:tc>
          <w:tcPr>
            <w:tcW w:w="715" w:type="dxa"/>
            <w:tcBorders>
              <w:top w:val="nil"/>
              <w:left w:val="nil"/>
              <w:bottom w:val="single" w:sz="4" w:space="0" w:color="auto"/>
              <w:right w:val="single" w:sz="4" w:space="0" w:color="auto"/>
            </w:tcBorders>
            <w:noWrap/>
            <w:vAlign w:val="bottom"/>
            <w:hideMark/>
          </w:tcPr>
          <w:p w14:paraId="6473682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nil"/>
              <w:bottom w:val="single" w:sz="4" w:space="0" w:color="auto"/>
              <w:right w:val="single" w:sz="4" w:space="0" w:color="auto"/>
            </w:tcBorders>
            <w:vAlign w:val="bottom"/>
            <w:hideMark/>
          </w:tcPr>
          <w:p w14:paraId="3A709E8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w:t>
            </w:r>
          </w:p>
        </w:tc>
        <w:tc>
          <w:tcPr>
            <w:tcW w:w="1167" w:type="dxa"/>
            <w:tcBorders>
              <w:top w:val="nil"/>
              <w:left w:val="nil"/>
              <w:bottom w:val="single" w:sz="4" w:space="0" w:color="auto"/>
              <w:right w:val="single" w:sz="4" w:space="0" w:color="auto"/>
            </w:tcBorders>
            <w:vAlign w:val="bottom"/>
            <w:hideMark/>
          </w:tcPr>
          <w:p w14:paraId="0D7E77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822.00</w:t>
            </w:r>
          </w:p>
        </w:tc>
        <w:tc>
          <w:tcPr>
            <w:tcW w:w="1980" w:type="dxa"/>
            <w:tcBorders>
              <w:top w:val="nil"/>
              <w:left w:val="nil"/>
              <w:bottom w:val="single" w:sz="4" w:space="0" w:color="auto"/>
              <w:right w:val="single" w:sz="4" w:space="0" w:color="auto"/>
            </w:tcBorders>
            <w:vAlign w:val="bottom"/>
            <w:hideMark/>
          </w:tcPr>
          <w:p w14:paraId="47BBA79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4,110.00 </w:t>
            </w:r>
          </w:p>
        </w:tc>
        <w:tc>
          <w:tcPr>
            <w:tcW w:w="222" w:type="dxa"/>
            <w:gridSpan w:val="2"/>
            <w:vAlign w:val="center"/>
            <w:hideMark/>
          </w:tcPr>
          <w:p w14:paraId="0519453E" w14:textId="77777777" w:rsidR="000D75FB" w:rsidRPr="000D75FB" w:rsidRDefault="000D75FB" w:rsidP="000D75FB">
            <w:pPr>
              <w:rPr>
                <w:sz w:val="20"/>
                <w:szCs w:val="20"/>
                <w:lang w:val="en-US" w:eastAsia="en-US" w:bidi="ar-SA"/>
              </w:rPr>
            </w:pPr>
          </w:p>
        </w:tc>
      </w:tr>
      <w:tr w:rsidR="000D75FB" w:rsidRPr="000D75FB" w14:paraId="74F46463"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B01B39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26</w:t>
            </w:r>
          </w:p>
        </w:tc>
        <w:tc>
          <w:tcPr>
            <w:tcW w:w="4248" w:type="dxa"/>
            <w:tcBorders>
              <w:top w:val="nil"/>
              <w:left w:val="nil"/>
              <w:bottom w:val="single" w:sz="4" w:space="0" w:color="auto"/>
              <w:right w:val="single" w:sz="4" w:space="0" w:color="auto"/>
            </w:tcBorders>
            <w:vAlign w:val="center"/>
            <w:hideMark/>
          </w:tcPr>
          <w:p w14:paraId="6B53ED70"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Врезка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w:t>
            </w:r>
            <w:r w:rsidRPr="000D75FB">
              <w:rPr>
                <w:rFonts w:ascii="Arial Armenian" w:hAnsi="Arial Armenian" w:cs="Arial"/>
                <w:sz w:val="18"/>
                <w:szCs w:val="18"/>
                <w:lang w:val="en-US" w:eastAsia="en-US" w:bidi="ar-SA"/>
              </w:rPr>
              <w:t xml:space="preserve"> d</w:t>
            </w:r>
            <w:r w:rsidRPr="000D75FB">
              <w:rPr>
                <w:rFonts w:ascii="Calibri" w:hAnsi="Calibri" w:cs="Calibri"/>
                <w:sz w:val="18"/>
                <w:szCs w:val="18"/>
                <w:lang w:val="en-US" w:eastAsia="en-US" w:bidi="ar-SA"/>
              </w:rPr>
              <w:t>у</w:t>
            </w:r>
            <w:r w:rsidRPr="000D75FB">
              <w:rPr>
                <w:rFonts w:ascii="Arial Armenian" w:hAnsi="Arial Armenian" w:cs="Arial"/>
                <w:sz w:val="18"/>
                <w:szCs w:val="18"/>
                <w:lang w:val="en-US" w:eastAsia="en-US" w:bidi="ar-SA"/>
              </w:rPr>
              <w:t>=50</w:t>
            </w:r>
          </w:p>
        </w:tc>
        <w:tc>
          <w:tcPr>
            <w:tcW w:w="715" w:type="dxa"/>
            <w:tcBorders>
              <w:top w:val="nil"/>
              <w:left w:val="nil"/>
              <w:bottom w:val="single" w:sz="4" w:space="0" w:color="auto"/>
              <w:right w:val="single" w:sz="4" w:space="0" w:color="auto"/>
            </w:tcBorders>
            <w:shd w:val="clear" w:color="000000" w:fill="FFFFFF"/>
            <w:vAlign w:val="bottom"/>
            <w:hideMark/>
          </w:tcPr>
          <w:p w14:paraId="0DC8E1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Место</w:t>
            </w:r>
          </w:p>
        </w:tc>
        <w:tc>
          <w:tcPr>
            <w:tcW w:w="1067" w:type="dxa"/>
            <w:tcBorders>
              <w:top w:val="nil"/>
              <w:left w:val="nil"/>
              <w:bottom w:val="single" w:sz="4" w:space="0" w:color="auto"/>
              <w:right w:val="single" w:sz="4" w:space="0" w:color="auto"/>
            </w:tcBorders>
            <w:vAlign w:val="bottom"/>
            <w:hideMark/>
          </w:tcPr>
          <w:p w14:paraId="6E7A9A6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708257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31521.00</w:t>
            </w:r>
          </w:p>
        </w:tc>
        <w:tc>
          <w:tcPr>
            <w:tcW w:w="1980" w:type="dxa"/>
            <w:tcBorders>
              <w:top w:val="nil"/>
              <w:left w:val="nil"/>
              <w:bottom w:val="single" w:sz="4" w:space="0" w:color="auto"/>
              <w:right w:val="single" w:sz="4" w:space="0" w:color="auto"/>
            </w:tcBorders>
            <w:vAlign w:val="bottom"/>
            <w:hideMark/>
          </w:tcPr>
          <w:p w14:paraId="536993C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63,042.00 </w:t>
            </w:r>
          </w:p>
        </w:tc>
        <w:tc>
          <w:tcPr>
            <w:tcW w:w="222" w:type="dxa"/>
            <w:gridSpan w:val="2"/>
            <w:vAlign w:val="center"/>
            <w:hideMark/>
          </w:tcPr>
          <w:p w14:paraId="14575213" w14:textId="77777777" w:rsidR="000D75FB" w:rsidRPr="000D75FB" w:rsidRDefault="000D75FB" w:rsidP="000D75FB">
            <w:pPr>
              <w:rPr>
                <w:sz w:val="20"/>
                <w:szCs w:val="20"/>
                <w:lang w:val="en-US" w:eastAsia="en-US" w:bidi="ar-SA"/>
              </w:rPr>
            </w:pPr>
          </w:p>
        </w:tc>
      </w:tr>
      <w:tr w:rsidR="000D75FB" w:rsidRPr="000D75FB" w14:paraId="32408BC7"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5EBC20B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724055A9"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10</w:t>
            </w:r>
          </w:p>
        </w:tc>
        <w:tc>
          <w:tcPr>
            <w:tcW w:w="715" w:type="dxa"/>
            <w:tcBorders>
              <w:top w:val="nil"/>
              <w:left w:val="nil"/>
              <w:bottom w:val="single" w:sz="4" w:space="0" w:color="auto"/>
              <w:right w:val="single" w:sz="4" w:space="0" w:color="auto"/>
            </w:tcBorders>
            <w:vAlign w:val="bottom"/>
            <w:hideMark/>
          </w:tcPr>
          <w:p w14:paraId="2923294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44F396C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4FEC588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390C7BF9"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1,007,108.17 </w:t>
            </w:r>
          </w:p>
        </w:tc>
        <w:tc>
          <w:tcPr>
            <w:tcW w:w="222" w:type="dxa"/>
            <w:gridSpan w:val="2"/>
            <w:vAlign w:val="center"/>
            <w:hideMark/>
          </w:tcPr>
          <w:p w14:paraId="2EFCC5E4" w14:textId="77777777" w:rsidR="000D75FB" w:rsidRPr="000D75FB" w:rsidRDefault="000D75FB" w:rsidP="000D75FB">
            <w:pPr>
              <w:rPr>
                <w:sz w:val="20"/>
                <w:szCs w:val="20"/>
                <w:lang w:val="en-US" w:eastAsia="en-US" w:bidi="ar-SA"/>
              </w:rPr>
            </w:pPr>
          </w:p>
        </w:tc>
      </w:tr>
      <w:tr w:rsidR="000D75FB" w:rsidRPr="000D75FB" w14:paraId="72F5653F"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hideMark/>
          </w:tcPr>
          <w:p w14:paraId="713F23DC"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10.2 </w:t>
            </w:r>
            <w:r w:rsidRPr="000D75FB">
              <w:rPr>
                <w:rFonts w:ascii="Calibri" w:hAnsi="Calibri" w:cs="Calibri"/>
                <w:b/>
                <w:bCs/>
                <w:sz w:val="18"/>
                <w:szCs w:val="18"/>
                <w:lang w:val="en-US" w:eastAsia="en-US" w:bidi="ar-SA"/>
              </w:rPr>
              <w:t>Раздел</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Г</w:t>
            </w:r>
            <w:r w:rsidRPr="000D75FB">
              <w:rPr>
                <w:rFonts w:ascii="Arial Armenian" w:hAnsi="Arial Armenian" w:cs="Arial"/>
                <w:b/>
                <w:bCs/>
                <w:sz w:val="18"/>
                <w:szCs w:val="18"/>
                <w:lang w:val="en-US" w:eastAsia="en-US" w:bidi="ar-SA"/>
              </w:rPr>
              <w:t>","</w:t>
            </w:r>
            <w:r w:rsidRPr="000D75FB">
              <w:rPr>
                <w:rFonts w:ascii="Calibri" w:hAnsi="Calibri" w:cs="Calibri"/>
                <w:b/>
                <w:bCs/>
                <w:sz w:val="18"/>
                <w:szCs w:val="18"/>
                <w:lang w:val="en-US" w:eastAsia="en-US" w:bidi="ar-SA"/>
              </w:rPr>
              <w:t>Д</w:t>
            </w:r>
            <w:r w:rsidRPr="000D75FB">
              <w:rPr>
                <w:rFonts w:ascii="Arial Armenian" w:hAnsi="Arial Armenian" w:cs="Arial"/>
                <w:b/>
                <w:bCs/>
                <w:sz w:val="18"/>
                <w:szCs w:val="18"/>
                <w:lang w:val="en-US" w:eastAsia="en-US" w:bidi="ar-SA"/>
              </w:rPr>
              <w:t>"</w:t>
            </w:r>
          </w:p>
        </w:tc>
        <w:tc>
          <w:tcPr>
            <w:tcW w:w="222" w:type="dxa"/>
            <w:gridSpan w:val="2"/>
            <w:vAlign w:val="center"/>
            <w:hideMark/>
          </w:tcPr>
          <w:p w14:paraId="1E4FB592" w14:textId="77777777" w:rsidR="000D75FB" w:rsidRPr="000D75FB" w:rsidRDefault="000D75FB" w:rsidP="000D75FB">
            <w:pPr>
              <w:rPr>
                <w:sz w:val="20"/>
                <w:szCs w:val="20"/>
                <w:lang w:val="en-US" w:eastAsia="en-US" w:bidi="ar-SA"/>
              </w:rPr>
            </w:pPr>
          </w:p>
        </w:tc>
      </w:tr>
      <w:tr w:rsidR="000D75FB" w:rsidRPr="000D75FB" w14:paraId="6D984DD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B3A1F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w:t>
            </w:r>
          </w:p>
        </w:tc>
        <w:tc>
          <w:tcPr>
            <w:tcW w:w="4248" w:type="dxa"/>
            <w:tcBorders>
              <w:top w:val="nil"/>
              <w:left w:val="nil"/>
              <w:bottom w:val="single" w:sz="4" w:space="0" w:color="auto"/>
              <w:right w:val="single" w:sz="4" w:space="0" w:color="auto"/>
            </w:tcBorders>
            <w:vAlign w:val="center"/>
            <w:hideMark/>
          </w:tcPr>
          <w:p w14:paraId="0FD6028F"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опор</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125*4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2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=5,2 </w:t>
            </w:r>
            <w:r w:rsidRPr="000D75FB">
              <w:rPr>
                <w:rFonts w:ascii="Calibri" w:hAnsi="Calibri" w:cs="Calibri"/>
                <w:sz w:val="18"/>
                <w:szCs w:val="18"/>
                <w:lang w:eastAsia="en-US" w:bidi="ar-SA"/>
              </w:rPr>
              <w:t>м</w:t>
            </w:r>
          </w:p>
        </w:tc>
        <w:tc>
          <w:tcPr>
            <w:tcW w:w="715" w:type="dxa"/>
            <w:tcBorders>
              <w:top w:val="nil"/>
              <w:left w:val="nil"/>
              <w:bottom w:val="nil"/>
              <w:right w:val="nil"/>
            </w:tcBorders>
            <w:noWrap/>
            <w:vAlign w:val="bottom"/>
            <w:hideMark/>
          </w:tcPr>
          <w:p w14:paraId="202CD1C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7277E6F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10.400</w:t>
            </w:r>
          </w:p>
        </w:tc>
        <w:tc>
          <w:tcPr>
            <w:tcW w:w="1167" w:type="dxa"/>
            <w:tcBorders>
              <w:top w:val="nil"/>
              <w:left w:val="nil"/>
              <w:bottom w:val="single" w:sz="4" w:space="0" w:color="auto"/>
              <w:right w:val="single" w:sz="4" w:space="0" w:color="auto"/>
            </w:tcBorders>
            <w:vAlign w:val="bottom"/>
            <w:hideMark/>
          </w:tcPr>
          <w:p w14:paraId="7CE3F28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1067.00</w:t>
            </w:r>
          </w:p>
        </w:tc>
        <w:tc>
          <w:tcPr>
            <w:tcW w:w="1980" w:type="dxa"/>
            <w:tcBorders>
              <w:top w:val="nil"/>
              <w:left w:val="nil"/>
              <w:bottom w:val="single" w:sz="4" w:space="0" w:color="auto"/>
              <w:right w:val="single" w:sz="4" w:space="0" w:color="auto"/>
            </w:tcBorders>
            <w:vAlign w:val="bottom"/>
            <w:hideMark/>
          </w:tcPr>
          <w:p w14:paraId="4FDD429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11,096.80 </w:t>
            </w:r>
          </w:p>
        </w:tc>
        <w:tc>
          <w:tcPr>
            <w:tcW w:w="222" w:type="dxa"/>
            <w:gridSpan w:val="2"/>
            <w:vAlign w:val="center"/>
            <w:hideMark/>
          </w:tcPr>
          <w:p w14:paraId="764FC728" w14:textId="77777777" w:rsidR="000D75FB" w:rsidRPr="000D75FB" w:rsidRDefault="000D75FB" w:rsidP="000D75FB">
            <w:pPr>
              <w:rPr>
                <w:sz w:val="20"/>
                <w:szCs w:val="20"/>
                <w:lang w:val="en-US" w:eastAsia="en-US" w:bidi="ar-SA"/>
              </w:rPr>
            </w:pPr>
          </w:p>
        </w:tc>
      </w:tr>
      <w:tr w:rsidR="000D75FB" w:rsidRPr="000D75FB" w14:paraId="0C8D3C8B"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6EF9C0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28</w:t>
            </w:r>
          </w:p>
        </w:tc>
        <w:tc>
          <w:tcPr>
            <w:tcW w:w="4248" w:type="dxa"/>
            <w:tcBorders>
              <w:top w:val="nil"/>
              <w:left w:val="nil"/>
              <w:bottom w:val="single" w:sz="4" w:space="0" w:color="auto"/>
              <w:right w:val="single" w:sz="4" w:space="0" w:color="auto"/>
            </w:tcBorders>
            <w:vAlign w:val="center"/>
            <w:hideMark/>
          </w:tcPr>
          <w:p w14:paraId="3140BD4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Демонтаж</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газопровода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из</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стальных</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труб</w:t>
            </w:r>
            <w:r w:rsidRPr="000D75FB">
              <w:rPr>
                <w:rFonts w:ascii="Arial Armenian" w:hAnsi="Arial Armenian" w:cs="Arial"/>
                <w:sz w:val="18"/>
                <w:szCs w:val="18"/>
                <w:lang w:eastAsia="en-US" w:bidi="ar-SA"/>
              </w:rPr>
              <w:t xml:space="preserve"> 133*4 </w:t>
            </w:r>
            <w:r w:rsidRPr="000D75FB">
              <w:rPr>
                <w:rFonts w:ascii="Calibri" w:hAnsi="Calibri" w:cs="Calibri"/>
                <w:sz w:val="18"/>
                <w:szCs w:val="18"/>
                <w:lang w:eastAsia="en-US" w:bidi="ar-SA"/>
              </w:rPr>
              <w:t>мм</w:t>
            </w:r>
            <w:r w:rsidRPr="000D75FB">
              <w:rPr>
                <w:rFonts w:ascii="Arial Armenian" w:hAnsi="Arial Armenian" w:cs="Arial"/>
                <w:sz w:val="18"/>
                <w:szCs w:val="18"/>
                <w:lang w:eastAsia="en-US" w:bidi="ar-SA"/>
              </w:rPr>
              <w:t xml:space="preserve">, 1 </w:t>
            </w:r>
            <w:r w:rsidRPr="000D75FB">
              <w:rPr>
                <w:rFonts w:ascii="Calibri" w:hAnsi="Calibri" w:cs="Calibri"/>
                <w:sz w:val="18"/>
                <w:szCs w:val="18"/>
                <w:lang w:eastAsia="en-US" w:bidi="ar-SA"/>
              </w:rPr>
              <w:t>шт</w:t>
            </w:r>
            <w:r w:rsidRPr="000D75FB">
              <w:rPr>
                <w:rFonts w:ascii="Arial Armenian" w:hAnsi="Arial Armenian" w:cs="Arial"/>
                <w:sz w:val="18"/>
                <w:szCs w:val="18"/>
                <w:lang w:eastAsia="en-US" w:bidi="ar-SA"/>
              </w:rPr>
              <w:t xml:space="preserve">., </w:t>
            </w:r>
            <w:r w:rsidRPr="000D75FB">
              <w:rPr>
                <w:rFonts w:ascii="Arial Armenian" w:hAnsi="Arial Armenian" w:cs="Arial"/>
                <w:sz w:val="18"/>
                <w:szCs w:val="18"/>
                <w:lang w:val="en-US" w:eastAsia="en-US" w:bidi="ar-SA"/>
              </w:rPr>
              <w:t>L</w:t>
            </w:r>
            <w:r w:rsidRPr="000D75FB">
              <w:rPr>
                <w:rFonts w:ascii="Arial Armenian" w:hAnsi="Arial Armenian" w:cs="Arial"/>
                <w:sz w:val="18"/>
                <w:szCs w:val="18"/>
                <w:lang w:eastAsia="en-US" w:bidi="ar-SA"/>
              </w:rPr>
              <w:t xml:space="preserve">=17 </w:t>
            </w:r>
            <w:r w:rsidRPr="000D75FB">
              <w:rPr>
                <w:rFonts w:ascii="Calibri" w:hAnsi="Calibri" w:cs="Calibri"/>
                <w:sz w:val="18"/>
                <w:szCs w:val="18"/>
                <w:lang w:eastAsia="en-US" w:bidi="ar-SA"/>
              </w:rPr>
              <w:t>м</w:t>
            </w:r>
          </w:p>
        </w:tc>
        <w:tc>
          <w:tcPr>
            <w:tcW w:w="715" w:type="dxa"/>
            <w:tcBorders>
              <w:top w:val="nil"/>
              <w:left w:val="nil"/>
              <w:bottom w:val="nil"/>
              <w:right w:val="nil"/>
            </w:tcBorders>
            <w:noWrap/>
            <w:vAlign w:val="bottom"/>
            <w:hideMark/>
          </w:tcPr>
          <w:p w14:paraId="1BAA7B14"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764074C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18.700</w:t>
            </w:r>
          </w:p>
        </w:tc>
        <w:tc>
          <w:tcPr>
            <w:tcW w:w="1167" w:type="dxa"/>
            <w:tcBorders>
              <w:top w:val="nil"/>
              <w:left w:val="nil"/>
              <w:bottom w:val="single" w:sz="4" w:space="0" w:color="auto"/>
              <w:right w:val="single" w:sz="4" w:space="0" w:color="auto"/>
            </w:tcBorders>
            <w:vAlign w:val="bottom"/>
            <w:hideMark/>
          </w:tcPr>
          <w:p w14:paraId="21CCA6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4329A14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20,177.30 </w:t>
            </w:r>
          </w:p>
        </w:tc>
        <w:tc>
          <w:tcPr>
            <w:tcW w:w="222" w:type="dxa"/>
            <w:gridSpan w:val="2"/>
            <w:vAlign w:val="center"/>
            <w:hideMark/>
          </w:tcPr>
          <w:p w14:paraId="2F1D27D1" w14:textId="77777777" w:rsidR="000D75FB" w:rsidRPr="000D75FB" w:rsidRDefault="000D75FB" w:rsidP="000D75FB">
            <w:pPr>
              <w:rPr>
                <w:sz w:val="20"/>
                <w:szCs w:val="20"/>
                <w:lang w:val="en-US" w:eastAsia="en-US" w:bidi="ar-SA"/>
              </w:rPr>
            </w:pPr>
          </w:p>
        </w:tc>
      </w:tr>
      <w:tr w:rsidR="000D75FB" w:rsidRPr="000D75FB" w14:paraId="2B458874"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21585C2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29</w:t>
            </w:r>
          </w:p>
        </w:tc>
        <w:tc>
          <w:tcPr>
            <w:tcW w:w="4248" w:type="dxa"/>
            <w:tcBorders>
              <w:top w:val="nil"/>
              <w:left w:val="nil"/>
              <w:bottom w:val="single" w:sz="4" w:space="0" w:color="auto"/>
              <w:right w:val="single" w:sz="4" w:space="0" w:color="auto"/>
            </w:tcBorders>
            <w:vAlign w:val="center"/>
            <w:hideMark/>
          </w:tcPr>
          <w:p w14:paraId="55D39B0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прямых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57*3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31EF667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483A8D9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3.000</w:t>
            </w:r>
          </w:p>
        </w:tc>
        <w:tc>
          <w:tcPr>
            <w:tcW w:w="1167" w:type="dxa"/>
            <w:tcBorders>
              <w:top w:val="nil"/>
              <w:left w:val="nil"/>
              <w:bottom w:val="single" w:sz="4" w:space="0" w:color="auto"/>
              <w:right w:val="single" w:sz="4" w:space="0" w:color="auto"/>
            </w:tcBorders>
            <w:vAlign w:val="bottom"/>
            <w:hideMark/>
          </w:tcPr>
          <w:p w14:paraId="0955BF3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925.00</w:t>
            </w:r>
          </w:p>
        </w:tc>
        <w:tc>
          <w:tcPr>
            <w:tcW w:w="1980" w:type="dxa"/>
            <w:tcBorders>
              <w:top w:val="nil"/>
              <w:left w:val="nil"/>
              <w:bottom w:val="single" w:sz="4" w:space="0" w:color="auto"/>
              <w:right w:val="single" w:sz="4" w:space="0" w:color="auto"/>
            </w:tcBorders>
            <w:vAlign w:val="bottom"/>
            <w:hideMark/>
          </w:tcPr>
          <w:p w14:paraId="39950B5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2,775.00 </w:t>
            </w:r>
          </w:p>
        </w:tc>
        <w:tc>
          <w:tcPr>
            <w:tcW w:w="222" w:type="dxa"/>
            <w:gridSpan w:val="2"/>
            <w:vAlign w:val="center"/>
            <w:hideMark/>
          </w:tcPr>
          <w:p w14:paraId="25E05C66" w14:textId="77777777" w:rsidR="000D75FB" w:rsidRPr="000D75FB" w:rsidRDefault="000D75FB" w:rsidP="000D75FB">
            <w:pPr>
              <w:rPr>
                <w:sz w:val="20"/>
                <w:szCs w:val="20"/>
                <w:lang w:val="en-US" w:eastAsia="en-US" w:bidi="ar-SA"/>
              </w:rPr>
            </w:pPr>
          </w:p>
        </w:tc>
      </w:tr>
      <w:tr w:rsidR="000D75FB" w:rsidRPr="000D75FB" w14:paraId="005841CD"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259083F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w:t>
            </w:r>
          </w:p>
        </w:tc>
        <w:tc>
          <w:tcPr>
            <w:tcW w:w="4248" w:type="dxa"/>
            <w:tcBorders>
              <w:top w:val="nil"/>
              <w:left w:val="nil"/>
              <w:bottom w:val="single" w:sz="4" w:space="0" w:color="auto"/>
              <w:right w:val="single" w:sz="4" w:space="0" w:color="auto"/>
            </w:tcBorders>
            <w:vAlign w:val="center"/>
            <w:hideMark/>
          </w:tcPr>
          <w:p w14:paraId="34243D1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single" w:sz="4" w:space="0" w:color="auto"/>
              <w:left w:val="nil"/>
              <w:bottom w:val="single" w:sz="4" w:space="0" w:color="auto"/>
              <w:right w:val="single" w:sz="4" w:space="0" w:color="auto"/>
            </w:tcBorders>
            <w:vAlign w:val="bottom"/>
            <w:hideMark/>
          </w:tcPr>
          <w:p w14:paraId="6D47FC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DB3C0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6.480</w:t>
            </w:r>
          </w:p>
        </w:tc>
        <w:tc>
          <w:tcPr>
            <w:tcW w:w="1167" w:type="dxa"/>
            <w:tcBorders>
              <w:top w:val="nil"/>
              <w:left w:val="nil"/>
              <w:bottom w:val="single" w:sz="4" w:space="0" w:color="auto"/>
              <w:right w:val="single" w:sz="4" w:space="0" w:color="auto"/>
            </w:tcBorders>
            <w:vAlign w:val="bottom"/>
            <w:hideMark/>
          </w:tcPr>
          <w:p w14:paraId="73FCF1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49BB5F4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7,659.36 </w:t>
            </w:r>
          </w:p>
        </w:tc>
        <w:tc>
          <w:tcPr>
            <w:tcW w:w="222" w:type="dxa"/>
            <w:gridSpan w:val="2"/>
            <w:vAlign w:val="center"/>
            <w:hideMark/>
          </w:tcPr>
          <w:p w14:paraId="3442C3A4" w14:textId="77777777" w:rsidR="000D75FB" w:rsidRPr="000D75FB" w:rsidRDefault="000D75FB" w:rsidP="000D75FB">
            <w:pPr>
              <w:rPr>
                <w:sz w:val="20"/>
                <w:szCs w:val="20"/>
                <w:lang w:val="en-US" w:eastAsia="en-US" w:bidi="ar-SA"/>
              </w:rPr>
            </w:pPr>
          </w:p>
        </w:tc>
      </w:tr>
      <w:tr w:rsidR="000D75FB" w:rsidRPr="000D75FB" w14:paraId="557F9692"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54E0F31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w:t>
            </w:r>
          </w:p>
        </w:tc>
        <w:tc>
          <w:tcPr>
            <w:tcW w:w="4248" w:type="dxa"/>
            <w:tcBorders>
              <w:top w:val="nil"/>
              <w:left w:val="nil"/>
              <w:bottom w:val="single" w:sz="4" w:space="0" w:color="auto"/>
              <w:right w:val="single" w:sz="4" w:space="0" w:color="auto"/>
            </w:tcBorders>
            <w:vAlign w:val="center"/>
            <w:hideMark/>
          </w:tcPr>
          <w:p w14:paraId="54D9C9B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5-</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экскаватором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вместимостью</w:t>
            </w:r>
            <w:r w:rsidRPr="000D75FB">
              <w:rPr>
                <w:rFonts w:ascii="Arial Armenian" w:hAnsi="Arial Armenian" w:cs="Arial"/>
                <w:sz w:val="18"/>
                <w:szCs w:val="18"/>
                <w:lang w:val="en-US" w:eastAsia="en-US" w:bidi="ar-SA"/>
              </w:rPr>
              <w:t xml:space="preserve"> 0,5 </w:t>
            </w: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погрузкой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p>
        </w:tc>
        <w:tc>
          <w:tcPr>
            <w:tcW w:w="715" w:type="dxa"/>
            <w:tcBorders>
              <w:top w:val="nil"/>
              <w:left w:val="nil"/>
              <w:bottom w:val="single" w:sz="4" w:space="0" w:color="auto"/>
              <w:right w:val="single" w:sz="4" w:space="0" w:color="auto"/>
            </w:tcBorders>
            <w:vAlign w:val="bottom"/>
            <w:hideMark/>
          </w:tcPr>
          <w:p w14:paraId="421C40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0F5AC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5.760</w:t>
            </w:r>
          </w:p>
        </w:tc>
        <w:tc>
          <w:tcPr>
            <w:tcW w:w="1167" w:type="dxa"/>
            <w:tcBorders>
              <w:top w:val="nil"/>
              <w:left w:val="nil"/>
              <w:bottom w:val="single" w:sz="4" w:space="0" w:color="auto"/>
              <w:right w:val="single" w:sz="4" w:space="0" w:color="auto"/>
            </w:tcBorders>
            <w:vAlign w:val="bottom"/>
            <w:hideMark/>
          </w:tcPr>
          <w:p w14:paraId="7BE025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6105883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6,808.32 </w:t>
            </w:r>
          </w:p>
        </w:tc>
        <w:tc>
          <w:tcPr>
            <w:tcW w:w="222" w:type="dxa"/>
            <w:gridSpan w:val="2"/>
            <w:vAlign w:val="center"/>
            <w:hideMark/>
          </w:tcPr>
          <w:p w14:paraId="2C47B1E0" w14:textId="77777777" w:rsidR="000D75FB" w:rsidRPr="000D75FB" w:rsidRDefault="000D75FB" w:rsidP="000D75FB">
            <w:pPr>
              <w:rPr>
                <w:sz w:val="20"/>
                <w:szCs w:val="20"/>
                <w:lang w:val="en-US" w:eastAsia="en-US" w:bidi="ar-SA"/>
              </w:rPr>
            </w:pPr>
          </w:p>
        </w:tc>
      </w:tr>
      <w:tr w:rsidR="000D75FB" w:rsidRPr="000D75FB" w14:paraId="5E427138"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1AC041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w:t>
            </w:r>
          </w:p>
        </w:tc>
        <w:tc>
          <w:tcPr>
            <w:tcW w:w="4248" w:type="dxa"/>
            <w:tcBorders>
              <w:top w:val="nil"/>
              <w:left w:val="nil"/>
              <w:bottom w:val="single" w:sz="4" w:space="0" w:color="auto"/>
              <w:right w:val="single" w:sz="4" w:space="0" w:color="auto"/>
            </w:tcBorders>
            <w:vAlign w:val="center"/>
            <w:hideMark/>
          </w:tcPr>
          <w:p w14:paraId="5CA6122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Разборка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6-</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отбойным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молотком</w:t>
            </w:r>
          </w:p>
        </w:tc>
        <w:tc>
          <w:tcPr>
            <w:tcW w:w="715" w:type="dxa"/>
            <w:tcBorders>
              <w:top w:val="nil"/>
              <w:left w:val="nil"/>
              <w:bottom w:val="single" w:sz="4" w:space="0" w:color="auto"/>
              <w:right w:val="single" w:sz="4" w:space="0" w:color="auto"/>
            </w:tcBorders>
            <w:vAlign w:val="bottom"/>
            <w:hideMark/>
          </w:tcPr>
          <w:p w14:paraId="6A1321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7AFE17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1.440</w:t>
            </w:r>
          </w:p>
        </w:tc>
        <w:tc>
          <w:tcPr>
            <w:tcW w:w="1167" w:type="dxa"/>
            <w:tcBorders>
              <w:top w:val="nil"/>
              <w:left w:val="nil"/>
              <w:bottom w:val="single" w:sz="4" w:space="0" w:color="auto"/>
              <w:right w:val="single" w:sz="4" w:space="0" w:color="auto"/>
            </w:tcBorders>
            <w:vAlign w:val="bottom"/>
            <w:hideMark/>
          </w:tcPr>
          <w:p w14:paraId="00E88AE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32022.00</w:t>
            </w:r>
          </w:p>
        </w:tc>
        <w:tc>
          <w:tcPr>
            <w:tcW w:w="1980" w:type="dxa"/>
            <w:tcBorders>
              <w:top w:val="nil"/>
              <w:left w:val="nil"/>
              <w:bottom w:val="single" w:sz="4" w:space="0" w:color="auto"/>
              <w:right w:val="single" w:sz="4" w:space="0" w:color="auto"/>
            </w:tcBorders>
            <w:vAlign w:val="bottom"/>
            <w:hideMark/>
          </w:tcPr>
          <w:p w14:paraId="7426B05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46,111.68 </w:t>
            </w:r>
          </w:p>
        </w:tc>
        <w:tc>
          <w:tcPr>
            <w:tcW w:w="222" w:type="dxa"/>
            <w:gridSpan w:val="2"/>
            <w:vAlign w:val="center"/>
            <w:hideMark/>
          </w:tcPr>
          <w:p w14:paraId="0B47D852" w14:textId="77777777" w:rsidR="000D75FB" w:rsidRPr="000D75FB" w:rsidRDefault="000D75FB" w:rsidP="000D75FB">
            <w:pPr>
              <w:rPr>
                <w:sz w:val="20"/>
                <w:szCs w:val="20"/>
                <w:lang w:val="en-US" w:eastAsia="en-US" w:bidi="ar-SA"/>
              </w:rPr>
            </w:pPr>
          </w:p>
        </w:tc>
      </w:tr>
      <w:tr w:rsidR="000D75FB" w:rsidRPr="000D75FB" w14:paraId="331519D9"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35FE4A5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33</w:t>
            </w:r>
          </w:p>
        </w:tc>
        <w:tc>
          <w:tcPr>
            <w:tcW w:w="4248" w:type="dxa"/>
            <w:tcBorders>
              <w:top w:val="nil"/>
              <w:left w:val="nil"/>
              <w:bottom w:val="single" w:sz="4" w:space="0" w:color="auto"/>
              <w:right w:val="single" w:sz="4" w:space="0" w:color="auto"/>
            </w:tcBorders>
            <w:vAlign w:val="center"/>
            <w:hideMark/>
          </w:tcPr>
          <w:p w14:paraId="77777D2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Разработка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4-</w:t>
            </w:r>
            <w:r w:rsidRPr="000D75FB">
              <w:rPr>
                <w:rFonts w:ascii="Calibri" w:hAnsi="Calibri" w:cs="Calibri"/>
                <w:sz w:val="18"/>
                <w:szCs w:val="18"/>
                <w:lang w:val="en-US" w:eastAsia="en-US" w:bidi="ar-SA"/>
              </w:rPr>
              <w:t>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категории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p>
        </w:tc>
        <w:tc>
          <w:tcPr>
            <w:tcW w:w="715" w:type="dxa"/>
            <w:tcBorders>
              <w:top w:val="nil"/>
              <w:left w:val="nil"/>
              <w:bottom w:val="single" w:sz="4" w:space="0" w:color="auto"/>
              <w:right w:val="single" w:sz="4" w:space="0" w:color="auto"/>
            </w:tcBorders>
            <w:vAlign w:val="bottom"/>
            <w:hideMark/>
          </w:tcPr>
          <w:p w14:paraId="3E09BA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656F9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0.720</w:t>
            </w:r>
          </w:p>
        </w:tc>
        <w:tc>
          <w:tcPr>
            <w:tcW w:w="1167" w:type="dxa"/>
            <w:tcBorders>
              <w:top w:val="nil"/>
              <w:left w:val="nil"/>
              <w:bottom w:val="single" w:sz="4" w:space="0" w:color="auto"/>
              <w:right w:val="single" w:sz="4" w:space="0" w:color="auto"/>
            </w:tcBorders>
            <w:vAlign w:val="bottom"/>
            <w:hideMark/>
          </w:tcPr>
          <w:p w14:paraId="21AC17C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6168.00</w:t>
            </w:r>
          </w:p>
        </w:tc>
        <w:tc>
          <w:tcPr>
            <w:tcW w:w="1980" w:type="dxa"/>
            <w:tcBorders>
              <w:top w:val="nil"/>
              <w:left w:val="nil"/>
              <w:bottom w:val="single" w:sz="4" w:space="0" w:color="auto"/>
              <w:right w:val="single" w:sz="4" w:space="0" w:color="auto"/>
            </w:tcBorders>
            <w:vAlign w:val="bottom"/>
            <w:hideMark/>
          </w:tcPr>
          <w:p w14:paraId="6218075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4,440.96 </w:t>
            </w:r>
          </w:p>
        </w:tc>
        <w:tc>
          <w:tcPr>
            <w:tcW w:w="222" w:type="dxa"/>
            <w:gridSpan w:val="2"/>
            <w:vAlign w:val="center"/>
            <w:hideMark/>
          </w:tcPr>
          <w:p w14:paraId="4EDDEE8B" w14:textId="77777777" w:rsidR="000D75FB" w:rsidRPr="000D75FB" w:rsidRDefault="000D75FB" w:rsidP="000D75FB">
            <w:pPr>
              <w:rPr>
                <w:sz w:val="20"/>
                <w:szCs w:val="20"/>
                <w:lang w:val="en-US" w:eastAsia="en-US" w:bidi="ar-SA"/>
              </w:rPr>
            </w:pPr>
          </w:p>
        </w:tc>
      </w:tr>
      <w:tr w:rsidR="000D75FB" w:rsidRPr="000D75FB" w14:paraId="7AA456BE"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B8D5B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34</w:t>
            </w:r>
          </w:p>
        </w:tc>
        <w:tc>
          <w:tcPr>
            <w:tcW w:w="4248" w:type="dxa"/>
            <w:tcBorders>
              <w:top w:val="nil"/>
              <w:left w:val="nil"/>
              <w:bottom w:val="single" w:sz="4" w:space="0" w:color="auto"/>
              <w:right w:val="single" w:sz="4" w:space="0" w:color="auto"/>
            </w:tcBorders>
            <w:vAlign w:val="center"/>
            <w:hideMark/>
          </w:tcPr>
          <w:p w14:paraId="08E9A9B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Погрузка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вручную</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самосвал</w:t>
            </w:r>
            <w:r w:rsidRPr="000D75FB">
              <w:rPr>
                <w:rFonts w:ascii="Arial Armenian" w:hAnsi="Arial Armenian" w:cs="Arial"/>
                <w:sz w:val="18"/>
                <w:szCs w:val="18"/>
                <w:lang w:val="en-US" w:eastAsia="en-US" w:bidi="ar-SA"/>
              </w:rPr>
              <w:t xml:space="preserve"> </w:t>
            </w:r>
          </w:p>
        </w:tc>
        <w:tc>
          <w:tcPr>
            <w:tcW w:w="715" w:type="dxa"/>
            <w:tcBorders>
              <w:top w:val="nil"/>
              <w:left w:val="nil"/>
              <w:bottom w:val="nil"/>
              <w:right w:val="nil"/>
            </w:tcBorders>
            <w:noWrap/>
            <w:vAlign w:val="bottom"/>
            <w:hideMark/>
          </w:tcPr>
          <w:p w14:paraId="072044E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7BFFCB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1.440</w:t>
            </w:r>
          </w:p>
        </w:tc>
        <w:tc>
          <w:tcPr>
            <w:tcW w:w="1167" w:type="dxa"/>
            <w:tcBorders>
              <w:top w:val="nil"/>
              <w:left w:val="nil"/>
              <w:bottom w:val="single" w:sz="4" w:space="0" w:color="auto"/>
              <w:right w:val="single" w:sz="4" w:space="0" w:color="auto"/>
            </w:tcBorders>
            <w:vAlign w:val="bottom"/>
            <w:hideMark/>
          </w:tcPr>
          <w:p w14:paraId="1F2529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6FBE5F2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832.32 </w:t>
            </w:r>
          </w:p>
        </w:tc>
        <w:tc>
          <w:tcPr>
            <w:tcW w:w="222" w:type="dxa"/>
            <w:gridSpan w:val="2"/>
            <w:vAlign w:val="center"/>
            <w:hideMark/>
          </w:tcPr>
          <w:p w14:paraId="7555E0F7" w14:textId="77777777" w:rsidR="000D75FB" w:rsidRPr="000D75FB" w:rsidRDefault="000D75FB" w:rsidP="000D75FB">
            <w:pPr>
              <w:rPr>
                <w:sz w:val="20"/>
                <w:szCs w:val="20"/>
                <w:lang w:val="en-US" w:eastAsia="en-US" w:bidi="ar-SA"/>
              </w:rPr>
            </w:pPr>
          </w:p>
        </w:tc>
      </w:tr>
      <w:tr w:rsidR="000D75FB" w:rsidRPr="000D75FB" w14:paraId="791CC440"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DA0B05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35</w:t>
            </w:r>
          </w:p>
        </w:tc>
        <w:tc>
          <w:tcPr>
            <w:tcW w:w="4248" w:type="dxa"/>
            <w:tcBorders>
              <w:top w:val="nil"/>
              <w:left w:val="nil"/>
              <w:bottom w:val="single" w:sz="4" w:space="0" w:color="auto"/>
              <w:right w:val="single" w:sz="4" w:space="0" w:color="auto"/>
            </w:tcBorders>
            <w:vAlign w:val="center"/>
            <w:hideMark/>
          </w:tcPr>
          <w:p w14:paraId="689989B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Перевозка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погруженного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автотранспортом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расстояние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до</w:t>
            </w:r>
            <w:r w:rsidRPr="000D75FB">
              <w:rPr>
                <w:rFonts w:ascii="Arial Armenian" w:hAnsi="Arial Armenian" w:cs="Arial"/>
                <w:sz w:val="18"/>
                <w:szCs w:val="18"/>
                <w:lang w:val="en-US" w:eastAsia="en-US" w:bidi="ar-SA"/>
              </w:rPr>
              <w:t xml:space="preserve"> 7 </w:t>
            </w:r>
            <w:r w:rsidRPr="000D75FB">
              <w:rPr>
                <w:rFonts w:ascii="Calibri" w:hAnsi="Calibri" w:cs="Calibri"/>
                <w:sz w:val="18"/>
                <w:szCs w:val="18"/>
                <w:lang w:val="en-US" w:eastAsia="en-US" w:bidi="ar-SA"/>
              </w:rPr>
              <w:t>км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w:t>
            </w:r>
          </w:p>
        </w:tc>
        <w:tc>
          <w:tcPr>
            <w:tcW w:w="715" w:type="dxa"/>
            <w:tcBorders>
              <w:top w:val="nil"/>
              <w:left w:val="nil"/>
              <w:bottom w:val="nil"/>
              <w:right w:val="nil"/>
            </w:tcBorders>
            <w:noWrap/>
            <w:vAlign w:val="bottom"/>
            <w:hideMark/>
          </w:tcPr>
          <w:p w14:paraId="65450D5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single" w:sz="4" w:space="0" w:color="auto"/>
              <w:bottom w:val="single" w:sz="4" w:space="0" w:color="auto"/>
              <w:right w:val="single" w:sz="4" w:space="0" w:color="auto"/>
            </w:tcBorders>
            <w:vAlign w:val="bottom"/>
            <w:hideMark/>
          </w:tcPr>
          <w:p w14:paraId="251DB6F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25.100</w:t>
            </w:r>
          </w:p>
        </w:tc>
        <w:tc>
          <w:tcPr>
            <w:tcW w:w="1167" w:type="dxa"/>
            <w:tcBorders>
              <w:top w:val="nil"/>
              <w:left w:val="nil"/>
              <w:bottom w:val="single" w:sz="4" w:space="0" w:color="auto"/>
              <w:right w:val="single" w:sz="4" w:space="0" w:color="auto"/>
            </w:tcBorders>
            <w:vAlign w:val="bottom"/>
            <w:hideMark/>
          </w:tcPr>
          <w:p w14:paraId="000125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4700F9A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60,641.60 </w:t>
            </w:r>
          </w:p>
        </w:tc>
        <w:tc>
          <w:tcPr>
            <w:tcW w:w="222" w:type="dxa"/>
            <w:gridSpan w:val="2"/>
            <w:vAlign w:val="center"/>
            <w:hideMark/>
          </w:tcPr>
          <w:p w14:paraId="0B77419C" w14:textId="77777777" w:rsidR="000D75FB" w:rsidRPr="000D75FB" w:rsidRDefault="000D75FB" w:rsidP="000D75FB">
            <w:pPr>
              <w:rPr>
                <w:sz w:val="20"/>
                <w:szCs w:val="20"/>
                <w:lang w:val="en-US" w:eastAsia="en-US" w:bidi="ar-SA"/>
              </w:rPr>
            </w:pPr>
          </w:p>
        </w:tc>
      </w:tr>
      <w:tr w:rsidR="000D75FB" w:rsidRPr="000D75FB" w14:paraId="3E61E3ED" w14:textId="77777777" w:rsidTr="000D75FB">
        <w:trPr>
          <w:gridAfter w:val="1"/>
          <w:wAfter w:w="8" w:type="dxa"/>
          <w:trHeight w:val="450"/>
        </w:trPr>
        <w:tc>
          <w:tcPr>
            <w:tcW w:w="517" w:type="dxa"/>
            <w:tcBorders>
              <w:top w:val="nil"/>
              <w:left w:val="single" w:sz="4" w:space="0" w:color="auto"/>
              <w:bottom w:val="single" w:sz="4" w:space="0" w:color="auto"/>
              <w:right w:val="single" w:sz="4" w:space="0" w:color="auto"/>
            </w:tcBorders>
            <w:vAlign w:val="center"/>
            <w:hideMark/>
          </w:tcPr>
          <w:p w14:paraId="5FA1CF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w:t>
            </w:r>
          </w:p>
        </w:tc>
        <w:tc>
          <w:tcPr>
            <w:tcW w:w="4248" w:type="dxa"/>
            <w:tcBorders>
              <w:top w:val="nil"/>
              <w:left w:val="nil"/>
              <w:bottom w:val="single" w:sz="4" w:space="0" w:color="auto"/>
              <w:right w:val="single" w:sz="4" w:space="0" w:color="auto"/>
            </w:tcBorders>
            <w:vAlign w:val="center"/>
            <w:hideMark/>
          </w:tcPr>
          <w:p w14:paraId="5DA22BE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после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p>
        </w:tc>
        <w:tc>
          <w:tcPr>
            <w:tcW w:w="715" w:type="dxa"/>
            <w:tcBorders>
              <w:top w:val="single" w:sz="4" w:space="0" w:color="auto"/>
              <w:left w:val="nil"/>
              <w:bottom w:val="single" w:sz="4" w:space="0" w:color="auto"/>
              <w:right w:val="single" w:sz="4" w:space="0" w:color="auto"/>
            </w:tcBorders>
            <w:vAlign w:val="bottom"/>
            <w:hideMark/>
          </w:tcPr>
          <w:p w14:paraId="317B24E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5C4429B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13.920</w:t>
            </w:r>
          </w:p>
        </w:tc>
        <w:tc>
          <w:tcPr>
            <w:tcW w:w="1167" w:type="dxa"/>
            <w:tcBorders>
              <w:top w:val="nil"/>
              <w:left w:val="nil"/>
              <w:bottom w:val="single" w:sz="4" w:space="0" w:color="auto"/>
              <w:right w:val="single" w:sz="4" w:space="0" w:color="auto"/>
            </w:tcBorders>
            <w:vAlign w:val="bottom"/>
            <w:hideMark/>
          </w:tcPr>
          <w:p w14:paraId="3E00D28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409973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709.92 </w:t>
            </w:r>
          </w:p>
        </w:tc>
        <w:tc>
          <w:tcPr>
            <w:tcW w:w="222" w:type="dxa"/>
            <w:gridSpan w:val="2"/>
            <w:vAlign w:val="center"/>
            <w:hideMark/>
          </w:tcPr>
          <w:p w14:paraId="59F8F1D2" w14:textId="77777777" w:rsidR="000D75FB" w:rsidRPr="000D75FB" w:rsidRDefault="000D75FB" w:rsidP="000D75FB">
            <w:pPr>
              <w:rPr>
                <w:sz w:val="20"/>
                <w:szCs w:val="20"/>
                <w:lang w:val="en-US" w:eastAsia="en-US" w:bidi="ar-SA"/>
              </w:rPr>
            </w:pPr>
          </w:p>
        </w:tc>
      </w:tr>
      <w:tr w:rsidR="000D75FB" w:rsidRPr="000D75FB" w14:paraId="668E633D"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4C71BE6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37</w:t>
            </w:r>
          </w:p>
        </w:tc>
        <w:tc>
          <w:tcPr>
            <w:tcW w:w="4248" w:type="dxa"/>
            <w:tcBorders>
              <w:top w:val="nil"/>
              <w:left w:val="nil"/>
              <w:bottom w:val="single" w:sz="4" w:space="0" w:color="auto"/>
              <w:right w:val="single" w:sz="4" w:space="0" w:color="auto"/>
            </w:tcBorders>
            <w:vAlign w:val="center"/>
            <w:hideMark/>
          </w:tcPr>
          <w:p w14:paraId="42A193C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p>
        </w:tc>
        <w:tc>
          <w:tcPr>
            <w:tcW w:w="715" w:type="dxa"/>
            <w:tcBorders>
              <w:top w:val="nil"/>
              <w:left w:val="nil"/>
              <w:bottom w:val="single" w:sz="4" w:space="0" w:color="auto"/>
              <w:right w:val="single" w:sz="4" w:space="0" w:color="auto"/>
            </w:tcBorders>
            <w:vAlign w:val="bottom"/>
            <w:hideMark/>
          </w:tcPr>
          <w:p w14:paraId="4BAF6C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3D797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13.870</w:t>
            </w:r>
          </w:p>
        </w:tc>
        <w:tc>
          <w:tcPr>
            <w:tcW w:w="1167" w:type="dxa"/>
            <w:tcBorders>
              <w:top w:val="nil"/>
              <w:left w:val="nil"/>
              <w:bottom w:val="single" w:sz="4" w:space="0" w:color="auto"/>
              <w:right w:val="single" w:sz="4" w:space="0" w:color="auto"/>
            </w:tcBorders>
            <w:vAlign w:val="bottom"/>
            <w:hideMark/>
          </w:tcPr>
          <w:p w14:paraId="20D27C9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617.00</w:t>
            </w:r>
          </w:p>
        </w:tc>
        <w:tc>
          <w:tcPr>
            <w:tcW w:w="1980" w:type="dxa"/>
            <w:tcBorders>
              <w:top w:val="nil"/>
              <w:left w:val="nil"/>
              <w:bottom w:val="single" w:sz="4" w:space="0" w:color="auto"/>
              <w:right w:val="single" w:sz="4" w:space="0" w:color="auto"/>
            </w:tcBorders>
            <w:vAlign w:val="bottom"/>
            <w:hideMark/>
          </w:tcPr>
          <w:p w14:paraId="4601AC5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8,557.79 </w:t>
            </w:r>
          </w:p>
        </w:tc>
        <w:tc>
          <w:tcPr>
            <w:tcW w:w="222" w:type="dxa"/>
            <w:gridSpan w:val="2"/>
            <w:vAlign w:val="center"/>
            <w:hideMark/>
          </w:tcPr>
          <w:p w14:paraId="493DE531" w14:textId="77777777" w:rsidR="000D75FB" w:rsidRPr="000D75FB" w:rsidRDefault="000D75FB" w:rsidP="000D75FB">
            <w:pPr>
              <w:rPr>
                <w:sz w:val="20"/>
                <w:szCs w:val="20"/>
                <w:lang w:val="en-US" w:eastAsia="en-US" w:bidi="ar-SA"/>
              </w:rPr>
            </w:pPr>
          </w:p>
        </w:tc>
      </w:tr>
      <w:tr w:rsidR="000D75FB" w:rsidRPr="000D75FB" w14:paraId="43229ED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F81FE3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w:t>
            </w:r>
          </w:p>
        </w:tc>
        <w:tc>
          <w:tcPr>
            <w:tcW w:w="4248" w:type="dxa"/>
            <w:tcBorders>
              <w:top w:val="nil"/>
              <w:left w:val="nil"/>
              <w:bottom w:val="single" w:sz="4" w:space="0" w:color="auto"/>
              <w:right w:val="single" w:sz="4" w:space="0" w:color="auto"/>
            </w:tcBorders>
            <w:vAlign w:val="center"/>
            <w:hideMark/>
          </w:tcPr>
          <w:p w14:paraId="390262C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2B93CA8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FCC6D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13.700</w:t>
            </w:r>
          </w:p>
        </w:tc>
        <w:tc>
          <w:tcPr>
            <w:tcW w:w="1167" w:type="dxa"/>
            <w:tcBorders>
              <w:top w:val="nil"/>
              <w:left w:val="nil"/>
              <w:bottom w:val="single" w:sz="4" w:space="0" w:color="auto"/>
              <w:right w:val="single" w:sz="4" w:space="0" w:color="auto"/>
            </w:tcBorders>
            <w:vAlign w:val="bottom"/>
            <w:hideMark/>
          </w:tcPr>
          <w:p w14:paraId="408E37F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2B063B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112,134.50 </w:t>
            </w:r>
          </w:p>
        </w:tc>
        <w:tc>
          <w:tcPr>
            <w:tcW w:w="222" w:type="dxa"/>
            <w:gridSpan w:val="2"/>
            <w:vAlign w:val="center"/>
            <w:hideMark/>
          </w:tcPr>
          <w:p w14:paraId="292D1F9D" w14:textId="77777777" w:rsidR="000D75FB" w:rsidRPr="000D75FB" w:rsidRDefault="000D75FB" w:rsidP="000D75FB">
            <w:pPr>
              <w:rPr>
                <w:sz w:val="20"/>
                <w:szCs w:val="20"/>
                <w:lang w:val="en-US" w:eastAsia="en-US" w:bidi="ar-SA"/>
              </w:rPr>
            </w:pPr>
          </w:p>
        </w:tc>
      </w:tr>
      <w:tr w:rsidR="000D75FB" w:rsidRPr="000D75FB" w14:paraId="19A8AFD9"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23502B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39</w:t>
            </w:r>
          </w:p>
        </w:tc>
        <w:tc>
          <w:tcPr>
            <w:tcW w:w="4248" w:type="dxa"/>
            <w:tcBorders>
              <w:top w:val="nil"/>
              <w:left w:val="nil"/>
              <w:bottom w:val="single" w:sz="4" w:space="0" w:color="auto"/>
              <w:right w:val="single" w:sz="4" w:space="0" w:color="auto"/>
            </w:tcBorders>
            <w:vAlign w:val="center"/>
            <w:hideMark/>
          </w:tcPr>
          <w:p w14:paraId="66B5E11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A88716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0F72DA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13.700</w:t>
            </w:r>
          </w:p>
        </w:tc>
        <w:tc>
          <w:tcPr>
            <w:tcW w:w="1167" w:type="dxa"/>
            <w:tcBorders>
              <w:top w:val="nil"/>
              <w:left w:val="nil"/>
              <w:bottom w:val="single" w:sz="4" w:space="0" w:color="auto"/>
              <w:right w:val="single" w:sz="4" w:space="0" w:color="auto"/>
            </w:tcBorders>
            <w:vAlign w:val="bottom"/>
            <w:hideMark/>
          </w:tcPr>
          <w:p w14:paraId="4442A8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10988.00</w:t>
            </w:r>
          </w:p>
        </w:tc>
        <w:tc>
          <w:tcPr>
            <w:tcW w:w="1980" w:type="dxa"/>
            <w:tcBorders>
              <w:top w:val="nil"/>
              <w:left w:val="nil"/>
              <w:bottom w:val="single" w:sz="4" w:space="0" w:color="auto"/>
              <w:right w:val="single" w:sz="4" w:space="0" w:color="auto"/>
            </w:tcBorders>
            <w:vAlign w:val="bottom"/>
            <w:hideMark/>
          </w:tcPr>
          <w:p w14:paraId="4C4CBEC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150,535.60 </w:t>
            </w:r>
          </w:p>
        </w:tc>
        <w:tc>
          <w:tcPr>
            <w:tcW w:w="222" w:type="dxa"/>
            <w:gridSpan w:val="2"/>
            <w:vAlign w:val="center"/>
            <w:hideMark/>
          </w:tcPr>
          <w:p w14:paraId="373F7CEF" w14:textId="77777777" w:rsidR="000D75FB" w:rsidRPr="000D75FB" w:rsidRDefault="000D75FB" w:rsidP="000D75FB">
            <w:pPr>
              <w:rPr>
                <w:sz w:val="20"/>
                <w:szCs w:val="20"/>
                <w:lang w:val="en-US" w:eastAsia="en-US" w:bidi="ar-SA"/>
              </w:rPr>
            </w:pPr>
          </w:p>
        </w:tc>
      </w:tr>
      <w:tr w:rsidR="000D75FB" w:rsidRPr="000D75FB" w14:paraId="7418D2D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76ED5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40</w:t>
            </w:r>
          </w:p>
        </w:tc>
        <w:tc>
          <w:tcPr>
            <w:tcW w:w="4248" w:type="dxa"/>
            <w:tcBorders>
              <w:top w:val="nil"/>
              <w:left w:val="nil"/>
              <w:bottom w:val="single" w:sz="4" w:space="0" w:color="auto"/>
              <w:right w:val="single" w:sz="4" w:space="0" w:color="auto"/>
            </w:tcBorders>
            <w:vAlign w:val="center"/>
            <w:hideMark/>
          </w:tcPr>
          <w:p w14:paraId="71F5D64C"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7F2B1A9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33A906B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7673D3A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548A9AF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31,103.00 </w:t>
            </w:r>
          </w:p>
        </w:tc>
        <w:tc>
          <w:tcPr>
            <w:tcW w:w="222" w:type="dxa"/>
            <w:gridSpan w:val="2"/>
            <w:vAlign w:val="center"/>
            <w:hideMark/>
          </w:tcPr>
          <w:p w14:paraId="64679054" w14:textId="77777777" w:rsidR="000D75FB" w:rsidRPr="000D75FB" w:rsidRDefault="000D75FB" w:rsidP="000D75FB">
            <w:pPr>
              <w:rPr>
                <w:sz w:val="20"/>
                <w:szCs w:val="20"/>
                <w:lang w:val="en-US" w:eastAsia="en-US" w:bidi="ar-SA"/>
              </w:rPr>
            </w:pPr>
          </w:p>
        </w:tc>
      </w:tr>
      <w:tr w:rsidR="000D75FB" w:rsidRPr="000D75FB" w14:paraId="75DBD23D"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75E34C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41</w:t>
            </w:r>
          </w:p>
        </w:tc>
        <w:tc>
          <w:tcPr>
            <w:tcW w:w="4248" w:type="dxa"/>
            <w:tcBorders>
              <w:top w:val="nil"/>
              <w:left w:val="nil"/>
              <w:bottom w:val="single" w:sz="4" w:space="0" w:color="auto"/>
              <w:right w:val="single" w:sz="4" w:space="0" w:color="auto"/>
            </w:tcBorders>
            <w:vAlign w:val="center"/>
            <w:hideMark/>
          </w:tcPr>
          <w:p w14:paraId="741BEE6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E95576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72470BF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2AA3052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10987.00</w:t>
            </w:r>
          </w:p>
        </w:tc>
        <w:tc>
          <w:tcPr>
            <w:tcW w:w="1980" w:type="dxa"/>
            <w:tcBorders>
              <w:top w:val="nil"/>
              <w:left w:val="nil"/>
              <w:bottom w:val="single" w:sz="4" w:space="0" w:color="auto"/>
              <w:right w:val="single" w:sz="4" w:space="0" w:color="auto"/>
            </w:tcBorders>
            <w:vAlign w:val="bottom"/>
            <w:hideMark/>
          </w:tcPr>
          <w:p w14:paraId="4B0A98B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41,750.60 </w:t>
            </w:r>
          </w:p>
        </w:tc>
        <w:tc>
          <w:tcPr>
            <w:tcW w:w="222" w:type="dxa"/>
            <w:gridSpan w:val="2"/>
            <w:vAlign w:val="center"/>
            <w:hideMark/>
          </w:tcPr>
          <w:p w14:paraId="7090961D" w14:textId="77777777" w:rsidR="000D75FB" w:rsidRPr="000D75FB" w:rsidRDefault="000D75FB" w:rsidP="000D75FB">
            <w:pPr>
              <w:rPr>
                <w:sz w:val="20"/>
                <w:szCs w:val="20"/>
                <w:lang w:val="en-US" w:eastAsia="en-US" w:bidi="ar-SA"/>
              </w:rPr>
            </w:pPr>
          </w:p>
        </w:tc>
      </w:tr>
      <w:tr w:rsidR="000D75FB" w:rsidRPr="000D75FB" w14:paraId="2592BA71"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D1D6A2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42</w:t>
            </w:r>
          </w:p>
        </w:tc>
        <w:tc>
          <w:tcPr>
            <w:tcW w:w="4248" w:type="dxa"/>
            <w:tcBorders>
              <w:top w:val="nil"/>
              <w:left w:val="nil"/>
              <w:bottom w:val="single" w:sz="4" w:space="0" w:color="auto"/>
              <w:right w:val="single" w:sz="4" w:space="0" w:color="auto"/>
            </w:tcBorders>
            <w:vAlign w:val="center"/>
            <w:hideMark/>
          </w:tcPr>
          <w:p w14:paraId="3C7EBEC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656992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1E34E9F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5.200</w:t>
            </w:r>
          </w:p>
        </w:tc>
        <w:tc>
          <w:tcPr>
            <w:tcW w:w="1167" w:type="dxa"/>
            <w:tcBorders>
              <w:top w:val="nil"/>
              <w:left w:val="nil"/>
              <w:bottom w:val="single" w:sz="4" w:space="0" w:color="auto"/>
              <w:right w:val="single" w:sz="4" w:space="0" w:color="auto"/>
            </w:tcBorders>
            <w:vAlign w:val="bottom"/>
            <w:hideMark/>
          </w:tcPr>
          <w:p w14:paraId="6F0007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6F1FA1B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19,843.20 </w:t>
            </w:r>
          </w:p>
        </w:tc>
        <w:tc>
          <w:tcPr>
            <w:tcW w:w="222" w:type="dxa"/>
            <w:gridSpan w:val="2"/>
            <w:vAlign w:val="center"/>
            <w:hideMark/>
          </w:tcPr>
          <w:p w14:paraId="2B8B99A9" w14:textId="77777777" w:rsidR="000D75FB" w:rsidRPr="000D75FB" w:rsidRDefault="000D75FB" w:rsidP="000D75FB">
            <w:pPr>
              <w:rPr>
                <w:sz w:val="20"/>
                <w:szCs w:val="20"/>
                <w:lang w:val="en-US" w:eastAsia="en-US" w:bidi="ar-SA"/>
              </w:rPr>
            </w:pPr>
          </w:p>
        </w:tc>
      </w:tr>
      <w:tr w:rsidR="000D75FB" w:rsidRPr="000D75FB" w14:paraId="4858312F" w14:textId="77777777" w:rsidTr="000D75FB">
        <w:trPr>
          <w:gridAfter w:val="1"/>
          <w:wAfter w:w="8" w:type="dxa"/>
          <w:trHeight w:val="840"/>
        </w:trPr>
        <w:tc>
          <w:tcPr>
            <w:tcW w:w="517" w:type="dxa"/>
            <w:tcBorders>
              <w:top w:val="nil"/>
              <w:left w:val="single" w:sz="4" w:space="0" w:color="auto"/>
              <w:bottom w:val="single" w:sz="4" w:space="0" w:color="auto"/>
              <w:right w:val="single" w:sz="4" w:space="0" w:color="auto"/>
            </w:tcBorders>
            <w:vAlign w:val="center"/>
            <w:hideMark/>
          </w:tcPr>
          <w:p w14:paraId="090756E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43</w:t>
            </w:r>
          </w:p>
        </w:tc>
        <w:tc>
          <w:tcPr>
            <w:tcW w:w="4248" w:type="dxa"/>
            <w:tcBorders>
              <w:top w:val="nil"/>
              <w:left w:val="nil"/>
              <w:bottom w:val="single" w:sz="4" w:space="0" w:color="auto"/>
              <w:right w:val="single" w:sz="4" w:space="0" w:color="auto"/>
            </w:tcBorders>
            <w:vAlign w:val="center"/>
            <w:hideMark/>
          </w:tcPr>
          <w:p w14:paraId="799E555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4A3D51A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2D7387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5.200</w:t>
            </w:r>
          </w:p>
        </w:tc>
        <w:tc>
          <w:tcPr>
            <w:tcW w:w="1167" w:type="dxa"/>
            <w:tcBorders>
              <w:top w:val="nil"/>
              <w:left w:val="nil"/>
              <w:bottom w:val="single" w:sz="4" w:space="0" w:color="auto"/>
              <w:right w:val="single" w:sz="4" w:space="0" w:color="auto"/>
            </w:tcBorders>
            <w:vAlign w:val="bottom"/>
            <w:hideMark/>
          </w:tcPr>
          <w:p w14:paraId="441AA84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10601.00</w:t>
            </w:r>
          </w:p>
        </w:tc>
        <w:tc>
          <w:tcPr>
            <w:tcW w:w="1980" w:type="dxa"/>
            <w:tcBorders>
              <w:top w:val="nil"/>
              <w:left w:val="nil"/>
              <w:bottom w:val="single" w:sz="4" w:space="0" w:color="auto"/>
              <w:right w:val="single" w:sz="4" w:space="0" w:color="auto"/>
            </w:tcBorders>
            <w:vAlign w:val="bottom"/>
            <w:hideMark/>
          </w:tcPr>
          <w:p w14:paraId="4DB6B00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55,125.20 </w:t>
            </w:r>
          </w:p>
        </w:tc>
        <w:tc>
          <w:tcPr>
            <w:tcW w:w="222" w:type="dxa"/>
            <w:gridSpan w:val="2"/>
            <w:vAlign w:val="center"/>
            <w:hideMark/>
          </w:tcPr>
          <w:p w14:paraId="748C6052" w14:textId="77777777" w:rsidR="000D75FB" w:rsidRPr="000D75FB" w:rsidRDefault="000D75FB" w:rsidP="000D75FB">
            <w:pPr>
              <w:rPr>
                <w:sz w:val="20"/>
                <w:szCs w:val="20"/>
                <w:lang w:val="en-US" w:eastAsia="en-US" w:bidi="ar-SA"/>
              </w:rPr>
            </w:pPr>
          </w:p>
        </w:tc>
      </w:tr>
      <w:tr w:rsidR="000D75FB" w:rsidRPr="000D75FB" w14:paraId="2AEBDC7F"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7A63BA9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44</w:t>
            </w:r>
          </w:p>
        </w:tc>
        <w:tc>
          <w:tcPr>
            <w:tcW w:w="4248" w:type="dxa"/>
            <w:tcBorders>
              <w:top w:val="nil"/>
              <w:left w:val="nil"/>
              <w:bottom w:val="single" w:sz="4" w:space="0" w:color="auto"/>
              <w:right w:val="single" w:sz="4" w:space="0" w:color="auto"/>
            </w:tcBorders>
            <w:vAlign w:val="center"/>
            <w:hideMark/>
          </w:tcPr>
          <w:p w14:paraId="5EFAA0A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Надземная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4FF2FB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37969C6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8.500</w:t>
            </w:r>
          </w:p>
        </w:tc>
        <w:tc>
          <w:tcPr>
            <w:tcW w:w="1167" w:type="dxa"/>
            <w:tcBorders>
              <w:top w:val="nil"/>
              <w:left w:val="nil"/>
              <w:bottom w:val="single" w:sz="4" w:space="0" w:color="auto"/>
              <w:right w:val="single" w:sz="4" w:space="0" w:color="auto"/>
            </w:tcBorders>
            <w:vAlign w:val="bottom"/>
            <w:hideMark/>
          </w:tcPr>
          <w:p w14:paraId="27FC1F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0E4A743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32,436.00 </w:t>
            </w:r>
          </w:p>
        </w:tc>
        <w:tc>
          <w:tcPr>
            <w:tcW w:w="222" w:type="dxa"/>
            <w:gridSpan w:val="2"/>
            <w:vAlign w:val="center"/>
            <w:hideMark/>
          </w:tcPr>
          <w:p w14:paraId="595848C0" w14:textId="77777777" w:rsidR="000D75FB" w:rsidRPr="000D75FB" w:rsidRDefault="000D75FB" w:rsidP="000D75FB">
            <w:pPr>
              <w:rPr>
                <w:sz w:val="20"/>
                <w:szCs w:val="20"/>
                <w:lang w:val="en-US" w:eastAsia="en-US" w:bidi="ar-SA"/>
              </w:rPr>
            </w:pPr>
          </w:p>
        </w:tc>
      </w:tr>
      <w:tr w:rsidR="000D75FB" w:rsidRPr="000D75FB" w14:paraId="167823F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3576B97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45</w:t>
            </w:r>
          </w:p>
        </w:tc>
        <w:tc>
          <w:tcPr>
            <w:tcW w:w="4248" w:type="dxa"/>
            <w:tcBorders>
              <w:top w:val="nil"/>
              <w:left w:val="nil"/>
              <w:bottom w:val="single" w:sz="4" w:space="0" w:color="auto"/>
              <w:right w:val="single" w:sz="4" w:space="0" w:color="auto"/>
            </w:tcBorders>
            <w:vAlign w:val="center"/>
            <w:hideMark/>
          </w:tcPr>
          <w:p w14:paraId="26B524E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63*5,8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0E56822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7CAB9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13.300</w:t>
            </w:r>
          </w:p>
        </w:tc>
        <w:tc>
          <w:tcPr>
            <w:tcW w:w="1167" w:type="dxa"/>
            <w:tcBorders>
              <w:top w:val="nil"/>
              <w:left w:val="nil"/>
              <w:bottom w:val="single" w:sz="4" w:space="0" w:color="auto"/>
              <w:right w:val="single" w:sz="4" w:space="0" w:color="auto"/>
            </w:tcBorders>
            <w:vAlign w:val="bottom"/>
            <w:hideMark/>
          </w:tcPr>
          <w:p w14:paraId="274B8A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1542.00</w:t>
            </w:r>
          </w:p>
        </w:tc>
        <w:tc>
          <w:tcPr>
            <w:tcW w:w="1980" w:type="dxa"/>
            <w:tcBorders>
              <w:top w:val="nil"/>
              <w:left w:val="nil"/>
              <w:bottom w:val="single" w:sz="4" w:space="0" w:color="auto"/>
              <w:right w:val="single" w:sz="4" w:space="0" w:color="auto"/>
            </w:tcBorders>
            <w:vAlign w:val="bottom"/>
            <w:hideMark/>
          </w:tcPr>
          <w:p w14:paraId="1814A11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20,508.60 </w:t>
            </w:r>
          </w:p>
        </w:tc>
        <w:tc>
          <w:tcPr>
            <w:tcW w:w="222" w:type="dxa"/>
            <w:gridSpan w:val="2"/>
            <w:vAlign w:val="center"/>
            <w:hideMark/>
          </w:tcPr>
          <w:p w14:paraId="6A749B56" w14:textId="77777777" w:rsidR="000D75FB" w:rsidRPr="000D75FB" w:rsidRDefault="000D75FB" w:rsidP="000D75FB">
            <w:pPr>
              <w:rPr>
                <w:sz w:val="20"/>
                <w:szCs w:val="20"/>
                <w:lang w:val="en-US" w:eastAsia="en-US" w:bidi="ar-SA"/>
              </w:rPr>
            </w:pPr>
          </w:p>
        </w:tc>
      </w:tr>
      <w:tr w:rsidR="000D75FB" w:rsidRPr="000D75FB" w14:paraId="7A6C4681"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1A094A0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46</w:t>
            </w:r>
          </w:p>
        </w:tc>
        <w:tc>
          <w:tcPr>
            <w:tcW w:w="4248" w:type="dxa"/>
            <w:tcBorders>
              <w:top w:val="nil"/>
              <w:left w:val="nil"/>
              <w:bottom w:val="single" w:sz="4" w:space="0" w:color="auto"/>
              <w:right w:val="single" w:sz="4" w:space="0" w:color="auto"/>
            </w:tcBorders>
            <w:vAlign w:val="center"/>
            <w:hideMark/>
          </w:tcPr>
          <w:p w14:paraId="716A7D7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масляной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1D5CD0B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0CBEFDA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1.620</w:t>
            </w:r>
          </w:p>
        </w:tc>
        <w:tc>
          <w:tcPr>
            <w:tcW w:w="1167" w:type="dxa"/>
            <w:tcBorders>
              <w:top w:val="nil"/>
              <w:left w:val="nil"/>
              <w:bottom w:val="single" w:sz="4" w:space="0" w:color="auto"/>
              <w:right w:val="single" w:sz="4" w:space="0" w:color="auto"/>
            </w:tcBorders>
            <w:vAlign w:val="bottom"/>
            <w:hideMark/>
          </w:tcPr>
          <w:p w14:paraId="1614CF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1478.00</w:t>
            </w:r>
          </w:p>
        </w:tc>
        <w:tc>
          <w:tcPr>
            <w:tcW w:w="1980" w:type="dxa"/>
            <w:tcBorders>
              <w:top w:val="nil"/>
              <w:left w:val="nil"/>
              <w:bottom w:val="single" w:sz="4" w:space="0" w:color="auto"/>
              <w:right w:val="single" w:sz="4" w:space="0" w:color="auto"/>
            </w:tcBorders>
            <w:vAlign w:val="bottom"/>
            <w:hideMark/>
          </w:tcPr>
          <w:p w14:paraId="3768217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2,394.36 </w:t>
            </w:r>
          </w:p>
        </w:tc>
        <w:tc>
          <w:tcPr>
            <w:tcW w:w="222" w:type="dxa"/>
            <w:gridSpan w:val="2"/>
            <w:vAlign w:val="center"/>
            <w:hideMark/>
          </w:tcPr>
          <w:p w14:paraId="30D870CD" w14:textId="77777777" w:rsidR="000D75FB" w:rsidRPr="000D75FB" w:rsidRDefault="000D75FB" w:rsidP="000D75FB">
            <w:pPr>
              <w:rPr>
                <w:sz w:val="20"/>
                <w:szCs w:val="20"/>
                <w:lang w:val="en-US" w:eastAsia="en-US" w:bidi="ar-SA"/>
              </w:rPr>
            </w:pPr>
          </w:p>
        </w:tc>
      </w:tr>
      <w:tr w:rsidR="000D75FB" w:rsidRPr="000D75FB" w14:paraId="4FAC0DE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26D9C17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47</w:t>
            </w:r>
          </w:p>
        </w:tc>
        <w:tc>
          <w:tcPr>
            <w:tcW w:w="4248" w:type="dxa"/>
            <w:tcBorders>
              <w:top w:val="nil"/>
              <w:left w:val="nil"/>
              <w:bottom w:val="single" w:sz="4" w:space="0" w:color="auto"/>
              <w:right w:val="single" w:sz="4" w:space="0" w:color="auto"/>
            </w:tcBorders>
            <w:vAlign w:val="center"/>
            <w:hideMark/>
          </w:tcPr>
          <w:p w14:paraId="0AE0D7B8" w14:textId="77777777" w:rsidR="000D75FB" w:rsidRPr="000D75FB" w:rsidRDefault="000D75FB" w:rsidP="000D75FB">
            <w:pP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715" w:type="dxa"/>
            <w:tcBorders>
              <w:top w:val="nil"/>
              <w:left w:val="nil"/>
              <w:bottom w:val="single" w:sz="4" w:space="0" w:color="auto"/>
              <w:right w:val="single" w:sz="4" w:space="0" w:color="auto"/>
            </w:tcBorders>
            <w:vAlign w:val="bottom"/>
            <w:hideMark/>
          </w:tcPr>
          <w:p w14:paraId="6EC052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6320927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39F5C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141.00</w:t>
            </w:r>
          </w:p>
        </w:tc>
        <w:tc>
          <w:tcPr>
            <w:tcW w:w="1980" w:type="dxa"/>
            <w:tcBorders>
              <w:top w:val="nil"/>
              <w:left w:val="nil"/>
              <w:bottom w:val="single" w:sz="4" w:space="0" w:color="auto"/>
              <w:right w:val="single" w:sz="4" w:space="0" w:color="auto"/>
            </w:tcBorders>
            <w:vAlign w:val="bottom"/>
            <w:hideMark/>
          </w:tcPr>
          <w:p w14:paraId="43A5195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222" w:type="dxa"/>
            <w:gridSpan w:val="2"/>
            <w:vAlign w:val="center"/>
            <w:hideMark/>
          </w:tcPr>
          <w:p w14:paraId="2FC9115E" w14:textId="77777777" w:rsidR="000D75FB" w:rsidRPr="000D75FB" w:rsidRDefault="000D75FB" w:rsidP="000D75FB">
            <w:pPr>
              <w:rPr>
                <w:sz w:val="20"/>
                <w:szCs w:val="20"/>
                <w:lang w:val="en-US" w:eastAsia="en-US" w:bidi="ar-SA"/>
              </w:rPr>
            </w:pPr>
          </w:p>
        </w:tc>
      </w:tr>
      <w:tr w:rsidR="000D75FB" w:rsidRPr="000D75FB" w14:paraId="5E63E18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69F219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48</w:t>
            </w:r>
          </w:p>
        </w:tc>
        <w:tc>
          <w:tcPr>
            <w:tcW w:w="4248" w:type="dxa"/>
            <w:tcBorders>
              <w:top w:val="nil"/>
              <w:left w:val="nil"/>
              <w:bottom w:val="single" w:sz="4" w:space="0" w:color="auto"/>
              <w:right w:val="single" w:sz="4" w:space="0" w:color="auto"/>
            </w:tcBorders>
            <w:vAlign w:val="center"/>
            <w:hideMark/>
          </w:tcPr>
          <w:p w14:paraId="71D7F47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Продувка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p>
        </w:tc>
        <w:tc>
          <w:tcPr>
            <w:tcW w:w="715" w:type="dxa"/>
            <w:tcBorders>
              <w:top w:val="nil"/>
              <w:left w:val="nil"/>
              <w:bottom w:val="single" w:sz="4" w:space="0" w:color="auto"/>
              <w:right w:val="single" w:sz="4" w:space="0" w:color="auto"/>
            </w:tcBorders>
            <w:vAlign w:val="bottom"/>
            <w:hideMark/>
          </w:tcPr>
          <w:p w14:paraId="04CB7BC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D58AB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w:t>
            </w:r>
          </w:p>
        </w:tc>
        <w:tc>
          <w:tcPr>
            <w:tcW w:w="1167" w:type="dxa"/>
            <w:tcBorders>
              <w:top w:val="nil"/>
              <w:left w:val="nil"/>
              <w:bottom w:val="single" w:sz="4" w:space="0" w:color="auto"/>
              <w:right w:val="single" w:sz="4" w:space="0" w:color="auto"/>
            </w:tcBorders>
            <w:vAlign w:val="bottom"/>
            <w:hideMark/>
          </w:tcPr>
          <w:p w14:paraId="1DAAEEE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797.00</w:t>
            </w:r>
          </w:p>
        </w:tc>
        <w:tc>
          <w:tcPr>
            <w:tcW w:w="1980" w:type="dxa"/>
            <w:tcBorders>
              <w:top w:val="nil"/>
              <w:left w:val="nil"/>
              <w:bottom w:val="single" w:sz="4" w:space="0" w:color="auto"/>
              <w:right w:val="single" w:sz="4" w:space="0" w:color="auto"/>
            </w:tcBorders>
            <w:vAlign w:val="bottom"/>
            <w:hideMark/>
          </w:tcPr>
          <w:p w14:paraId="419BF7C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222" w:type="dxa"/>
            <w:gridSpan w:val="2"/>
            <w:vAlign w:val="center"/>
            <w:hideMark/>
          </w:tcPr>
          <w:p w14:paraId="177E2BD2" w14:textId="77777777" w:rsidR="000D75FB" w:rsidRPr="000D75FB" w:rsidRDefault="000D75FB" w:rsidP="000D75FB">
            <w:pPr>
              <w:rPr>
                <w:sz w:val="20"/>
                <w:szCs w:val="20"/>
                <w:lang w:val="en-US" w:eastAsia="en-US" w:bidi="ar-SA"/>
              </w:rPr>
            </w:pPr>
          </w:p>
        </w:tc>
      </w:tr>
      <w:tr w:rsidR="000D75FB" w:rsidRPr="000D75FB" w14:paraId="26578C3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8D06B9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49</w:t>
            </w:r>
          </w:p>
        </w:tc>
        <w:tc>
          <w:tcPr>
            <w:tcW w:w="4248" w:type="dxa"/>
            <w:tcBorders>
              <w:top w:val="nil"/>
              <w:left w:val="nil"/>
              <w:bottom w:val="single" w:sz="4" w:space="0" w:color="auto"/>
              <w:right w:val="single" w:sz="4" w:space="0" w:color="auto"/>
            </w:tcBorders>
            <w:vAlign w:val="center"/>
            <w:hideMark/>
          </w:tcPr>
          <w:p w14:paraId="2EBB338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Испытание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p>
        </w:tc>
        <w:tc>
          <w:tcPr>
            <w:tcW w:w="715" w:type="dxa"/>
            <w:tcBorders>
              <w:top w:val="nil"/>
              <w:left w:val="nil"/>
              <w:bottom w:val="single" w:sz="4" w:space="0" w:color="auto"/>
              <w:right w:val="single" w:sz="4" w:space="0" w:color="auto"/>
            </w:tcBorders>
            <w:vAlign w:val="bottom"/>
            <w:hideMark/>
          </w:tcPr>
          <w:p w14:paraId="5EB48F1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4FE174E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27.000</w:t>
            </w:r>
          </w:p>
        </w:tc>
        <w:tc>
          <w:tcPr>
            <w:tcW w:w="1167" w:type="dxa"/>
            <w:tcBorders>
              <w:top w:val="nil"/>
              <w:left w:val="nil"/>
              <w:bottom w:val="single" w:sz="4" w:space="0" w:color="auto"/>
              <w:right w:val="single" w:sz="4" w:space="0" w:color="auto"/>
            </w:tcBorders>
            <w:vAlign w:val="bottom"/>
            <w:hideMark/>
          </w:tcPr>
          <w:p w14:paraId="174E10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12323.00</w:t>
            </w:r>
          </w:p>
        </w:tc>
        <w:tc>
          <w:tcPr>
            <w:tcW w:w="1980" w:type="dxa"/>
            <w:tcBorders>
              <w:top w:val="nil"/>
              <w:left w:val="nil"/>
              <w:bottom w:val="single" w:sz="4" w:space="0" w:color="auto"/>
              <w:right w:val="single" w:sz="4" w:space="0" w:color="auto"/>
            </w:tcBorders>
            <w:vAlign w:val="bottom"/>
            <w:hideMark/>
          </w:tcPr>
          <w:p w14:paraId="28C9445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332,721.00 </w:t>
            </w:r>
          </w:p>
        </w:tc>
        <w:tc>
          <w:tcPr>
            <w:tcW w:w="222" w:type="dxa"/>
            <w:gridSpan w:val="2"/>
            <w:vAlign w:val="center"/>
            <w:hideMark/>
          </w:tcPr>
          <w:p w14:paraId="4C4FA41B" w14:textId="77777777" w:rsidR="000D75FB" w:rsidRPr="000D75FB" w:rsidRDefault="000D75FB" w:rsidP="000D75FB">
            <w:pPr>
              <w:rPr>
                <w:sz w:val="20"/>
                <w:szCs w:val="20"/>
                <w:lang w:val="en-US" w:eastAsia="en-US" w:bidi="ar-SA"/>
              </w:rPr>
            </w:pPr>
          </w:p>
        </w:tc>
      </w:tr>
      <w:tr w:rsidR="000D75FB" w:rsidRPr="000D75FB" w14:paraId="5866F3AF"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07AB86E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w:t>
            </w:r>
          </w:p>
        </w:tc>
        <w:tc>
          <w:tcPr>
            <w:tcW w:w="4248" w:type="dxa"/>
            <w:tcBorders>
              <w:top w:val="nil"/>
              <w:left w:val="nil"/>
              <w:bottom w:val="single" w:sz="4" w:space="0" w:color="auto"/>
              <w:right w:val="single" w:sz="4" w:space="0" w:color="auto"/>
            </w:tcBorders>
            <w:vAlign w:val="center"/>
            <w:hideMark/>
          </w:tcPr>
          <w:p w14:paraId="5A633318"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контрольной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20*2,5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антикоррозионной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изоляцией</w:t>
            </w:r>
          </w:p>
        </w:tc>
        <w:tc>
          <w:tcPr>
            <w:tcW w:w="715" w:type="dxa"/>
            <w:tcBorders>
              <w:top w:val="nil"/>
              <w:left w:val="nil"/>
              <w:bottom w:val="single" w:sz="4" w:space="0" w:color="auto"/>
              <w:right w:val="single" w:sz="4" w:space="0" w:color="auto"/>
            </w:tcBorders>
            <w:noWrap/>
            <w:vAlign w:val="bottom"/>
            <w:hideMark/>
          </w:tcPr>
          <w:p w14:paraId="2AABFE2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nil"/>
              <w:bottom w:val="single" w:sz="4" w:space="0" w:color="auto"/>
              <w:right w:val="single" w:sz="4" w:space="0" w:color="auto"/>
            </w:tcBorders>
            <w:vAlign w:val="bottom"/>
            <w:hideMark/>
          </w:tcPr>
          <w:p w14:paraId="23410CB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11924C7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1915.00</w:t>
            </w:r>
          </w:p>
        </w:tc>
        <w:tc>
          <w:tcPr>
            <w:tcW w:w="1980" w:type="dxa"/>
            <w:tcBorders>
              <w:top w:val="nil"/>
              <w:left w:val="nil"/>
              <w:bottom w:val="single" w:sz="4" w:space="0" w:color="auto"/>
              <w:right w:val="single" w:sz="4" w:space="0" w:color="auto"/>
            </w:tcBorders>
            <w:vAlign w:val="bottom"/>
            <w:hideMark/>
          </w:tcPr>
          <w:p w14:paraId="348CEFC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3,830.00 </w:t>
            </w:r>
          </w:p>
        </w:tc>
        <w:tc>
          <w:tcPr>
            <w:tcW w:w="222" w:type="dxa"/>
            <w:gridSpan w:val="2"/>
            <w:vAlign w:val="center"/>
            <w:hideMark/>
          </w:tcPr>
          <w:p w14:paraId="1DD6E6F4" w14:textId="77777777" w:rsidR="000D75FB" w:rsidRPr="000D75FB" w:rsidRDefault="000D75FB" w:rsidP="000D75FB">
            <w:pPr>
              <w:rPr>
                <w:sz w:val="20"/>
                <w:szCs w:val="20"/>
                <w:lang w:val="en-US" w:eastAsia="en-US" w:bidi="ar-SA"/>
              </w:rPr>
            </w:pPr>
          </w:p>
        </w:tc>
      </w:tr>
      <w:tr w:rsidR="000D75FB" w:rsidRPr="000D75FB" w14:paraId="15BFED8C"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009F60A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w:t>
            </w:r>
          </w:p>
        </w:tc>
        <w:tc>
          <w:tcPr>
            <w:tcW w:w="4248" w:type="dxa"/>
            <w:tcBorders>
              <w:top w:val="nil"/>
              <w:left w:val="nil"/>
              <w:bottom w:val="single" w:sz="4" w:space="0" w:color="auto"/>
              <w:right w:val="single" w:sz="4" w:space="0" w:color="auto"/>
            </w:tcBorders>
            <w:vAlign w:val="center"/>
            <w:hideMark/>
          </w:tcPr>
          <w:p w14:paraId="7D4AFB71"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 </w:t>
            </w:r>
            <w:r w:rsidRPr="000D75FB">
              <w:rPr>
                <w:rFonts w:ascii="Calibri" w:hAnsi="Calibri" w:cs="Calibri"/>
                <w:sz w:val="18"/>
                <w:szCs w:val="18"/>
                <w:lang w:val="en-US" w:eastAsia="en-US" w:bidi="ar-SA"/>
              </w:rPr>
              <w:t>отводы</w:t>
            </w:r>
          </w:p>
        </w:tc>
        <w:tc>
          <w:tcPr>
            <w:tcW w:w="715" w:type="dxa"/>
            <w:tcBorders>
              <w:top w:val="nil"/>
              <w:left w:val="nil"/>
              <w:bottom w:val="single" w:sz="4" w:space="0" w:color="auto"/>
              <w:right w:val="single" w:sz="4" w:space="0" w:color="auto"/>
            </w:tcBorders>
            <w:noWrap/>
            <w:vAlign w:val="bottom"/>
            <w:hideMark/>
          </w:tcPr>
          <w:p w14:paraId="409D2107"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nil"/>
              <w:bottom w:val="single" w:sz="4" w:space="0" w:color="auto"/>
              <w:right w:val="single" w:sz="4" w:space="0" w:color="auto"/>
            </w:tcBorders>
            <w:vAlign w:val="bottom"/>
            <w:hideMark/>
          </w:tcPr>
          <w:p w14:paraId="6708DC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3.600</w:t>
            </w:r>
          </w:p>
        </w:tc>
        <w:tc>
          <w:tcPr>
            <w:tcW w:w="1167" w:type="dxa"/>
            <w:tcBorders>
              <w:top w:val="nil"/>
              <w:left w:val="nil"/>
              <w:bottom w:val="single" w:sz="4" w:space="0" w:color="auto"/>
              <w:right w:val="single" w:sz="4" w:space="0" w:color="auto"/>
            </w:tcBorders>
            <w:vAlign w:val="bottom"/>
            <w:hideMark/>
          </w:tcPr>
          <w:p w14:paraId="59EE44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822.00</w:t>
            </w:r>
          </w:p>
        </w:tc>
        <w:tc>
          <w:tcPr>
            <w:tcW w:w="1980" w:type="dxa"/>
            <w:tcBorders>
              <w:top w:val="nil"/>
              <w:left w:val="nil"/>
              <w:bottom w:val="single" w:sz="4" w:space="0" w:color="auto"/>
              <w:right w:val="single" w:sz="4" w:space="0" w:color="auto"/>
            </w:tcBorders>
            <w:vAlign w:val="bottom"/>
            <w:hideMark/>
          </w:tcPr>
          <w:p w14:paraId="24D7E58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2,959.20 </w:t>
            </w:r>
          </w:p>
        </w:tc>
        <w:tc>
          <w:tcPr>
            <w:tcW w:w="222" w:type="dxa"/>
            <w:gridSpan w:val="2"/>
            <w:vAlign w:val="center"/>
            <w:hideMark/>
          </w:tcPr>
          <w:p w14:paraId="098D88A6" w14:textId="77777777" w:rsidR="000D75FB" w:rsidRPr="000D75FB" w:rsidRDefault="000D75FB" w:rsidP="000D75FB">
            <w:pPr>
              <w:rPr>
                <w:sz w:val="20"/>
                <w:szCs w:val="20"/>
                <w:lang w:val="en-US" w:eastAsia="en-US" w:bidi="ar-SA"/>
              </w:rPr>
            </w:pPr>
          </w:p>
        </w:tc>
      </w:tr>
      <w:tr w:rsidR="000D75FB" w:rsidRPr="000D75FB" w14:paraId="0C349287"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F08D1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52</w:t>
            </w:r>
          </w:p>
        </w:tc>
        <w:tc>
          <w:tcPr>
            <w:tcW w:w="4248" w:type="dxa"/>
            <w:tcBorders>
              <w:top w:val="nil"/>
              <w:left w:val="nil"/>
              <w:bottom w:val="single" w:sz="4" w:space="0" w:color="auto"/>
              <w:right w:val="single" w:sz="4" w:space="0" w:color="auto"/>
            </w:tcBorders>
            <w:vAlign w:val="center"/>
            <w:hideMark/>
          </w:tcPr>
          <w:p w14:paraId="10694DAF"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крепёжные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элементы</w:t>
            </w:r>
          </w:p>
        </w:tc>
        <w:tc>
          <w:tcPr>
            <w:tcW w:w="715" w:type="dxa"/>
            <w:tcBorders>
              <w:top w:val="nil"/>
              <w:left w:val="nil"/>
              <w:bottom w:val="single" w:sz="4" w:space="0" w:color="auto"/>
              <w:right w:val="single" w:sz="4" w:space="0" w:color="auto"/>
            </w:tcBorders>
            <w:noWrap/>
            <w:vAlign w:val="bottom"/>
            <w:hideMark/>
          </w:tcPr>
          <w:p w14:paraId="32D5E00F"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nil"/>
              <w:bottom w:val="single" w:sz="4" w:space="0" w:color="auto"/>
              <w:right w:val="single" w:sz="4" w:space="0" w:color="auto"/>
            </w:tcBorders>
            <w:vAlign w:val="bottom"/>
            <w:hideMark/>
          </w:tcPr>
          <w:p w14:paraId="52015CB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w:t>
            </w:r>
          </w:p>
        </w:tc>
        <w:tc>
          <w:tcPr>
            <w:tcW w:w="1167" w:type="dxa"/>
            <w:tcBorders>
              <w:top w:val="nil"/>
              <w:left w:val="nil"/>
              <w:bottom w:val="single" w:sz="4" w:space="0" w:color="auto"/>
              <w:right w:val="single" w:sz="4" w:space="0" w:color="auto"/>
            </w:tcBorders>
            <w:vAlign w:val="bottom"/>
            <w:hideMark/>
          </w:tcPr>
          <w:p w14:paraId="194FAE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31521.00</w:t>
            </w:r>
          </w:p>
        </w:tc>
        <w:tc>
          <w:tcPr>
            <w:tcW w:w="1980" w:type="dxa"/>
            <w:tcBorders>
              <w:top w:val="nil"/>
              <w:left w:val="nil"/>
              <w:bottom w:val="single" w:sz="4" w:space="0" w:color="auto"/>
              <w:right w:val="single" w:sz="4" w:space="0" w:color="auto"/>
            </w:tcBorders>
            <w:vAlign w:val="bottom"/>
            <w:hideMark/>
          </w:tcPr>
          <w:p w14:paraId="20F2D1A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157,605.00 </w:t>
            </w:r>
          </w:p>
        </w:tc>
        <w:tc>
          <w:tcPr>
            <w:tcW w:w="222" w:type="dxa"/>
            <w:gridSpan w:val="2"/>
            <w:vAlign w:val="center"/>
            <w:hideMark/>
          </w:tcPr>
          <w:p w14:paraId="1E610CCB" w14:textId="77777777" w:rsidR="000D75FB" w:rsidRPr="000D75FB" w:rsidRDefault="000D75FB" w:rsidP="000D75FB">
            <w:pPr>
              <w:rPr>
                <w:sz w:val="20"/>
                <w:szCs w:val="20"/>
                <w:lang w:val="en-US" w:eastAsia="en-US" w:bidi="ar-SA"/>
              </w:rPr>
            </w:pPr>
          </w:p>
        </w:tc>
      </w:tr>
      <w:tr w:rsidR="000D75FB" w:rsidRPr="000D75FB" w14:paraId="39B08679"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57E6032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2E1405A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10.2</w:t>
            </w:r>
          </w:p>
        </w:tc>
        <w:tc>
          <w:tcPr>
            <w:tcW w:w="715" w:type="dxa"/>
            <w:tcBorders>
              <w:top w:val="nil"/>
              <w:left w:val="nil"/>
              <w:bottom w:val="single" w:sz="4" w:space="0" w:color="auto"/>
              <w:right w:val="single" w:sz="4" w:space="0" w:color="auto"/>
            </w:tcBorders>
            <w:vAlign w:val="bottom"/>
            <w:hideMark/>
          </w:tcPr>
          <w:p w14:paraId="51289AC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1DC67AF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62692CAD"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7E3D0D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1,132,757.31 </w:t>
            </w:r>
          </w:p>
        </w:tc>
        <w:tc>
          <w:tcPr>
            <w:tcW w:w="222" w:type="dxa"/>
            <w:gridSpan w:val="2"/>
            <w:vAlign w:val="center"/>
            <w:hideMark/>
          </w:tcPr>
          <w:p w14:paraId="79CFF32A" w14:textId="77777777" w:rsidR="000D75FB" w:rsidRPr="000D75FB" w:rsidRDefault="000D75FB" w:rsidP="000D75FB">
            <w:pPr>
              <w:rPr>
                <w:sz w:val="20"/>
                <w:szCs w:val="20"/>
                <w:lang w:val="en-US" w:eastAsia="en-US" w:bidi="ar-SA"/>
              </w:rPr>
            </w:pPr>
          </w:p>
        </w:tc>
      </w:tr>
      <w:tr w:rsidR="000D75FB" w:rsidRPr="000D75FB" w14:paraId="06E2915B" w14:textId="77777777" w:rsidTr="000D75FB">
        <w:trPr>
          <w:trHeight w:val="255"/>
        </w:trPr>
        <w:tc>
          <w:tcPr>
            <w:tcW w:w="9702" w:type="dxa"/>
            <w:gridSpan w:val="7"/>
            <w:tcBorders>
              <w:top w:val="single" w:sz="4" w:space="0" w:color="auto"/>
              <w:left w:val="single" w:sz="4" w:space="0" w:color="auto"/>
              <w:bottom w:val="single" w:sz="4" w:space="0" w:color="auto"/>
              <w:right w:val="single" w:sz="4" w:space="0" w:color="000000"/>
            </w:tcBorders>
            <w:hideMark/>
          </w:tcPr>
          <w:p w14:paraId="44239F4E" w14:textId="77777777" w:rsidR="000D75FB" w:rsidRPr="000D75FB" w:rsidRDefault="000D75FB" w:rsidP="000D75FB">
            <w:pPr>
              <w:jc w:val="center"/>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10.3 </w:t>
            </w:r>
            <w:r w:rsidRPr="000D75FB">
              <w:rPr>
                <w:rFonts w:ascii="Calibri" w:hAnsi="Calibri" w:cs="Calibri"/>
                <w:b/>
                <w:bCs/>
                <w:sz w:val="18"/>
                <w:szCs w:val="18"/>
                <w:lang w:val="en-US" w:eastAsia="en-US" w:bidi="ar-SA"/>
              </w:rPr>
              <w:t>Раздел</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Е</w:t>
            </w:r>
            <w:r w:rsidRPr="000D75FB">
              <w:rPr>
                <w:rFonts w:ascii="Arial Armenian" w:hAnsi="Arial Armenian" w:cs="Arial"/>
                <w:b/>
                <w:bCs/>
                <w:sz w:val="18"/>
                <w:szCs w:val="18"/>
                <w:lang w:val="en-US" w:eastAsia="en-US" w:bidi="ar-SA"/>
              </w:rPr>
              <w:t>", "3"</w:t>
            </w:r>
          </w:p>
        </w:tc>
        <w:tc>
          <w:tcPr>
            <w:tcW w:w="222" w:type="dxa"/>
            <w:gridSpan w:val="2"/>
            <w:vAlign w:val="center"/>
            <w:hideMark/>
          </w:tcPr>
          <w:p w14:paraId="25A35AE4" w14:textId="77777777" w:rsidR="000D75FB" w:rsidRPr="000D75FB" w:rsidRDefault="000D75FB" w:rsidP="000D75FB">
            <w:pPr>
              <w:rPr>
                <w:sz w:val="20"/>
                <w:szCs w:val="20"/>
                <w:lang w:val="en-US" w:eastAsia="en-US" w:bidi="ar-SA"/>
              </w:rPr>
            </w:pPr>
          </w:p>
        </w:tc>
      </w:tr>
      <w:tr w:rsidR="000D75FB" w:rsidRPr="000D75FB" w14:paraId="5E7EC68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3CEF103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53</w:t>
            </w:r>
          </w:p>
        </w:tc>
        <w:tc>
          <w:tcPr>
            <w:tcW w:w="4248" w:type="dxa"/>
            <w:tcBorders>
              <w:top w:val="nil"/>
              <w:left w:val="nil"/>
              <w:bottom w:val="single" w:sz="4" w:space="0" w:color="auto"/>
              <w:right w:val="single" w:sz="4" w:space="0" w:color="auto"/>
            </w:tcBorders>
            <w:vAlign w:val="center"/>
            <w:hideMark/>
          </w:tcPr>
          <w:p w14:paraId="3A4D3A96"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опор</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108*4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2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 xml:space="preserve">., L=5,2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noWrap/>
            <w:vAlign w:val="bottom"/>
            <w:hideMark/>
          </w:tcPr>
          <w:p w14:paraId="3FCD5FF6"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44E7478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10.400</w:t>
            </w:r>
          </w:p>
        </w:tc>
        <w:tc>
          <w:tcPr>
            <w:tcW w:w="1167" w:type="dxa"/>
            <w:tcBorders>
              <w:top w:val="nil"/>
              <w:left w:val="nil"/>
              <w:bottom w:val="single" w:sz="4" w:space="0" w:color="auto"/>
              <w:right w:val="single" w:sz="4" w:space="0" w:color="auto"/>
            </w:tcBorders>
            <w:vAlign w:val="bottom"/>
            <w:hideMark/>
          </w:tcPr>
          <w:p w14:paraId="77B07DE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1067.00</w:t>
            </w:r>
          </w:p>
        </w:tc>
        <w:tc>
          <w:tcPr>
            <w:tcW w:w="1980" w:type="dxa"/>
            <w:tcBorders>
              <w:top w:val="nil"/>
              <w:left w:val="nil"/>
              <w:bottom w:val="single" w:sz="4" w:space="0" w:color="auto"/>
              <w:right w:val="single" w:sz="4" w:space="0" w:color="auto"/>
            </w:tcBorders>
            <w:vAlign w:val="bottom"/>
            <w:hideMark/>
          </w:tcPr>
          <w:p w14:paraId="48DB020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11,096.80 </w:t>
            </w:r>
          </w:p>
        </w:tc>
        <w:tc>
          <w:tcPr>
            <w:tcW w:w="222" w:type="dxa"/>
            <w:gridSpan w:val="2"/>
            <w:vAlign w:val="center"/>
            <w:hideMark/>
          </w:tcPr>
          <w:p w14:paraId="14E98ACE" w14:textId="77777777" w:rsidR="000D75FB" w:rsidRPr="000D75FB" w:rsidRDefault="000D75FB" w:rsidP="000D75FB">
            <w:pPr>
              <w:rPr>
                <w:sz w:val="20"/>
                <w:szCs w:val="20"/>
                <w:lang w:val="en-US" w:eastAsia="en-US" w:bidi="ar-SA"/>
              </w:rPr>
            </w:pPr>
          </w:p>
        </w:tc>
      </w:tr>
      <w:tr w:rsidR="000D75FB" w:rsidRPr="000D75FB" w14:paraId="43DBCB9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092B3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54</w:t>
            </w:r>
          </w:p>
        </w:tc>
        <w:tc>
          <w:tcPr>
            <w:tcW w:w="4248" w:type="dxa"/>
            <w:tcBorders>
              <w:top w:val="nil"/>
              <w:left w:val="nil"/>
              <w:bottom w:val="single" w:sz="4" w:space="0" w:color="auto"/>
              <w:right w:val="single" w:sz="4" w:space="0" w:color="auto"/>
            </w:tcBorders>
            <w:vAlign w:val="center"/>
            <w:hideMark/>
          </w:tcPr>
          <w:p w14:paraId="56F5B31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133*4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1 </w:t>
            </w:r>
            <w:r w:rsidRPr="000D75FB">
              <w:rPr>
                <w:rFonts w:ascii="Calibri" w:hAnsi="Calibri" w:cs="Calibri"/>
                <w:sz w:val="18"/>
                <w:szCs w:val="18"/>
                <w:lang w:val="en-US" w:eastAsia="en-US" w:bidi="ar-SA"/>
              </w:rPr>
              <w:t>шт</w:t>
            </w:r>
            <w:r w:rsidRPr="000D75FB">
              <w:rPr>
                <w:rFonts w:ascii="Arial Armenian" w:hAnsi="Arial Armenian" w:cs="Arial"/>
                <w:sz w:val="18"/>
                <w:szCs w:val="18"/>
                <w:lang w:val="en-US" w:eastAsia="en-US" w:bidi="ar-SA"/>
              </w:rPr>
              <w:t xml:space="preserve">., L=17 </w:t>
            </w:r>
            <w:r w:rsidRPr="000D75FB">
              <w:rPr>
                <w:rFonts w:ascii="Calibri" w:hAnsi="Calibri" w:cs="Calibri"/>
                <w:sz w:val="18"/>
                <w:szCs w:val="18"/>
                <w:lang w:val="en-US" w:eastAsia="en-US" w:bidi="ar-SA"/>
              </w:rPr>
              <w:t>м</w:t>
            </w:r>
          </w:p>
        </w:tc>
        <w:tc>
          <w:tcPr>
            <w:tcW w:w="715" w:type="dxa"/>
            <w:tcBorders>
              <w:top w:val="nil"/>
              <w:left w:val="nil"/>
              <w:bottom w:val="single" w:sz="4" w:space="0" w:color="auto"/>
              <w:right w:val="single" w:sz="4" w:space="0" w:color="auto"/>
            </w:tcBorders>
            <w:noWrap/>
            <w:vAlign w:val="bottom"/>
            <w:hideMark/>
          </w:tcPr>
          <w:p w14:paraId="2AE56270"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3CFE22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15.500</w:t>
            </w:r>
          </w:p>
        </w:tc>
        <w:tc>
          <w:tcPr>
            <w:tcW w:w="1167" w:type="dxa"/>
            <w:tcBorders>
              <w:top w:val="nil"/>
              <w:left w:val="nil"/>
              <w:bottom w:val="single" w:sz="4" w:space="0" w:color="auto"/>
              <w:right w:val="single" w:sz="4" w:space="0" w:color="auto"/>
            </w:tcBorders>
            <w:vAlign w:val="bottom"/>
            <w:hideMark/>
          </w:tcPr>
          <w:p w14:paraId="7C85255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1079.00</w:t>
            </w:r>
          </w:p>
        </w:tc>
        <w:tc>
          <w:tcPr>
            <w:tcW w:w="1980" w:type="dxa"/>
            <w:tcBorders>
              <w:top w:val="nil"/>
              <w:left w:val="nil"/>
              <w:bottom w:val="single" w:sz="4" w:space="0" w:color="auto"/>
              <w:right w:val="single" w:sz="4" w:space="0" w:color="auto"/>
            </w:tcBorders>
            <w:vAlign w:val="bottom"/>
            <w:hideMark/>
          </w:tcPr>
          <w:p w14:paraId="1AF6099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16,724.50 </w:t>
            </w:r>
          </w:p>
        </w:tc>
        <w:tc>
          <w:tcPr>
            <w:tcW w:w="222" w:type="dxa"/>
            <w:gridSpan w:val="2"/>
            <w:vAlign w:val="center"/>
            <w:hideMark/>
          </w:tcPr>
          <w:p w14:paraId="6BDACC48" w14:textId="77777777" w:rsidR="000D75FB" w:rsidRPr="000D75FB" w:rsidRDefault="000D75FB" w:rsidP="000D75FB">
            <w:pPr>
              <w:rPr>
                <w:sz w:val="20"/>
                <w:szCs w:val="20"/>
                <w:lang w:val="en-US" w:eastAsia="en-US" w:bidi="ar-SA"/>
              </w:rPr>
            </w:pPr>
          </w:p>
        </w:tc>
      </w:tr>
      <w:tr w:rsidR="000D75FB" w:rsidRPr="000D75FB" w14:paraId="7C43284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621EF76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w:t>
            </w:r>
          </w:p>
        </w:tc>
        <w:tc>
          <w:tcPr>
            <w:tcW w:w="4248" w:type="dxa"/>
            <w:tcBorders>
              <w:top w:val="nil"/>
              <w:left w:val="nil"/>
              <w:bottom w:val="single" w:sz="4" w:space="0" w:color="auto"/>
              <w:right w:val="single" w:sz="4" w:space="0" w:color="auto"/>
            </w:tcBorders>
            <w:vAlign w:val="center"/>
            <w:hideMark/>
          </w:tcPr>
          <w:p w14:paraId="59066BE2"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Демонтаж</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прямых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57*3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noWrap/>
            <w:vAlign w:val="bottom"/>
            <w:hideMark/>
          </w:tcPr>
          <w:p w14:paraId="666596CA"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nil"/>
              <w:bottom w:val="single" w:sz="4" w:space="0" w:color="auto"/>
              <w:right w:val="single" w:sz="4" w:space="0" w:color="auto"/>
            </w:tcBorders>
            <w:vAlign w:val="bottom"/>
            <w:hideMark/>
          </w:tcPr>
          <w:p w14:paraId="6256AD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14.000</w:t>
            </w:r>
          </w:p>
        </w:tc>
        <w:tc>
          <w:tcPr>
            <w:tcW w:w="1167" w:type="dxa"/>
            <w:tcBorders>
              <w:top w:val="nil"/>
              <w:left w:val="nil"/>
              <w:bottom w:val="single" w:sz="4" w:space="0" w:color="auto"/>
              <w:right w:val="single" w:sz="4" w:space="0" w:color="auto"/>
            </w:tcBorders>
            <w:vAlign w:val="bottom"/>
            <w:hideMark/>
          </w:tcPr>
          <w:p w14:paraId="324A295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925.00</w:t>
            </w:r>
          </w:p>
        </w:tc>
        <w:tc>
          <w:tcPr>
            <w:tcW w:w="1980" w:type="dxa"/>
            <w:tcBorders>
              <w:top w:val="nil"/>
              <w:left w:val="nil"/>
              <w:bottom w:val="single" w:sz="4" w:space="0" w:color="auto"/>
              <w:right w:val="single" w:sz="4" w:space="0" w:color="auto"/>
            </w:tcBorders>
            <w:vAlign w:val="bottom"/>
            <w:hideMark/>
          </w:tcPr>
          <w:p w14:paraId="621FD5E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12,950.00 </w:t>
            </w:r>
          </w:p>
        </w:tc>
        <w:tc>
          <w:tcPr>
            <w:tcW w:w="222" w:type="dxa"/>
            <w:gridSpan w:val="2"/>
            <w:vAlign w:val="center"/>
            <w:hideMark/>
          </w:tcPr>
          <w:p w14:paraId="7A5DD1B6" w14:textId="77777777" w:rsidR="000D75FB" w:rsidRPr="000D75FB" w:rsidRDefault="000D75FB" w:rsidP="000D75FB">
            <w:pPr>
              <w:rPr>
                <w:sz w:val="20"/>
                <w:szCs w:val="20"/>
                <w:lang w:val="en-US" w:eastAsia="en-US" w:bidi="ar-SA"/>
              </w:rPr>
            </w:pPr>
          </w:p>
        </w:tc>
      </w:tr>
      <w:tr w:rsidR="000D75FB" w:rsidRPr="000D75FB" w14:paraId="0CEDCEF2"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376E157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56</w:t>
            </w:r>
          </w:p>
        </w:tc>
        <w:tc>
          <w:tcPr>
            <w:tcW w:w="4248" w:type="dxa"/>
            <w:tcBorders>
              <w:top w:val="nil"/>
              <w:left w:val="nil"/>
              <w:bottom w:val="single" w:sz="4" w:space="0" w:color="auto"/>
              <w:right w:val="single" w:sz="4" w:space="0" w:color="auto"/>
            </w:tcBorders>
            <w:vAlign w:val="center"/>
            <w:hideMark/>
          </w:tcPr>
          <w:p w14:paraId="153A9468"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4-</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p>
        </w:tc>
        <w:tc>
          <w:tcPr>
            <w:tcW w:w="715" w:type="dxa"/>
            <w:tcBorders>
              <w:top w:val="nil"/>
              <w:left w:val="nil"/>
              <w:bottom w:val="single" w:sz="4" w:space="0" w:color="auto"/>
              <w:right w:val="single" w:sz="4" w:space="0" w:color="auto"/>
            </w:tcBorders>
            <w:vAlign w:val="bottom"/>
            <w:hideMark/>
          </w:tcPr>
          <w:p w14:paraId="035C1E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0001F14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7.830</w:t>
            </w:r>
          </w:p>
        </w:tc>
        <w:tc>
          <w:tcPr>
            <w:tcW w:w="1167" w:type="dxa"/>
            <w:tcBorders>
              <w:top w:val="nil"/>
              <w:left w:val="nil"/>
              <w:bottom w:val="single" w:sz="4" w:space="0" w:color="auto"/>
              <w:right w:val="single" w:sz="4" w:space="0" w:color="auto"/>
            </w:tcBorders>
            <w:vAlign w:val="bottom"/>
            <w:hideMark/>
          </w:tcPr>
          <w:p w14:paraId="659294D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43662BE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9,255.06 </w:t>
            </w:r>
          </w:p>
        </w:tc>
        <w:tc>
          <w:tcPr>
            <w:tcW w:w="222" w:type="dxa"/>
            <w:gridSpan w:val="2"/>
            <w:vAlign w:val="center"/>
            <w:hideMark/>
          </w:tcPr>
          <w:p w14:paraId="41AFB634" w14:textId="77777777" w:rsidR="000D75FB" w:rsidRPr="000D75FB" w:rsidRDefault="000D75FB" w:rsidP="000D75FB">
            <w:pPr>
              <w:rPr>
                <w:sz w:val="20"/>
                <w:szCs w:val="20"/>
                <w:lang w:val="en-US" w:eastAsia="en-US" w:bidi="ar-SA"/>
              </w:rPr>
            </w:pPr>
          </w:p>
        </w:tc>
      </w:tr>
      <w:tr w:rsidR="000D75FB" w:rsidRPr="000D75FB" w14:paraId="07095514" w14:textId="77777777" w:rsidTr="000D75FB">
        <w:trPr>
          <w:gridAfter w:val="1"/>
          <w:wAfter w:w="8" w:type="dxa"/>
          <w:trHeight w:val="510"/>
        </w:trPr>
        <w:tc>
          <w:tcPr>
            <w:tcW w:w="517" w:type="dxa"/>
            <w:tcBorders>
              <w:top w:val="nil"/>
              <w:left w:val="single" w:sz="4" w:space="0" w:color="auto"/>
              <w:bottom w:val="single" w:sz="4" w:space="0" w:color="auto"/>
              <w:right w:val="single" w:sz="4" w:space="0" w:color="auto"/>
            </w:tcBorders>
            <w:vAlign w:val="center"/>
            <w:hideMark/>
          </w:tcPr>
          <w:p w14:paraId="1A28DC8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lastRenderedPageBreak/>
              <w:t>57</w:t>
            </w:r>
          </w:p>
        </w:tc>
        <w:tc>
          <w:tcPr>
            <w:tcW w:w="4248" w:type="dxa"/>
            <w:tcBorders>
              <w:top w:val="nil"/>
              <w:left w:val="nil"/>
              <w:bottom w:val="single" w:sz="4" w:space="0" w:color="auto"/>
              <w:right w:val="single" w:sz="4" w:space="0" w:color="auto"/>
            </w:tcBorders>
            <w:vAlign w:val="center"/>
            <w:hideMark/>
          </w:tcPr>
          <w:p w14:paraId="2CA0ECE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5-</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экскаватором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вместимостью</w:t>
            </w:r>
            <w:r w:rsidRPr="000D75FB">
              <w:rPr>
                <w:rFonts w:ascii="Arial Armenian" w:hAnsi="Arial Armenian" w:cs="Arial"/>
                <w:sz w:val="18"/>
                <w:szCs w:val="18"/>
                <w:lang w:eastAsia="en-US" w:bidi="ar-SA"/>
              </w:rPr>
              <w:t xml:space="preserve"> 0,5 </w:t>
            </w:r>
            <w:r w:rsidRPr="000D75FB">
              <w:rPr>
                <w:rFonts w:ascii="Calibri" w:hAnsi="Calibri" w:cs="Calibri"/>
                <w:sz w:val="18"/>
                <w:szCs w:val="18"/>
                <w:lang w:eastAsia="en-US" w:bidi="ar-SA"/>
              </w:rPr>
              <w:t>м</w:t>
            </w:r>
            <w:r w:rsidRPr="000D75FB">
              <w:rPr>
                <w:rFonts w:ascii="Arial Armenian" w:hAnsi="Arial Armenian" w:cs="Arial"/>
                <w:sz w:val="18"/>
                <w:szCs w:val="18"/>
                <w:vertAlign w:val="superscript"/>
                <w:lang w:eastAsia="en-US" w:bidi="ar-SA"/>
              </w:rPr>
              <w:t>3</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погрузкой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p>
        </w:tc>
        <w:tc>
          <w:tcPr>
            <w:tcW w:w="715" w:type="dxa"/>
            <w:tcBorders>
              <w:top w:val="nil"/>
              <w:left w:val="nil"/>
              <w:bottom w:val="single" w:sz="4" w:space="0" w:color="auto"/>
              <w:right w:val="single" w:sz="4" w:space="0" w:color="auto"/>
            </w:tcBorders>
            <w:vAlign w:val="bottom"/>
            <w:hideMark/>
          </w:tcPr>
          <w:p w14:paraId="34AC32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4D12A78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6.960</w:t>
            </w:r>
          </w:p>
        </w:tc>
        <w:tc>
          <w:tcPr>
            <w:tcW w:w="1167" w:type="dxa"/>
            <w:tcBorders>
              <w:top w:val="nil"/>
              <w:left w:val="nil"/>
              <w:bottom w:val="single" w:sz="4" w:space="0" w:color="auto"/>
              <w:right w:val="single" w:sz="4" w:space="0" w:color="auto"/>
            </w:tcBorders>
            <w:vAlign w:val="bottom"/>
            <w:hideMark/>
          </w:tcPr>
          <w:p w14:paraId="5FB129E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1182.00</w:t>
            </w:r>
          </w:p>
        </w:tc>
        <w:tc>
          <w:tcPr>
            <w:tcW w:w="1980" w:type="dxa"/>
            <w:tcBorders>
              <w:top w:val="nil"/>
              <w:left w:val="nil"/>
              <w:bottom w:val="single" w:sz="4" w:space="0" w:color="auto"/>
              <w:right w:val="single" w:sz="4" w:space="0" w:color="auto"/>
            </w:tcBorders>
            <w:vAlign w:val="bottom"/>
            <w:hideMark/>
          </w:tcPr>
          <w:p w14:paraId="2AA055A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8,226.72 </w:t>
            </w:r>
          </w:p>
        </w:tc>
        <w:tc>
          <w:tcPr>
            <w:tcW w:w="222" w:type="dxa"/>
            <w:gridSpan w:val="2"/>
            <w:vAlign w:val="center"/>
            <w:hideMark/>
          </w:tcPr>
          <w:p w14:paraId="6403F636" w14:textId="77777777" w:rsidR="000D75FB" w:rsidRPr="000D75FB" w:rsidRDefault="000D75FB" w:rsidP="000D75FB">
            <w:pPr>
              <w:rPr>
                <w:sz w:val="20"/>
                <w:szCs w:val="20"/>
                <w:lang w:val="en-US" w:eastAsia="en-US" w:bidi="ar-SA"/>
              </w:rPr>
            </w:pPr>
          </w:p>
        </w:tc>
      </w:tr>
      <w:tr w:rsidR="000D75FB" w:rsidRPr="000D75FB" w14:paraId="23D4C7EC"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0C11A3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58</w:t>
            </w:r>
          </w:p>
        </w:tc>
        <w:tc>
          <w:tcPr>
            <w:tcW w:w="4248" w:type="dxa"/>
            <w:tcBorders>
              <w:top w:val="nil"/>
              <w:left w:val="nil"/>
              <w:bottom w:val="single" w:sz="4" w:space="0" w:color="auto"/>
              <w:right w:val="single" w:sz="4" w:space="0" w:color="auto"/>
            </w:tcBorders>
            <w:vAlign w:val="center"/>
            <w:hideMark/>
          </w:tcPr>
          <w:p w14:paraId="1BB9568A"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Разборка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6-</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отбойным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молотком</w:t>
            </w:r>
          </w:p>
        </w:tc>
        <w:tc>
          <w:tcPr>
            <w:tcW w:w="715" w:type="dxa"/>
            <w:tcBorders>
              <w:top w:val="nil"/>
              <w:left w:val="nil"/>
              <w:bottom w:val="single" w:sz="4" w:space="0" w:color="auto"/>
              <w:right w:val="single" w:sz="4" w:space="0" w:color="auto"/>
            </w:tcBorders>
            <w:vAlign w:val="bottom"/>
            <w:hideMark/>
          </w:tcPr>
          <w:p w14:paraId="3039B0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02558E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1.740</w:t>
            </w:r>
          </w:p>
        </w:tc>
        <w:tc>
          <w:tcPr>
            <w:tcW w:w="1167" w:type="dxa"/>
            <w:tcBorders>
              <w:top w:val="nil"/>
              <w:left w:val="nil"/>
              <w:bottom w:val="single" w:sz="4" w:space="0" w:color="auto"/>
              <w:right w:val="single" w:sz="4" w:space="0" w:color="auto"/>
            </w:tcBorders>
            <w:vAlign w:val="bottom"/>
            <w:hideMark/>
          </w:tcPr>
          <w:p w14:paraId="23D00A4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32022.00</w:t>
            </w:r>
          </w:p>
        </w:tc>
        <w:tc>
          <w:tcPr>
            <w:tcW w:w="1980" w:type="dxa"/>
            <w:tcBorders>
              <w:top w:val="nil"/>
              <w:left w:val="nil"/>
              <w:bottom w:val="single" w:sz="4" w:space="0" w:color="auto"/>
              <w:right w:val="single" w:sz="4" w:space="0" w:color="auto"/>
            </w:tcBorders>
            <w:vAlign w:val="bottom"/>
            <w:hideMark/>
          </w:tcPr>
          <w:p w14:paraId="7F28264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55,718.28 </w:t>
            </w:r>
          </w:p>
        </w:tc>
        <w:tc>
          <w:tcPr>
            <w:tcW w:w="222" w:type="dxa"/>
            <w:gridSpan w:val="2"/>
            <w:vAlign w:val="center"/>
            <w:hideMark/>
          </w:tcPr>
          <w:p w14:paraId="4250763D" w14:textId="77777777" w:rsidR="000D75FB" w:rsidRPr="000D75FB" w:rsidRDefault="000D75FB" w:rsidP="000D75FB">
            <w:pPr>
              <w:rPr>
                <w:sz w:val="20"/>
                <w:szCs w:val="20"/>
                <w:lang w:val="en-US" w:eastAsia="en-US" w:bidi="ar-SA"/>
              </w:rPr>
            </w:pPr>
          </w:p>
        </w:tc>
      </w:tr>
      <w:tr w:rsidR="000D75FB" w:rsidRPr="000D75FB" w14:paraId="0B488E9C"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3506605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59</w:t>
            </w:r>
          </w:p>
        </w:tc>
        <w:tc>
          <w:tcPr>
            <w:tcW w:w="4248" w:type="dxa"/>
            <w:tcBorders>
              <w:top w:val="nil"/>
              <w:left w:val="nil"/>
              <w:bottom w:val="single" w:sz="4" w:space="0" w:color="auto"/>
              <w:right w:val="single" w:sz="4" w:space="0" w:color="auto"/>
            </w:tcBorders>
            <w:vAlign w:val="center"/>
            <w:hideMark/>
          </w:tcPr>
          <w:p w14:paraId="50AA6E2D"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Разработка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4-</w:t>
            </w:r>
            <w:r w:rsidRPr="000D75FB">
              <w:rPr>
                <w:rFonts w:ascii="Calibri" w:hAnsi="Calibri" w:cs="Calibri"/>
                <w:sz w:val="18"/>
                <w:szCs w:val="18"/>
                <w:lang w:eastAsia="en-US" w:bidi="ar-SA"/>
              </w:rPr>
              <w:t>й</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категории</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p>
        </w:tc>
        <w:tc>
          <w:tcPr>
            <w:tcW w:w="715" w:type="dxa"/>
            <w:tcBorders>
              <w:top w:val="nil"/>
              <w:left w:val="nil"/>
              <w:bottom w:val="single" w:sz="4" w:space="0" w:color="auto"/>
              <w:right w:val="single" w:sz="4" w:space="0" w:color="auto"/>
            </w:tcBorders>
            <w:vAlign w:val="bottom"/>
            <w:hideMark/>
          </w:tcPr>
          <w:p w14:paraId="3551914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153E73C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0.870</w:t>
            </w:r>
          </w:p>
        </w:tc>
        <w:tc>
          <w:tcPr>
            <w:tcW w:w="1167" w:type="dxa"/>
            <w:tcBorders>
              <w:top w:val="nil"/>
              <w:left w:val="nil"/>
              <w:bottom w:val="single" w:sz="4" w:space="0" w:color="auto"/>
              <w:right w:val="single" w:sz="4" w:space="0" w:color="auto"/>
            </w:tcBorders>
            <w:vAlign w:val="bottom"/>
            <w:hideMark/>
          </w:tcPr>
          <w:p w14:paraId="17ED96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6168.00</w:t>
            </w:r>
          </w:p>
        </w:tc>
        <w:tc>
          <w:tcPr>
            <w:tcW w:w="1980" w:type="dxa"/>
            <w:tcBorders>
              <w:top w:val="nil"/>
              <w:left w:val="nil"/>
              <w:bottom w:val="single" w:sz="4" w:space="0" w:color="auto"/>
              <w:right w:val="single" w:sz="4" w:space="0" w:color="auto"/>
            </w:tcBorders>
            <w:vAlign w:val="bottom"/>
            <w:hideMark/>
          </w:tcPr>
          <w:p w14:paraId="10A35AD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5,366.16 </w:t>
            </w:r>
          </w:p>
        </w:tc>
        <w:tc>
          <w:tcPr>
            <w:tcW w:w="222" w:type="dxa"/>
            <w:gridSpan w:val="2"/>
            <w:vAlign w:val="center"/>
            <w:hideMark/>
          </w:tcPr>
          <w:p w14:paraId="65E13203" w14:textId="77777777" w:rsidR="000D75FB" w:rsidRPr="000D75FB" w:rsidRDefault="000D75FB" w:rsidP="000D75FB">
            <w:pPr>
              <w:rPr>
                <w:sz w:val="20"/>
                <w:szCs w:val="20"/>
                <w:lang w:val="en-US" w:eastAsia="en-US" w:bidi="ar-SA"/>
              </w:rPr>
            </w:pPr>
          </w:p>
        </w:tc>
      </w:tr>
      <w:tr w:rsidR="000D75FB" w:rsidRPr="000D75FB" w14:paraId="30C64B20"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7993B14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60</w:t>
            </w:r>
          </w:p>
        </w:tc>
        <w:tc>
          <w:tcPr>
            <w:tcW w:w="4248" w:type="dxa"/>
            <w:tcBorders>
              <w:top w:val="nil"/>
              <w:left w:val="nil"/>
              <w:bottom w:val="single" w:sz="4" w:space="0" w:color="auto"/>
              <w:right w:val="single" w:sz="4" w:space="0" w:color="auto"/>
            </w:tcBorders>
            <w:vAlign w:val="center"/>
            <w:hideMark/>
          </w:tcPr>
          <w:p w14:paraId="32045931"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Погрузка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вручную</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в</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самосвал</w:t>
            </w:r>
          </w:p>
        </w:tc>
        <w:tc>
          <w:tcPr>
            <w:tcW w:w="715" w:type="dxa"/>
            <w:tcBorders>
              <w:top w:val="nil"/>
              <w:left w:val="nil"/>
              <w:bottom w:val="single" w:sz="4" w:space="0" w:color="auto"/>
              <w:right w:val="single" w:sz="4" w:space="0" w:color="auto"/>
            </w:tcBorders>
            <w:noWrap/>
            <w:vAlign w:val="bottom"/>
            <w:hideMark/>
          </w:tcPr>
          <w:p w14:paraId="6BDE7E65"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1A3E1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1.740</w:t>
            </w:r>
          </w:p>
        </w:tc>
        <w:tc>
          <w:tcPr>
            <w:tcW w:w="1167" w:type="dxa"/>
            <w:tcBorders>
              <w:top w:val="nil"/>
              <w:left w:val="nil"/>
              <w:bottom w:val="single" w:sz="4" w:space="0" w:color="auto"/>
              <w:right w:val="single" w:sz="4" w:space="0" w:color="auto"/>
            </w:tcBorders>
            <w:vAlign w:val="bottom"/>
            <w:hideMark/>
          </w:tcPr>
          <w:p w14:paraId="170DD7A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578.00</w:t>
            </w:r>
          </w:p>
        </w:tc>
        <w:tc>
          <w:tcPr>
            <w:tcW w:w="1980" w:type="dxa"/>
            <w:tcBorders>
              <w:top w:val="nil"/>
              <w:left w:val="nil"/>
              <w:bottom w:val="single" w:sz="4" w:space="0" w:color="auto"/>
              <w:right w:val="single" w:sz="4" w:space="0" w:color="auto"/>
            </w:tcBorders>
            <w:vAlign w:val="bottom"/>
            <w:hideMark/>
          </w:tcPr>
          <w:p w14:paraId="0917868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1,005.72 </w:t>
            </w:r>
          </w:p>
        </w:tc>
        <w:tc>
          <w:tcPr>
            <w:tcW w:w="222" w:type="dxa"/>
            <w:gridSpan w:val="2"/>
            <w:vAlign w:val="center"/>
            <w:hideMark/>
          </w:tcPr>
          <w:p w14:paraId="668FABFF" w14:textId="77777777" w:rsidR="000D75FB" w:rsidRPr="000D75FB" w:rsidRDefault="000D75FB" w:rsidP="000D75FB">
            <w:pPr>
              <w:rPr>
                <w:sz w:val="20"/>
                <w:szCs w:val="20"/>
                <w:lang w:val="en-US" w:eastAsia="en-US" w:bidi="ar-SA"/>
              </w:rPr>
            </w:pPr>
          </w:p>
        </w:tc>
      </w:tr>
      <w:tr w:rsidR="000D75FB" w:rsidRPr="000D75FB" w14:paraId="380ECB8D"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23CDD4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61</w:t>
            </w:r>
          </w:p>
        </w:tc>
        <w:tc>
          <w:tcPr>
            <w:tcW w:w="4248" w:type="dxa"/>
            <w:tcBorders>
              <w:top w:val="nil"/>
              <w:left w:val="nil"/>
              <w:bottom w:val="single" w:sz="4" w:space="0" w:color="auto"/>
              <w:right w:val="single" w:sz="4" w:space="0" w:color="auto"/>
            </w:tcBorders>
            <w:vAlign w:val="center"/>
            <w:hideMark/>
          </w:tcPr>
          <w:p w14:paraId="34018752" w14:textId="77777777" w:rsidR="000D75FB" w:rsidRPr="000D75FB" w:rsidRDefault="000D75FB" w:rsidP="000D75FB">
            <w:pPr>
              <w:rPr>
                <w:rFonts w:ascii="Arial Armenian" w:hAnsi="Arial Armenian" w:cs="Arial"/>
                <w:sz w:val="18"/>
                <w:szCs w:val="18"/>
                <w:lang w:eastAsia="en-US" w:bidi="ar-SA"/>
              </w:rPr>
            </w:pPr>
            <w:r w:rsidRPr="000D75FB">
              <w:rPr>
                <w:rFonts w:ascii="Calibri" w:hAnsi="Calibri" w:cs="Calibri"/>
                <w:sz w:val="18"/>
                <w:szCs w:val="18"/>
                <w:lang w:eastAsia="en-US" w:bidi="ar-SA"/>
              </w:rPr>
              <w:t>Перевозка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погруженного</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грунта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автотранспортом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расстояние</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до</w:t>
            </w:r>
            <w:r w:rsidRPr="000D75FB">
              <w:rPr>
                <w:rFonts w:ascii="Arial Armenian" w:hAnsi="Arial Armenian" w:cs="Arial"/>
                <w:sz w:val="18"/>
                <w:szCs w:val="18"/>
                <w:lang w:eastAsia="en-US" w:bidi="ar-SA"/>
              </w:rPr>
              <w:t xml:space="preserve"> 7 </w:t>
            </w:r>
            <w:r w:rsidRPr="000D75FB">
              <w:rPr>
                <w:rFonts w:ascii="Calibri" w:hAnsi="Calibri" w:cs="Calibri"/>
                <w:sz w:val="18"/>
                <w:szCs w:val="18"/>
                <w:lang w:eastAsia="en-US" w:bidi="ar-SA"/>
              </w:rPr>
              <w:t>км</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на</w:t>
            </w:r>
            <w:r w:rsidRPr="000D75FB">
              <w:rPr>
                <w:rFonts w:ascii="Arial Armenian" w:hAnsi="Arial Armenian" w:cs="Arial"/>
                <w:sz w:val="18"/>
                <w:szCs w:val="18"/>
                <w:lang w:eastAsia="en-US" w:bidi="ar-SA"/>
              </w:rPr>
              <w:t xml:space="preserve"> </w:t>
            </w:r>
            <w:r w:rsidRPr="000D75FB">
              <w:rPr>
                <w:rFonts w:ascii="Calibri" w:hAnsi="Calibri" w:cs="Calibri"/>
                <w:sz w:val="18"/>
                <w:szCs w:val="18"/>
                <w:lang w:eastAsia="en-US" w:bidi="ar-SA"/>
              </w:rPr>
              <w:t>отвал</w:t>
            </w:r>
          </w:p>
        </w:tc>
        <w:tc>
          <w:tcPr>
            <w:tcW w:w="715" w:type="dxa"/>
            <w:tcBorders>
              <w:top w:val="nil"/>
              <w:left w:val="nil"/>
              <w:bottom w:val="single" w:sz="4" w:space="0" w:color="auto"/>
              <w:right w:val="single" w:sz="4" w:space="0" w:color="auto"/>
            </w:tcBorders>
            <w:noWrap/>
            <w:vAlign w:val="bottom"/>
            <w:hideMark/>
          </w:tcPr>
          <w:p w14:paraId="39B113CE"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т</w:t>
            </w:r>
          </w:p>
        </w:tc>
        <w:tc>
          <w:tcPr>
            <w:tcW w:w="1067" w:type="dxa"/>
            <w:tcBorders>
              <w:top w:val="nil"/>
              <w:left w:val="nil"/>
              <w:bottom w:val="single" w:sz="4" w:space="0" w:color="auto"/>
              <w:right w:val="single" w:sz="4" w:space="0" w:color="auto"/>
            </w:tcBorders>
            <w:vAlign w:val="bottom"/>
            <w:hideMark/>
          </w:tcPr>
          <w:p w14:paraId="5951967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30.300</w:t>
            </w:r>
          </w:p>
        </w:tc>
        <w:tc>
          <w:tcPr>
            <w:tcW w:w="1167" w:type="dxa"/>
            <w:tcBorders>
              <w:top w:val="nil"/>
              <w:left w:val="nil"/>
              <w:bottom w:val="single" w:sz="4" w:space="0" w:color="auto"/>
              <w:right w:val="single" w:sz="4" w:space="0" w:color="auto"/>
            </w:tcBorders>
            <w:vAlign w:val="bottom"/>
            <w:hideMark/>
          </w:tcPr>
          <w:p w14:paraId="2A05F16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2416.00</w:t>
            </w:r>
          </w:p>
        </w:tc>
        <w:tc>
          <w:tcPr>
            <w:tcW w:w="1980" w:type="dxa"/>
            <w:tcBorders>
              <w:top w:val="nil"/>
              <w:left w:val="nil"/>
              <w:bottom w:val="single" w:sz="4" w:space="0" w:color="auto"/>
              <w:right w:val="single" w:sz="4" w:space="0" w:color="auto"/>
            </w:tcBorders>
            <w:vAlign w:val="bottom"/>
            <w:hideMark/>
          </w:tcPr>
          <w:p w14:paraId="410BC42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73,204.80 </w:t>
            </w:r>
          </w:p>
        </w:tc>
        <w:tc>
          <w:tcPr>
            <w:tcW w:w="222" w:type="dxa"/>
            <w:gridSpan w:val="2"/>
            <w:vAlign w:val="center"/>
            <w:hideMark/>
          </w:tcPr>
          <w:p w14:paraId="7B70F909" w14:textId="77777777" w:rsidR="000D75FB" w:rsidRPr="000D75FB" w:rsidRDefault="000D75FB" w:rsidP="000D75FB">
            <w:pPr>
              <w:rPr>
                <w:sz w:val="20"/>
                <w:szCs w:val="20"/>
                <w:lang w:val="en-US" w:eastAsia="en-US" w:bidi="ar-SA"/>
              </w:rPr>
            </w:pPr>
          </w:p>
        </w:tc>
      </w:tr>
      <w:tr w:rsidR="000D75FB" w:rsidRPr="000D75FB" w14:paraId="667AB468" w14:textId="77777777" w:rsidTr="000D75FB">
        <w:trPr>
          <w:gridAfter w:val="1"/>
          <w:wAfter w:w="8" w:type="dxa"/>
          <w:trHeight w:val="465"/>
        </w:trPr>
        <w:tc>
          <w:tcPr>
            <w:tcW w:w="517" w:type="dxa"/>
            <w:tcBorders>
              <w:top w:val="nil"/>
              <w:left w:val="single" w:sz="4" w:space="0" w:color="auto"/>
              <w:bottom w:val="single" w:sz="4" w:space="0" w:color="auto"/>
              <w:right w:val="single" w:sz="4" w:space="0" w:color="auto"/>
            </w:tcBorders>
            <w:vAlign w:val="center"/>
            <w:hideMark/>
          </w:tcPr>
          <w:p w14:paraId="2AA3AE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62</w:t>
            </w:r>
          </w:p>
        </w:tc>
        <w:tc>
          <w:tcPr>
            <w:tcW w:w="4248" w:type="dxa"/>
            <w:tcBorders>
              <w:top w:val="nil"/>
              <w:left w:val="nil"/>
              <w:bottom w:val="single" w:sz="4" w:space="0" w:color="auto"/>
              <w:right w:val="single" w:sz="4" w:space="0" w:color="auto"/>
            </w:tcBorders>
            <w:vAlign w:val="center"/>
            <w:hideMark/>
          </w:tcPr>
          <w:p w14:paraId="6470DD2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Работы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на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отвале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после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перевозки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грунта</w:t>
            </w:r>
          </w:p>
        </w:tc>
        <w:tc>
          <w:tcPr>
            <w:tcW w:w="715" w:type="dxa"/>
            <w:tcBorders>
              <w:top w:val="nil"/>
              <w:left w:val="nil"/>
              <w:bottom w:val="single" w:sz="4" w:space="0" w:color="auto"/>
              <w:right w:val="single" w:sz="4" w:space="0" w:color="auto"/>
            </w:tcBorders>
            <w:vAlign w:val="bottom"/>
            <w:hideMark/>
          </w:tcPr>
          <w:p w14:paraId="58E0940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3A9CBF1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16.850</w:t>
            </w:r>
          </w:p>
        </w:tc>
        <w:tc>
          <w:tcPr>
            <w:tcW w:w="1167" w:type="dxa"/>
            <w:tcBorders>
              <w:top w:val="nil"/>
              <w:left w:val="nil"/>
              <w:bottom w:val="single" w:sz="4" w:space="0" w:color="auto"/>
              <w:right w:val="single" w:sz="4" w:space="0" w:color="auto"/>
            </w:tcBorders>
            <w:vAlign w:val="bottom"/>
            <w:hideMark/>
          </w:tcPr>
          <w:p w14:paraId="2A5BC5A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51.00</w:t>
            </w:r>
          </w:p>
        </w:tc>
        <w:tc>
          <w:tcPr>
            <w:tcW w:w="1980" w:type="dxa"/>
            <w:tcBorders>
              <w:top w:val="nil"/>
              <w:left w:val="nil"/>
              <w:bottom w:val="single" w:sz="4" w:space="0" w:color="auto"/>
              <w:right w:val="single" w:sz="4" w:space="0" w:color="auto"/>
            </w:tcBorders>
            <w:vAlign w:val="bottom"/>
            <w:hideMark/>
          </w:tcPr>
          <w:p w14:paraId="1DBB3C0A"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859.35 </w:t>
            </w:r>
          </w:p>
        </w:tc>
        <w:tc>
          <w:tcPr>
            <w:tcW w:w="222" w:type="dxa"/>
            <w:gridSpan w:val="2"/>
            <w:vAlign w:val="center"/>
            <w:hideMark/>
          </w:tcPr>
          <w:p w14:paraId="32FB1C55" w14:textId="77777777" w:rsidR="000D75FB" w:rsidRPr="000D75FB" w:rsidRDefault="000D75FB" w:rsidP="000D75FB">
            <w:pPr>
              <w:rPr>
                <w:sz w:val="20"/>
                <w:szCs w:val="20"/>
                <w:lang w:val="en-US" w:eastAsia="en-US" w:bidi="ar-SA"/>
              </w:rPr>
            </w:pPr>
          </w:p>
        </w:tc>
      </w:tr>
      <w:tr w:rsidR="000D75FB" w:rsidRPr="000D75FB" w14:paraId="4238C680"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0C67D73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63</w:t>
            </w:r>
          </w:p>
        </w:tc>
        <w:tc>
          <w:tcPr>
            <w:tcW w:w="4248" w:type="dxa"/>
            <w:tcBorders>
              <w:top w:val="nil"/>
              <w:left w:val="nil"/>
              <w:bottom w:val="single" w:sz="4" w:space="0" w:color="auto"/>
              <w:right w:val="single" w:sz="4" w:space="0" w:color="auto"/>
            </w:tcBorders>
            <w:vAlign w:val="center"/>
            <w:hideMark/>
          </w:tcPr>
          <w:p w14:paraId="06B8463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Устройство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подготовительного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песчаного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слоя</w:t>
            </w:r>
          </w:p>
        </w:tc>
        <w:tc>
          <w:tcPr>
            <w:tcW w:w="715" w:type="dxa"/>
            <w:tcBorders>
              <w:top w:val="nil"/>
              <w:left w:val="nil"/>
              <w:bottom w:val="single" w:sz="4" w:space="0" w:color="auto"/>
              <w:right w:val="single" w:sz="4" w:space="0" w:color="auto"/>
            </w:tcBorders>
            <w:vAlign w:val="bottom"/>
            <w:hideMark/>
          </w:tcPr>
          <w:p w14:paraId="666AF27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3</w:t>
            </w:r>
          </w:p>
        </w:tc>
        <w:tc>
          <w:tcPr>
            <w:tcW w:w="1067" w:type="dxa"/>
            <w:tcBorders>
              <w:top w:val="nil"/>
              <w:left w:val="nil"/>
              <w:bottom w:val="single" w:sz="4" w:space="0" w:color="auto"/>
              <w:right w:val="single" w:sz="4" w:space="0" w:color="auto"/>
            </w:tcBorders>
            <w:vAlign w:val="bottom"/>
            <w:hideMark/>
          </w:tcPr>
          <w:p w14:paraId="2FE49F7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15.300</w:t>
            </w:r>
          </w:p>
        </w:tc>
        <w:tc>
          <w:tcPr>
            <w:tcW w:w="1167" w:type="dxa"/>
            <w:tcBorders>
              <w:top w:val="nil"/>
              <w:left w:val="nil"/>
              <w:bottom w:val="single" w:sz="4" w:space="0" w:color="auto"/>
              <w:right w:val="single" w:sz="4" w:space="0" w:color="auto"/>
            </w:tcBorders>
            <w:vAlign w:val="bottom"/>
            <w:hideMark/>
          </w:tcPr>
          <w:p w14:paraId="70C56E3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12182.00</w:t>
            </w:r>
          </w:p>
        </w:tc>
        <w:tc>
          <w:tcPr>
            <w:tcW w:w="1980" w:type="dxa"/>
            <w:tcBorders>
              <w:top w:val="nil"/>
              <w:left w:val="nil"/>
              <w:bottom w:val="single" w:sz="4" w:space="0" w:color="auto"/>
              <w:right w:val="single" w:sz="4" w:space="0" w:color="auto"/>
            </w:tcBorders>
            <w:vAlign w:val="bottom"/>
            <w:hideMark/>
          </w:tcPr>
          <w:p w14:paraId="61222EB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186,384.60 </w:t>
            </w:r>
          </w:p>
        </w:tc>
        <w:tc>
          <w:tcPr>
            <w:tcW w:w="222" w:type="dxa"/>
            <w:gridSpan w:val="2"/>
            <w:vAlign w:val="center"/>
            <w:hideMark/>
          </w:tcPr>
          <w:p w14:paraId="7766EA55" w14:textId="77777777" w:rsidR="000D75FB" w:rsidRPr="000D75FB" w:rsidRDefault="000D75FB" w:rsidP="000D75FB">
            <w:pPr>
              <w:rPr>
                <w:sz w:val="20"/>
                <w:szCs w:val="20"/>
                <w:lang w:val="en-US" w:eastAsia="en-US" w:bidi="ar-SA"/>
              </w:rPr>
            </w:pPr>
          </w:p>
        </w:tc>
      </w:tr>
      <w:tr w:rsidR="000D75FB" w:rsidRPr="000D75FB" w14:paraId="72071CA5"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723EDA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64</w:t>
            </w:r>
          </w:p>
        </w:tc>
        <w:tc>
          <w:tcPr>
            <w:tcW w:w="4248" w:type="dxa"/>
            <w:tcBorders>
              <w:top w:val="nil"/>
              <w:left w:val="nil"/>
              <w:bottom w:val="single" w:sz="4" w:space="0" w:color="auto"/>
              <w:right w:val="single" w:sz="4" w:space="0" w:color="auto"/>
            </w:tcBorders>
            <w:vAlign w:val="center"/>
            <w:hideMark/>
          </w:tcPr>
          <w:p w14:paraId="5860C84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13F036D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175AB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15.800</w:t>
            </w:r>
          </w:p>
        </w:tc>
        <w:tc>
          <w:tcPr>
            <w:tcW w:w="1167" w:type="dxa"/>
            <w:tcBorders>
              <w:top w:val="nil"/>
              <w:left w:val="nil"/>
              <w:bottom w:val="single" w:sz="4" w:space="0" w:color="auto"/>
              <w:right w:val="single" w:sz="4" w:space="0" w:color="auto"/>
            </w:tcBorders>
            <w:vAlign w:val="bottom"/>
            <w:hideMark/>
          </w:tcPr>
          <w:p w14:paraId="1A4BD5E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6A5A966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129,323.00 </w:t>
            </w:r>
          </w:p>
        </w:tc>
        <w:tc>
          <w:tcPr>
            <w:tcW w:w="222" w:type="dxa"/>
            <w:gridSpan w:val="2"/>
            <w:vAlign w:val="center"/>
            <w:hideMark/>
          </w:tcPr>
          <w:p w14:paraId="3048C054" w14:textId="77777777" w:rsidR="000D75FB" w:rsidRPr="000D75FB" w:rsidRDefault="000D75FB" w:rsidP="000D75FB">
            <w:pPr>
              <w:rPr>
                <w:sz w:val="20"/>
                <w:szCs w:val="20"/>
                <w:lang w:val="en-US" w:eastAsia="en-US" w:bidi="ar-SA"/>
              </w:rPr>
            </w:pPr>
          </w:p>
        </w:tc>
      </w:tr>
      <w:tr w:rsidR="000D75FB" w:rsidRPr="000D75FB" w14:paraId="7DA4A0FA"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5E2E6B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65</w:t>
            </w:r>
          </w:p>
        </w:tc>
        <w:tc>
          <w:tcPr>
            <w:tcW w:w="4248" w:type="dxa"/>
            <w:tcBorders>
              <w:top w:val="nil"/>
              <w:left w:val="nil"/>
              <w:bottom w:val="single" w:sz="4" w:space="0" w:color="auto"/>
              <w:right w:val="single" w:sz="4" w:space="0" w:color="auto"/>
            </w:tcBorders>
            <w:vAlign w:val="center"/>
            <w:hideMark/>
          </w:tcPr>
          <w:p w14:paraId="3CBAEA2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69B5BFEB"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7C908DD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15.800</w:t>
            </w:r>
          </w:p>
        </w:tc>
        <w:tc>
          <w:tcPr>
            <w:tcW w:w="1167" w:type="dxa"/>
            <w:tcBorders>
              <w:top w:val="nil"/>
              <w:left w:val="nil"/>
              <w:bottom w:val="single" w:sz="4" w:space="0" w:color="auto"/>
              <w:right w:val="single" w:sz="4" w:space="0" w:color="auto"/>
            </w:tcBorders>
            <w:vAlign w:val="bottom"/>
            <w:hideMark/>
          </w:tcPr>
          <w:p w14:paraId="509E210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10987.00</w:t>
            </w:r>
          </w:p>
        </w:tc>
        <w:tc>
          <w:tcPr>
            <w:tcW w:w="1980" w:type="dxa"/>
            <w:tcBorders>
              <w:top w:val="nil"/>
              <w:left w:val="nil"/>
              <w:bottom w:val="single" w:sz="4" w:space="0" w:color="auto"/>
              <w:right w:val="single" w:sz="4" w:space="0" w:color="auto"/>
            </w:tcBorders>
            <w:vAlign w:val="bottom"/>
            <w:hideMark/>
          </w:tcPr>
          <w:p w14:paraId="5D671FE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173,594.60 </w:t>
            </w:r>
          </w:p>
        </w:tc>
        <w:tc>
          <w:tcPr>
            <w:tcW w:w="222" w:type="dxa"/>
            <w:gridSpan w:val="2"/>
            <w:vAlign w:val="center"/>
            <w:hideMark/>
          </w:tcPr>
          <w:p w14:paraId="583ED600" w14:textId="77777777" w:rsidR="000D75FB" w:rsidRPr="000D75FB" w:rsidRDefault="000D75FB" w:rsidP="000D75FB">
            <w:pPr>
              <w:rPr>
                <w:sz w:val="20"/>
                <w:szCs w:val="20"/>
                <w:lang w:val="en-US" w:eastAsia="en-US" w:bidi="ar-SA"/>
              </w:rPr>
            </w:pPr>
          </w:p>
        </w:tc>
      </w:tr>
      <w:tr w:rsidR="000D75FB" w:rsidRPr="000D75FB" w14:paraId="41B02DF9" w14:textId="77777777" w:rsidTr="000D75FB">
        <w:trPr>
          <w:gridAfter w:val="1"/>
          <w:wAfter w:w="8" w:type="dxa"/>
          <w:trHeight w:val="630"/>
        </w:trPr>
        <w:tc>
          <w:tcPr>
            <w:tcW w:w="517" w:type="dxa"/>
            <w:tcBorders>
              <w:top w:val="nil"/>
              <w:left w:val="single" w:sz="4" w:space="0" w:color="auto"/>
              <w:bottom w:val="single" w:sz="4" w:space="0" w:color="auto"/>
              <w:right w:val="single" w:sz="4" w:space="0" w:color="auto"/>
            </w:tcBorders>
            <w:vAlign w:val="center"/>
            <w:hideMark/>
          </w:tcPr>
          <w:p w14:paraId="2FC0950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66</w:t>
            </w:r>
          </w:p>
        </w:tc>
        <w:tc>
          <w:tcPr>
            <w:tcW w:w="4248" w:type="dxa"/>
            <w:tcBorders>
              <w:top w:val="nil"/>
              <w:left w:val="nil"/>
              <w:bottom w:val="single" w:sz="4" w:space="0" w:color="auto"/>
              <w:right w:val="single" w:sz="4" w:space="0" w:color="auto"/>
            </w:tcBorders>
            <w:vAlign w:val="center"/>
            <w:hideMark/>
          </w:tcPr>
          <w:p w14:paraId="0A20F65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Вертикальная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траншее</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2D97638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23D2693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5A1C4DA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8185.00</w:t>
            </w:r>
          </w:p>
        </w:tc>
        <w:tc>
          <w:tcPr>
            <w:tcW w:w="1980" w:type="dxa"/>
            <w:tcBorders>
              <w:top w:val="nil"/>
              <w:left w:val="nil"/>
              <w:bottom w:val="single" w:sz="4" w:space="0" w:color="auto"/>
              <w:right w:val="single" w:sz="4" w:space="0" w:color="auto"/>
            </w:tcBorders>
            <w:vAlign w:val="bottom"/>
            <w:hideMark/>
          </w:tcPr>
          <w:p w14:paraId="0ADB1F1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31,103.00 </w:t>
            </w:r>
          </w:p>
        </w:tc>
        <w:tc>
          <w:tcPr>
            <w:tcW w:w="222" w:type="dxa"/>
            <w:gridSpan w:val="2"/>
            <w:vAlign w:val="center"/>
            <w:hideMark/>
          </w:tcPr>
          <w:p w14:paraId="134463AA" w14:textId="77777777" w:rsidR="000D75FB" w:rsidRPr="000D75FB" w:rsidRDefault="000D75FB" w:rsidP="000D75FB">
            <w:pPr>
              <w:rPr>
                <w:sz w:val="20"/>
                <w:szCs w:val="20"/>
                <w:lang w:val="en-US" w:eastAsia="en-US" w:bidi="ar-SA"/>
              </w:rPr>
            </w:pPr>
          </w:p>
        </w:tc>
      </w:tr>
      <w:tr w:rsidR="000D75FB" w:rsidRPr="000D75FB" w14:paraId="186CDFE1"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1EE092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67</w:t>
            </w:r>
          </w:p>
        </w:tc>
        <w:tc>
          <w:tcPr>
            <w:tcW w:w="4248" w:type="dxa"/>
            <w:tcBorders>
              <w:top w:val="nil"/>
              <w:left w:val="nil"/>
              <w:bottom w:val="single" w:sz="4" w:space="0" w:color="auto"/>
              <w:right w:val="single" w:sz="4" w:space="0" w:color="auto"/>
            </w:tcBorders>
            <w:vAlign w:val="center"/>
            <w:hideMark/>
          </w:tcPr>
          <w:p w14:paraId="286711C5"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133*4,5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15218B22"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42E365A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28BF8A6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10987.00</w:t>
            </w:r>
          </w:p>
        </w:tc>
        <w:tc>
          <w:tcPr>
            <w:tcW w:w="1980" w:type="dxa"/>
            <w:tcBorders>
              <w:top w:val="nil"/>
              <w:left w:val="nil"/>
              <w:bottom w:val="single" w:sz="4" w:space="0" w:color="auto"/>
              <w:right w:val="single" w:sz="4" w:space="0" w:color="auto"/>
            </w:tcBorders>
            <w:vAlign w:val="bottom"/>
            <w:hideMark/>
          </w:tcPr>
          <w:p w14:paraId="572CE62F"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41,750.60 </w:t>
            </w:r>
          </w:p>
        </w:tc>
        <w:tc>
          <w:tcPr>
            <w:tcW w:w="222" w:type="dxa"/>
            <w:gridSpan w:val="2"/>
            <w:vAlign w:val="center"/>
            <w:hideMark/>
          </w:tcPr>
          <w:p w14:paraId="70877A54" w14:textId="77777777" w:rsidR="000D75FB" w:rsidRPr="000D75FB" w:rsidRDefault="000D75FB" w:rsidP="000D75FB">
            <w:pPr>
              <w:rPr>
                <w:sz w:val="20"/>
                <w:szCs w:val="20"/>
                <w:lang w:val="en-US" w:eastAsia="en-US" w:bidi="ar-SA"/>
              </w:rPr>
            </w:pPr>
          </w:p>
        </w:tc>
      </w:tr>
      <w:tr w:rsidR="000D75FB" w:rsidRPr="000D75FB" w14:paraId="6F1A2C6C"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3D57B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68</w:t>
            </w:r>
          </w:p>
        </w:tc>
        <w:tc>
          <w:tcPr>
            <w:tcW w:w="4248" w:type="dxa"/>
            <w:tcBorders>
              <w:top w:val="nil"/>
              <w:left w:val="nil"/>
              <w:bottom w:val="single" w:sz="4" w:space="0" w:color="auto"/>
              <w:right w:val="single" w:sz="4" w:space="0" w:color="auto"/>
            </w:tcBorders>
            <w:vAlign w:val="center"/>
            <w:hideMark/>
          </w:tcPr>
          <w:p w14:paraId="4FFD2E1D"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Подземная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3EDEF92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B095F9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5.500</w:t>
            </w:r>
          </w:p>
        </w:tc>
        <w:tc>
          <w:tcPr>
            <w:tcW w:w="1167" w:type="dxa"/>
            <w:tcBorders>
              <w:top w:val="nil"/>
              <w:left w:val="nil"/>
              <w:bottom w:val="single" w:sz="4" w:space="0" w:color="auto"/>
              <w:right w:val="single" w:sz="4" w:space="0" w:color="auto"/>
            </w:tcBorders>
            <w:vAlign w:val="bottom"/>
            <w:hideMark/>
          </w:tcPr>
          <w:p w14:paraId="01A487C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1FF8F2E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20,988.00 </w:t>
            </w:r>
          </w:p>
        </w:tc>
        <w:tc>
          <w:tcPr>
            <w:tcW w:w="222" w:type="dxa"/>
            <w:gridSpan w:val="2"/>
            <w:vAlign w:val="center"/>
            <w:hideMark/>
          </w:tcPr>
          <w:p w14:paraId="2C8B17BB" w14:textId="77777777" w:rsidR="000D75FB" w:rsidRPr="000D75FB" w:rsidRDefault="000D75FB" w:rsidP="000D75FB">
            <w:pPr>
              <w:rPr>
                <w:sz w:val="20"/>
                <w:szCs w:val="20"/>
                <w:lang w:val="en-US" w:eastAsia="en-US" w:bidi="ar-SA"/>
              </w:rPr>
            </w:pPr>
          </w:p>
        </w:tc>
      </w:tr>
      <w:tr w:rsidR="000D75FB" w:rsidRPr="000D75FB" w14:paraId="3F2D4E2B"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5A27185E"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69</w:t>
            </w:r>
          </w:p>
        </w:tc>
        <w:tc>
          <w:tcPr>
            <w:tcW w:w="4248" w:type="dxa"/>
            <w:tcBorders>
              <w:top w:val="nil"/>
              <w:left w:val="nil"/>
              <w:bottom w:val="single" w:sz="4" w:space="0" w:color="auto"/>
              <w:right w:val="single" w:sz="4" w:space="0" w:color="auto"/>
            </w:tcBorders>
            <w:vAlign w:val="center"/>
            <w:hideMark/>
          </w:tcPr>
          <w:p w14:paraId="28DEAA6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Антикоррозионная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футляра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тип</w:t>
            </w:r>
            <w:r w:rsidRPr="000D75FB">
              <w:rPr>
                <w:rFonts w:ascii="Arial Armenian" w:hAnsi="Arial Armenian" w:cs="Arial"/>
                <w:sz w:val="18"/>
                <w:szCs w:val="18"/>
                <w:lang w:val="en-US" w:eastAsia="en-US" w:bidi="ar-SA"/>
              </w:rPr>
              <w:t xml:space="preserve"> </w:t>
            </w:r>
            <w:r w:rsidRPr="000D75FB">
              <w:rPr>
                <w:rFonts w:ascii="Arial Armenian" w:hAnsi="Arial Armenian" w:cs="Arial Armenian"/>
                <w:sz w:val="18"/>
                <w:szCs w:val="18"/>
                <w:lang w:val="en-US" w:eastAsia="en-US" w:bidi="ar-SA"/>
              </w:rPr>
              <w:t>«</w:t>
            </w:r>
            <w:r w:rsidRPr="000D75FB">
              <w:rPr>
                <w:rFonts w:ascii="Calibri" w:hAnsi="Calibri" w:cs="Calibri"/>
                <w:sz w:val="18"/>
                <w:szCs w:val="18"/>
                <w:lang w:val="en-US" w:eastAsia="en-US" w:bidi="ar-SA"/>
              </w:rPr>
              <w:t>ПИК</w:t>
            </w:r>
            <w:r w:rsidRPr="000D75FB">
              <w:rPr>
                <w:rFonts w:ascii="Arial Armenian" w:hAnsi="Arial Armenian" w:cs="Arial Armenian"/>
                <w:sz w:val="18"/>
                <w:szCs w:val="18"/>
                <w:lang w:val="en-US" w:eastAsia="en-US" w:bidi="ar-SA"/>
              </w:rPr>
              <w:t>»</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армированной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лентой</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nil"/>
              <w:left w:val="nil"/>
              <w:bottom w:val="nil"/>
              <w:right w:val="nil"/>
            </w:tcBorders>
            <w:noWrap/>
            <w:vAlign w:val="bottom"/>
            <w:hideMark/>
          </w:tcPr>
          <w:p w14:paraId="013B6273"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п.м</w:t>
            </w:r>
          </w:p>
        </w:tc>
        <w:tc>
          <w:tcPr>
            <w:tcW w:w="1067" w:type="dxa"/>
            <w:tcBorders>
              <w:top w:val="nil"/>
              <w:left w:val="single" w:sz="4" w:space="0" w:color="auto"/>
              <w:bottom w:val="single" w:sz="4" w:space="0" w:color="auto"/>
              <w:right w:val="single" w:sz="4" w:space="0" w:color="auto"/>
            </w:tcBorders>
            <w:vAlign w:val="bottom"/>
            <w:hideMark/>
          </w:tcPr>
          <w:p w14:paraId="5E3C78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5.500</w:t>
            </w:r>
          </w:p>
        </w:tc>
        <w:tc>
          <w:tcPr>
            <w:tcW w:w="1167" w:type="dxa"/>
            <w:tcBorders>
              <w:top w:val="nil"/>
              <w:left w:val="nil"/>
              <w:bottom w:val="single" w:sz="4" w:space="0" w:color="auto"/>
              <w:right w:val="single" w:sz="4" w:space="0" w:color="auto"/>
            </w:tcBorders>
            <w:vAlign w:val="bottom"/>
            <w:hideMark/>
          </w:tcPr>
          <w:p w14:paraId="50D5320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10601.00</w:t>
            </w:r>
          </w:p>
        </w:tc>
        <w:tc>
          <w:tcPr>
            <w:tcW w:w="1980" w:type="dxa"/>
            <w:tcBorders>
              <w:top w:val="nil"/>
              <w:left w:val="nil"/>
              <w:bottom w:val="single" w:sz="4" w:space="0" w:color="auto"/>
              <w:right w:val="single" w:sz="4" w:space="0" w:color="auto"/>
            </w:tcBorders>
            <w:vAlign w:val="bottom"/>
            <w:hideMark/>
          </w:tcPr>
          <w:p w14:paraId="1DED3686"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58,305.50 </w:t>
            </w:r>
          </w:p>
        </w:tc>
        <w:tc>
          <w:tcPr>
            <w:tcW w:w="222" w:type="dxa"/>
            <w:gridSpan w:val="2"/>
            <w:vAlign w:val="center"/>
            <w:hideMark/>
          </w:tcPr>
          <w:p w14:paraId="30516F73" w14:textId="77777777" w:rsidR="000D75FB" w:rsidRPr="000D75FB" w:rsidRDefault="000D75FB" w:rsidP="000D75FB">
            <w:pPr>
              <w:rPr>
                <w:sz w:val="20"/>
                <w:szCs w:val="20"/>
                <w:lang w:val="en-US" w:eastAsia="en-US" w:bidi="ar-SA"/>
              </w:rPr>
            </w:pPr>
          </w:p>
        </w:tc>
      </w:tr>
      <w:tr w:rsidR="000D75FB" w:rsidRPr="000D75FB" w14:paraId="62B40128"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481C94B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70</w:t>
            </w:r>
          </w:p>
        </w:tc>
        <w:tc>
          <w:tcPr>
            <w:tcW w:w="4248" w:type="dxa"/>
            <w:tcBorders>
              <w:top w:val="nil"/>
              <w:left w:val="nil"/>
              <w:bottom w:val="single" w:sz="4" w:space="0" w:color="auto"/>
              <w:right w:val="single" w:sz="4" w:space="0" w:color="auto"/>
            </w:tcBorders>
            <w:vAlign w:val="center"/>
            <w:hideMark/>
          </w:tcPr>
          <w:p w14:paraId="0B825387"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Надземная</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прокладка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57*3,5 </w:t>
            </w:r>
            <w:r w:rsidRPr="000D75FB">
              <w:rPr>
                <w:rFonts w:ascii="Calibri" w:hAnsi="Calibri" w:cs="Calibri"/>
                <w:sz w:val="18"/>
                <w:szCs w:val="18"/>
                <w:lang w:val="en-US" w:eastAsia="en-US" w:bidi="ar-SA"/>
              </w:rPr>
              <w:t>мм</w:t>
            </w:r>
          </w:p>
        </w:tc>
        <w:tc>
          <w:tcPr>
            <w:tcW w:w="715" w:type="dxa"/>
            <w:tcBorders>
              <w:top w:val="single" w:sz="4" w:space="0" w:color="auto"/>
              <w:left w:val="nil"/>
              <w:bottom w:val="single" w:sz="4" w:space="0" w:color="auto"/>
              <w:right w:val="single" w:sz="4" w:space="0" w:color="auto"/>
            </w:tcBorders>
            <w:vAlign w:val="bottom"/>
            <w:hideMark/>
          </w:tcPr>
          <w:p w14:paraId="21CB1F1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875507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8.200</w:t>
            </w:r>
          </w:p>
        </w:tc>
        <w:tc>
          <w:tcPr>
            <w:tcW w:w="1167" w:type="dxa"/>
            <w:tcBorders>
              <w:top w:val="nil"/>
              <w:left w:val="nil"/>
              <w:bottom w:val="single" w:sz="4" w:space="0" w:color="auto"/>
              <w:right w:val="single" w:sz="4" w:space="0" w:color="auto"/>
            </w:tcBorders>
            <w:vAlign w:val="bottom"/>
            <w:hideMark/>
          </w:tcPr>
          <w:p w14:paraId="179B954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3816.00</w:t>
            </w:r>
          </w:p>
        </w:tc>
        <w:tc>
          <w:tcPr>
            <w:tcW w:w="1980" w:type="dxa"/>
            <w:tcBorders>
              <w:top w:val="nil"/>
              <w:left w:val="nil"/>
              <w:bottom w:val="single" w:sz="4" w:space="0" w:color="auto"/>
              <w:right w:val="single" w:sz="4" w:space="0" w:color="auto"/>
            </w:tcBorders>
            <w:vAlign w:val="bottom"/>
            <w:hideMark/>
          </w:tcPr>
          <w:p w14:paraId="46BBA92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31,291.20 </w:t>
            </w:r>
          </w:p>
        </w:tc>
        <w:tc>
          <w:tcPr>
            <w:tcW w:w="222" w:type="dxa"/>
            <w:gridSpan w:val="2"/>
            <w:vAlign w:val="center"/>
            <w:hideMark/>
          </w:tcPr>
          <w:p w14:paraId="28551283" w14:textId="77777777" w:rsidR="000D75FB" w:rsidRPr="000D75FB" w:rsidRDefault="000D75FB" w:rsidP="000D75FB">
            <w:pPr>
              <w:rPr>
                <w:sz w:val="20"/>
                <w:szCs w:val="20"/>
                <w:lang w:val="en-US" w:eastAsia="en-US" w:bidi="ar-SA"/>
              </w:rPr>
            </w:pPr>
          </w:p>
        </w:tc>
      </w:tr>
      <w:tr w:rsidR="000D75FB" w:rsidRPr="000D75FB" w14:paraId="2E65D421"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2E9D460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71</w:t>
            </w:r>
          </w:p>
        </w:tc>
        <w:tc>
          <w:tcPr>
            <w:tcW w:w="4248" w:type="dxa"/>
            <w:tcBorders>
              <w:top w:val="nil"/>
              <w:left w:val="nil"/>
              <w:bottom w:val="single" w:sz="4" w:space="0" w:color="auto"/>
              <w:right w:val="single" w:sz="4" w:space="0" w:color="auto"/>
            </w:tcBorders>
            <w:vAlign w:val="center"/>
            <w:hideMark/>
          </w:tcPr>
          <w:p w14:paraId="6293727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полиэтиленовой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испытаниями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траншеях</w:t>
            </w:r>
            <w:r w:rsidRPr="000D75FB">
              <w:rPr>
                <w:rFonts w:ascii="Arial Armenian" w:hAnsi="Arial Armenian" w:cs="Arial"/>
                <w:sz w:val="18"/>
                <w:szCs w:val="18"/>
                <w:lang w:val="en-US" w:eastAsia="en-US" w:bidi="ar-SA"/>
              </w:rPr>
              <w:t xml:space="preserve"> 63*5,8 </w:t>
            </w:r>
            <w:r w:rsidRPr="000D75FB">
              <w:rPr>
                <w:rFonts w:ascii="Calibri" w:hAnsi="Calibri" w:cs="Calibri"/>
                <w:sz w:val="18"/>
                <w:szCs w:val="18"/>
                <w:lang w:val="en-US" w:eastAsia="en-US" w:bidi="ar-SA"/>
              </w:rPr>
              <w:t>мм</w:t>
            </w:r>
          </w:p>
        </w:tc>
        <w:tc>
          <w:tcPr>
            <w:tcW w:w="715" w:type="dxa"/>
            <w:tcBorders>
              <w:top w:val="nil"/>
              <w:left w:val="nil"/>
              <w:bottom w:val="single" w:sz="4" w:space="0" w:color="auto"/>
              <w:right w:val="single" w:sz="4" w:space="0" w:color="auto"/>
            </w:tcBorders>
            <w:vAlign w:val="bottom"/>
            <w:hideMark/>
          </w:tcPr>
          <w:p w14:paraId="4D9B6B3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5E6C0B7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15.200</w:t>
            </w:r>
          </w:p>
        </w:tc>
        <w:tc>
          <w:tcPr>
            <w:tcW w:w="1167" w:type="dxa"/>
            <w:tcBorders>
              <w:top w:val="nil"/>
              <w:left w:val="nil"/>
              <w:bottom w:val="single" w:sz="4" w:space="0" w:color="auto"/>
              <w:right w:val="single" w:sz="4" w:space="0" w:color="auto"/>
            </w:tcBorders>
            <w:vAlign w:val="bottom"/>
            <w:hideMark/>
          </w:tcPr>
          <w:p w14:paraId="7200DE2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1542.00</w:t>
            </w:r>
          </w:p>
        </w:tc>
        <w:tc>
          <w:tcPr>
            <w:tcW w:w="1980" w:type="dxa"/>
            <w:tcBorders>
              <w:top w:val="nil"/>
              <w:left w:val="nil"/>
              <w:bottom w:val="single" w:sz="4" w:space="0" w:color="auto"/>
              <w:right w:val="single" w:sz="4" w:space="0" w:color="auto"/>
            </w:tcBorders>
            <w:vAlign w:val="bottom"/>
            <w:hideMark/>
          </w:tcPr>
          <w:p w14:paraId="2658273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23,438.40 </w:t>
            </w:r>
          </w:p>
        </w:tc>
        <w:tc>
          <w:tcPr>
            <w:tcW w:w="222" w:type="dxa"/>
            <w:gridSpan w:val="2"/>
            <w:vAlign w:val="center"/>
            <w:hideMark/>
          </w:tcPr>
          <w:p w14:paraId="1EE410D1" w14:textId="77777777" w:rsidR="000D75FB" w:rsidRPr="000D75FB" w:rsidRDefault="000D75FB" w:rsidP="000D75FB">
            <w:pPr>
              <w:rPr>
                <w:sz w:val="20"/>
                <w:szCs w:val="20"/>
                <w:lang w:val="en-US" w:eastAsia="en-US" w:bidi="ar-SA"/>
              </w:rPr>
            </w:pPr>
          </w:p>
        </w:tc>
      </w:tr>
      <w:tr w:rsidR="000D75FB" w:rsidRPr="000D75FB" w14:paraId="13C89FA4" w14:textId="77777777" w:rsidTr="000D75FB">
        <w:trPr>
          <w:gridAfter w:val="1"/>
          <w:wAfter w:w="8" w:type="dxa"/>
          <w:trHeight w:val="270"/>
        </w:trPr>
        <w:tc>
          <w:tcPr>
            <w:tcW w:w="517" w:type="dxa"/>
            <w:tcBorders>
              <w:top w:val="nil"/>
              <w:left w:val="single" w:sz="4" w:space="0" w:color="auto"/>
              <w:bottom w:val="single" w:sz="4" w:space="0" w:color="auto"/>
              <w:right w:val="single" w:sz="4" w:space="0" w:color="auto"/>
            </w:tcBorders>
            <w:vAlign w:val="center"/>
            <w:hideMark/>
          </w:tcPr>
          <w:p w14:paraId="1387C44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72</w:t>
            </w:r>
          </w:p>
        </w:tc>
        <w:tc>
          <w:tcPr>
            <w:tcW w:w="4248" w:type="dxa"/>
            <w:tcBorders>
              <w:top w:val="nil"/>
              <w:left w:val="nil"/>
              <w:bottom w:val="single" w:sz="4" w:space="0" w:color="auto"/>
              <w:right w:val="single" w:sz="4" w:space="0" w:color="auto"/>
            </w:tcBorders>
            <w:vAlign w:val="center"/>
            <w:hideMark/>
          </w:tcPr>
          <w:p w14:paraId="5A821D9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Окраска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масляной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краской</w:t>
            </w:r>
          </w:p>
        </w:tc>
        <w:tc>
          <w:tcPr>
            <w:tcW w:w="715" w:type="dxa"/>
            <w:tcBorders>
              <w:top w:val="nil"/>
              <w:left w:val="nil"/>
              <w:bottom w:val="single" w:sz="4" w:space="0" w:color="auto"/>
              <w:right w:val="single" w:sz="4" w:space="0" w:color="auto"/>
            </w:tcBorders>
            <w:vAlign w:val="bottom"/>
            <w:hideMark/>
          </w:tcPr>
          <w:p w14:paraId="4CB68B2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r w:rsidRPr="000D75FB">
              <w:rPr>
                <w:rFonts w:ascii="Arial Armenian" w:hAnsi="Arial Armenian" w:cs="Arial"/>
                <w:sz w:val="18"/>
                <w:szCs w:val="18"/>
                <w:vertAlign w:val="superscript"/>
                <w:lang w:val="en-US" w:eastAsia="en-US" w:bidi="ar-SA"/>
              </w:rPr>
              <w:t>2</w:t>
            </w:r>
          </w:p>
        </w:tc>
        <w:tc>
          <w:tcPr>
            <w:tcW w:w="1067" w:type="dxa"/>
            <w:tcBorders>
              <w:top w:val="nil"/>
              <w:left w:val="nil"/>
              <w:bottom w:val="single" w:sz="4" w:space="0" w:color="auto"/>
              <w:right w:val="single" w:sz="4" w:space="0" w:color="auto"/>
            </w:tcBorders>
            <w:vAlign w:val="bottom"/>
            <w:hideMark/>
          </w:tcPr>
          <w:p w14:paraId="1205AB8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1.520</w:t>
            </w:r>
          </w:p>
        </w:tc>
        <w:tc>
          <w:tcPr>
            <w:tcW w:w="1167" w:type="dxa"/>
            <w:tcBorders>
              <w:top w:val="nil"/>
              <w:left w:val="nil"/>
              <w:bottom w:val="single" w:sz="4" w:space="0" w:color="auto"/>
              <w:right w:val="single" w:sz="4" w:space="0" w:color="auto"/>
            </w:tcBorders>
            <w:vAlign w:val="bottom"/>
            <w:hideMark/>
          </w:tcPr>
          <w:p w14:paraId="7E91B7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1478.00</w:t>
            </w:r>
          </w:p>
        </w:tc>
        <w:tc>
          <w:tcPr>
            <w:tcW w:w="1980" w:type="dxa"/>
            <w:tcBorders>
              <w:top w:val="nil"/>
              <w:left w:val="nil"/>
              <w:bottom w:val="single" w:sz="4" w:space="0" w:color="auto"/>
              <w:right w:val="single" w:sz="4" w:space="0" w:color="auto"/>
            </w:tcBorders>
            <w:vAlign w:val="bottom"/>
            <w:hideMark/>
          </w:tcPr>
          <w:p w14:paraId="374ACCAE"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2,246.56 </w:t>
            </w:r>
          </w:p>
        </w:tc>
        <w:tc>
          <w:tcPr>
            <w:tcW w:w="222" w:type="dxa"/>
            <w:gridSpan w:val="2"/>
            <w:vAlign w:val="center"/>
            <w:hideMark/>
          </w:tcPr>
          <w:p w14:paraId="4B9AFC29" w14:textId="77777777" w:rsidR="000D75FB" w:rsidRPr="000D75FB" w:rsidRDefault="000D75FB" w:rsidP="000D75FB">
            <w:pPr>
              <w:rPr>
                <w:sz w:val="20"/>
                <w:szCs w:val="20"/>
                <w:lang w:val="en-US" w:eastAsia="en-US" w:bidi="ar-SA"/>
              </w:rPr>
            </w:pPr>
          </w:p>
        </w:tc>
      </w:tr>
      <w:tr w:rsidR="000D75FB" w:rsidRPr="000D75FB" w14:paraId="20D31641"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12A11BE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73</w:t>
            </w:r>
          </w:p>
        </w:tc>
        <w:tc>
          <w:tcPr>
            <w:tcW w:w="4248" w:type="dxa"/>
            <w:tcBorders>
              <w:top w:val="nil"/>
              <w:left w:val="nil"/>
              <w:bottom w:val="single" w:sz="4" w:space="0" w:color="auto"/>
              <w:right w:val="single" w:sz="4" w:space="0" w:color="auto"/>
            </w:tcBorders>
            <w:vAlign w:val="center"/>
            <w:hideMark/>
          </w:tcPr>
          <w:p w14:paraId="49B7ADFA"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Продувка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p>
        </w:tc>
        <w:tc>
          <w:tcPr>
            <w:tcW w:w="715" w:type="dxa"/>
            <w:tcBorders>
              <w:top w:val="nil"/>
              <w:left w:val="nil"/>
              <w:bottom w:val="single" w:sz="4" w:space="0" w:color="auto"/>
              <w:right w:val="single" w:sz="4" w:space="0" w:color="auto"/>
            </w:tcBorders>
            <w:vAlign w:val="bottom"/>
            <w:hideMark/>
          </w:tcPr>
          <w:p w14:paraId="269A39D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05A9EE2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28.900</w:t>
            </w:r>
          </w:p>
        </w:tc>
        <w:tc>
          <w:tcPr>
            <w:tcW w:w="1167" w:type="dxa"/>
            <w:tcBorders>
              <w:top w:val="nil"/>
              <w:left w:val="nil"/>
              <w:bottom w:val="single" w:sz="4" w:space="0" w:color="auto"/>
              <w:right w:val="single" w:sz="4" w:space="0" w:color="auto"/>
            </w:tcBorders>
            <w:vAlign w:val="bottom"/>
            <w:hideMark/>
          </w:tcPr>
          <w:p w14:paraId="63215FF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141.00</w:t>
            </w:r>
          </w:p>
        </w:tc>
        <w:tc>
          <w:tcPr>
            <w:tcW w:w="1980" w:type="dxa"/>
            <w:tcBorders>
              <w:top w:val="nil"/>
              <w:left w:val="nil"/>
              <w:bottom w:val="single" w:sz="4" w:space="0" w:color="auto"/>
              <w:right w:val="single" w:sz="4" w:space="0" w:color="auto"/>
            </w:tcBorders>
            <w:vAlign w:val="bottom"/>
            <w:hideMark/>
          </w:tcPr>
          <w:p w14:paraId="126ABFB4"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4,074.90 </w:t>
            </w:r>
          </w:p>
        </w:tc>
        <w:tc>
          <w:tcPr>
            <w:tcW w:w="222" w:type="dxa"/>
            <w:gridSpan w:val="2"/>
            <w:vAlign w:val="center"/>
            <w:hideMark/>
          </w:tcPr>
          <w:p w14:paraId="24490860" w14:textId="77777777" w:rsidR="000D75FB" w:rsidRPr="000D75FB" w:rsidRDefault="000D75FB" w:rsidP="000D75FB">
            <w:pPr>
              <w:rPr>
                <w:sz w:val="20"/>
                <w:szCs w:val="20"/>
                <w:lang w:val="en-US" w:eastAsia="en-US" w:bidi="ar-SA"/>
              </w:rPr>
            </w:pPr>
          </w:p>
        </w:tc>
      </w:tr>
      <w:tr w:rsidR="000D75FB" w:rsidRPr="000D75FB" w14:paraId="36AB6E6D"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D098B1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74</w:t>
            </w:r>
          </w:p>
        </w:tc>
        <w:tc>
          <w:tcPr>
            <w:tcW w:w="4248" w:type="dxa"/>
            <w:tcBorders>
              <w:top w:val="nil"/>
              <w:left w:val="nil"/>
              <w:bottom w:val="single" w:sz="4" w:space="0" w:color="auto"/>
              <w:right w:val="single" w:sz="4" w:space="0" w:color="auto"/>
            </w:tcBorders>
            <w:vAlign w:val="center"/>
            <w:hideMark/>
          </w:tcPr>
          <w:p w14:paraId="522AA6A9"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Испытание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стального</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газопровода</w:t>
            </w:r>
          </w:p>
        </w:tc>
        <w:tc>
          <w:tcPr>
            <w:tcW w:w="715" w:type="dxa"/>
            <w:tcBorders>
              <w:top w:val="nil"/>
              <w:left w:val="nil"/>
              <w:bottom w:val="single" w:sz="4" w:space="0" w:color="auto"/>
              <w:right w:val="single" w:sz="4" w:space="0" w:color="auto"/>
            </w:tcBorders>
            <w:vAlign w:val="bottom"/>
            <w:hideMark/>
          </w:tcPr>
          <w:p w14:paraId="4948740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w:t>
            </w:r>
          </w:p>
        </w:tc>
        <w:tc>
          <w:tcPr>
            <w:tcW w:w="1067" w:type="dxa"/>
            <w:tcBorders>
              <w:top w:val="nil"/>
              <w:left w:val="nil"/>
              <w:bottom w:val="single" w:sz="4" w:space="0" w:color="auto"/>
              <w:right w:val="single" w:sz="4" w:space="0" w:color="auto"/>
            </w:tcBorders>
            <w:vAlign w:val="bottom"/>
            <w:hideMark/>
          </w:tcPr>
          <w:p w14:paraId="7B988AE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28.900</w:t>
            </w:r>
          </w:p>
        </w:tc>
        <w:tc>
          <w:tcPr>
            <w:tcW w:w="1167" w:type="dxa"/>
            <w:tcBorders>
              <w:top w:val="nil"/>
              <w:left w:val="nil"/>
              <w:bottom w:val="single" w:sz="4" w:space="0" w:color="auto"/>
              <w:right w:val="single" w:sz="4" w:space="0" w:color="auto"/>
            </w:tcBorders>
            <w:vAlign w:val="bottom"/>
            <w:hideMark/>
          </w:tcPr>
          <w:p w14:paraId="2614E57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797.00</w:t>
            </w:r>
          </w:p>
        </w:tc>
        <w:tc>
          <w:tcPr>
            <w:tcW w:w="1980" w:type="dxa"/>
            <w:tcBorders>
              <w:top w:val="nil"/>
              <w:left w:val="nil"/>
              <w:bottom w:val="single" w:sz="4" w:space="0" w:color="auto"/>
              <w:right w:val="single" w:sz="4" w:space="0" w:color="auto"/>
            </w:tcBorders>
            <w:vAlign w:val="bottom"/>
            <w:hideMark/>
          </w:tcPr>
          <w:p w14:paraId="0AB4706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23,033.30 </w:t>
            </w:r>
          </w:p>
        </w:tc>
        <w:tc>
          <w:tcPr>
            <w:tcW w:w="222" w:type="dxa"/>
            <w:gridSpan w:val="2"/>
            <w:vAlign w:val="center"/>
            <w:hideMark/>
          </w:tcPr>
          <w:p w14:paraId="47482B21" w14:textId="77777777" w:rsidR="000D75FB" w:rsidRPr="000D75FB" w:rsidRDefault="000D75FB" w:rsidP="000D75FB">
            <w:pPr>
              <w:rPr>
                <w:sz w:val="20"/>
                <w:szCs w:val="20"/>
                <w:lang w:val="en-US" w:eastAsia="en-US" w:bidi="ar-SA"/>
              </w:rPr>
            </w:pPr>
          </w:p>
        </w:tc>
      </w:tr>
      <w:tr w:rsidR="000D75FB" w:rsidRPr="000D75FB" w14:paraId="56673A40" w14:textId="77777777" w:rsidTr="000D75FB">
        <w:trPr>
          <w:gridAfter w:val="1"/>
          <w:wAfter w:w="8" w:type="dxa"/>
          <w:trHeight w:val="480"/>
        </w:trPr>
        <w:tc>
          <w:tcPr>
            <w:tcW w:w="517" w:type="dxa"/>
            <w:tcBorders>
              <w:top w:val="nil"/>
              <w:left w:val="single" w:sz="4" w:space="0" w:color="auto"/>
              <w:bottom w:val="single" w:sz="4" w:space="0" w:color="auto"/>
              <w:right w:val="single" w:sz="4" w:space="0" w:color="auto"/>
            </w:tcBorders>
            <w:vAlign w:val="center"/>
            <w:hideMark/>
          </w:tcPr>
          <w:p w14:paraId="69B8127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75</w:t>
            </w:r>
          </w:p>
        </w:tc>
        <w:tc>
          <w:tcPr>
            <w:tcW w:w="4248" w:type="dxa"/>
            <w:tcBorders>
              <w:top w:val="nil"/>
              <w:left w:val="nil"/>
              <w:bottom w:val="single" w:sz="4" w:space="0" w:color="auto"/>
              <w:right w:val="single" w:sz="4" w:space="0" w:color="auto"/>
            </w:tcBorders>
            <w:vAlign w:val="center"/>
            <w:hideMark/>
          </w:tcPr>
          <w:p w14:paraId="55A9CC14"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Установка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контрольной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трубы</w:t>
            </w:r>
            <w:r w:rsidRPr="000D75FB">
              <w:rPr>
                <w:rFonts w:ascii="Arial Armenian" w:hAnsi="Arial Armenian" w:cs="Arial"/>
                <w:sz w:val="18"/>
                <w:szCs w:val="18"/>
                <w:lang w:val="en-US" w:eastAsia="en-US" w:bidi="ar-SA"/>
              </w:rPr>
              <w:t xml:space="preserve"> 20*2,5 </w:t>
            </w:r>
            <w:r w:rsidRPr="000D75FB">
              <w:rPr>
                <w:rFonts w:ascii="Calibri" w:hAnsi="Calibri" w:cs="Calibri"/>
                <w:sz w:val="18"/>
                <w:szCs w:val="18"/>
                <w:lang w:val="en-US" w:eastAsia="en-US" w:bidi="ar-SA"/>
              </w:rPr>
              <w:t>мм</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двухслойной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антикоррозионной</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изоляцией</w:t>
            </w:r>
          </w:p>
        </w:tc>
        <w:tc>
          <w:tcPr>
            <w:tcW w:w="715" w:type="dxa"/>
            <w:tcBorders>
              <w:top w:val="nil"/>
              <w:left w:val="nil"/>
              <w:bottom w:val="nil"/>
              <w:right w:val="nil"/>
            </w:tcBorders>
            <w:noWrap/>
            <w:vAlign w:val="bottom"/>
            <w:hideMark/>
          </w:tcPr>
          <w:p w14:paraId="6E06FB79"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шт</w:t>
            </w:r>
          </w:p>
        </w:tc>
        <w:tc>
          <w:tcPr>
            <w:tcW w:w="1067" w:type="dxa"/>
            <w:tcBorders>
              <w:top w:val="nil"/>
              <w:left w:val="single" w:sz="4" w:space="0" w:color="auto"/>
              <w:bottom w:val="single" w:sz="4" w:space="0" w:color="auto"/>
              <w:right w:val="single" w:sz="4" w:space="0" w:color="auto"/>
            </w:tcBorders>
            <w:vAlign w:val="bottom"/>
            <w:hideMark/>
          </w:tcPr>
          <w:p w14:paraId="1CEA337D"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5FC616DA"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12323.00</w:t>
            </w:r>
          </w:p>
        </w:tc>
        <w:tc>
          <w:tcPr>
            <w:tcW w:w="1980" w:type="dxa"/>
            <w:tcBorders>
              <w:top w:val="nil"/>
              <w:left w:val="nil"/>
              <w:bottom w:val="single" w:sz="4" w:space="0" w:color="auto"/>
              <w:right w:val="single" w:sz="4" w:space="0" w:color="auto"/>
            </w:tcBorders>
            <w:vAlign w:val="bottom"/>
            <w:hideMark/>
          </w:tcPr>
          <w:p w14:paraId="4D679E3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24,646.00 </w:t>
            </w:r>
          </w:p>
        </w:tc>
        <w:tc>
          <w:tcPr>
            <w:tcW w:w="222" w:type="dxa"/>
            <w:gridSpan w:val="2"/>
            <w:vAlign w:val="center"/>
            <w:hideMark/>
          </w:tcPr>
          <w:p w14:paraId="1B2E3300" w14:textId="77777777" w:rsidR="000D75FB" w:rsidRPr="000D75FB" w:rsidRDefault="000D75FB" w:rsidP="000D75FB">
            <w:pPr>
              <w:rPr>
                <w:sz w:val="20"/>
                <w:szCs w:val="20"/>
                <w:lang w:val="en-US" w:eastAsia="en-US" w:bidi="ar-SA"/>
              </w:rPr>
            </w:pPr>
          </w:p>
        </w:tc>
      </w:tr>
      <w:tr w:rsidR="000D75FB" w:rsidRPr="000D75FB" w14:paraId="2FA0C9C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51328C61"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76</w:t>
            </w:r>
          </w:p>
        </w:tc>
        <w:tc>
          <w:tcPr>
            <w:tcW w:w="4248" w:type="dxa"/>
            <w:tcBorders>
              <w:top w:val="nil"/>
              <w:left w:val="nil"/>
              <w:bottom w:val="single" w:sz="4" w:space="0" w:color="auto"/>
              <w:right w:val="single" w:sz="4" w:space="0" w:color="auto"/>
            </w:tcBorders>
            <w:vAlign w:val="center"/>
            <w:hideMark/>
          </w:tcPr>
          <w:p w14:paraId="1B404AFE"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Фасонные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части</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стальных</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труб</w:t>
            </w:r>
            <w:r w:rsidRPr="000D75FB">
              <w:rPr>
                <w:rFonts w:ascii="Arial Armenian" w:hAnsi="Arial Armenian" w:cs="Arial"/>
                <w:sz w:val="18"/>
                <w:szCs w:val="18"/>
                <w:lang w:val="en-US" w:eastAsia="en-US" w:bidi="ar-SA"/>
              </w:rPr>
              <w:t xml:space="preserve"> / </w:t>
            </w:r>
            <w:r w:rsidRPr="000D75FB">
              <w:rPr>
                <w:rFonts w:ascii="Calibri" w:hAnsi="Calibri" w:cs="Calibri"/>
                <w:sz w:val="18"/>
                <w:szCs w:val="18"/>
                <w:lang w:val="en-US" w:eastAsia="en-US" w:bidi="ar-SA"/>
              </w:rPr>
              <w:t>отводы</w:t>
            </w:r>
          </w:p>
        </w:tc>
        <w:tc>
          <w:tcPr>
            <w:tcW w:w="715" w:type="dxa"/>
            <w:tcBorders>
              <w:top w:val="nil"/>
              <w:left w:val="nil"/>
              <w:bottom w:val="nil"/>
              <w:right w:val="nil"/>
            </w:tcBorders>
            <w:noWrap/>
            <w:vAlign w:val="bottom"/>
            <w:hideMark/>
          </w:tcPr>
          <w:p w14:paraId="0C89BF61"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single" w:sz="4" w:space="0" w:color="auto"/>
              <w:bottom w:val="single" w:sz="4" w:space="0" w:color="auto"/>
              <w:right w:val="single" w:sz="4" w:space="0" w:color="auto"/>
            </w:tcBorders>
            <w:vAlign w:val="bottom"/>
            <w:hideMark/>
          </w:tcPr>
          <w:p w14:paraId="1B7F9C3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3.800</w:t>
            </w:r>
          </w:p>
        </w:tc>
        <w:tc>
          <w:tcPr>
            <w:tcW w:w="1167" w:type="dxa"/>
            <w:tcBorders>
              <w:top w:val="nil"/>
              <w:left w:val="nil"/>
              <w:bottom w:val="single" w:sz="4" w:space="0" w:color="auto"/>
              <w:right w:val="single" w:sz="4" w:space="0" w:color="auto"/>
            </w:tcBorders>
            <w:vAlign w:val="bottom"/>
            <w:hideMark/>
          </w:tcPr>
          <w:p w14:paraId="0997E73C"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1915.00</w:t>
            </w:r>
          </w:p>
        </w:tc>
        <w:tc>
          <w:tcPr>
            <w:tcW w:w="1980" w:type="dxa"/>
            <w:tcBorders>
              <w:top w:val="nil"/>
              <w:left w:val="nil"/>
              <w:bottom w:val="single" w:sz="4" w:space="0" w:color="auto"/>
              <w:right w:val="single" w:sz="4" w:space="0" w:color="auto"/>
            </w:tcBorders>
            <w:vAlign w:val="bottom"/>
            <w:hideMark/>
          </w:tcPr>
          <w:p w14:paraId="238E9DB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7,277.00 </w:t>
            </w:r>
          </w:p>
        </w:tc>
        <w:tc>
          <w:tcPr>
            <w:tcW w:w="222" w:type="dxa"/>
            <w:gridSpan w:val="2"/>
            <w:vAlign w:val="center"/>
            <w:hideMark/>
          </w:tcPr>
          <w:p w14:paraId="314498A5" w14:textId="77777777" w:rsidR="000D75FB" w:rsidRPr="000D75FB" w:rsidRDefault="000D75FB" w:rsidP="000D75FB">
            <w:pPr>
              <w:rPr>
                <w:sz w:val="20"/>
                <w:szCs w:val="20"/>
                <w:lang w:val="en-US" w:eastAsia="en-US" w:bidi="ar-SA"/>
              </w:rPr>
            </w:pPr>
          </w:p>
        </w:tc>
      </w:tr>
      <w:tr w:rsidR="000D75FB" w:rsidRPr="000D75FB" w14:paraId="0CD770AB"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668ECD2"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77</w:t>
            </w:r>
          </w:p>
        </w:tc>
        <w:tc>
          <w:tcPr>
            <w:tcW w:w="4248" w:type="dxa"/>
            <w:tcBorders>
              <w:top w:val="nil"/>
              <w:left w:val="nil"/>
              <w:bottom w:val="single" w:sz="4" w:space="0" w:color="auto"/>
              <w:right w:val="single" w:sz="4" w:space="0" w:color="auto"/>
            </w:tcBorders>
            <w:vAlign w:val="center"/>
            <w:hideMark/>
          </w:tcPr>
          <w:p w14:paraId="425209DB"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Металлические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крепёжные</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элементы</w:t>
            </w:r>
          </w:p>
        </w:tc>
        <w:tc>
          <w:tcPr>
            <w:tcW w:w="715" w:type="dxa"/>
            <w:tcBorders>
              <w:top w:val="nil"/>
              <w:left w:val="nil"/>
              <w:bottom w:val="nil"/>
              <w:right w:val="nil"/>
            </w:tcBorders>
            <w:noWrap/>
            <w:vAlign w:val="bottom"/>
            <w:hideMark/>
          </w:tcPr>
          <w:p w14:paraId="60510108" w14:textId="77777777" w:rsidR="000D75FB" w:rsidRPr="000D75FB" w:rsidRDefault="000D75FB" w:rsidP="000D75FB">
            <w:pPr>
              <w:jc w:val="center"/>
              <w:rPr>
                <w:rFonts w:ascii="Arial" w:hAnsi="Arial" w:cs="Arial"/>
                <w:sz w:val="18"/>
                <w:szCs w:val="18"/>
                <w:lang w:val="en-US" w:eastAsia="en-US" w:bidi="ar-SA"/>
              </w:rPr>
            </w:pPr>
            <w:r w:rsidRPr="000D75FB">
              <w:rPr>
                <w:rFonts w:ascii="Arial" w:hAnsi="Arial" w:cs="Arial"/>
                <w:sz w:val="18"/>
                <w:szCs w:val="18"/>
                <w:lang w:val="en-US" w:eastAsia="en-US" w:bidi="ar-SA"/>
              </w:rPr>
              <w:t>кг</w:t>
            </w:r>
          </w:p>
        </w:tc>
        <w:tc>
          <w:tcPr>
            <w:tcW w:w="1067" w:type="dxa"/>
            <w:tcBorders>
              <w:top w:val="nil"/>
              <w:left w:val="single" w:sz="4" w:space="0" w:color="auto"/>
              <w:bottom w:val="single" w:sz="4" w:space="0" w:color="auto"/>
              <w:right w:val="single" w:sz="4" w:space="0" w:color="auto"/>
            </w:tcBorders>
            <w:vAlign w:val="bottom"/>
            <w:hideMark/>
          </w:tcPr>
          <w:p w14:paraId="1EA16E0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5.000</w:t>
            </w:r>
          </w:p>
        </w:tc>
        <w:tc>
          <w:tcPr>
            <w:tcW w:w="1167" w:type="dxa"/>
            <w:tcBorders>
              <w:top w:val="nil"/>
              <w:left w:val="nil"/>
              <w:bottom w:val="single" w:sz="4" w:space="0" w:color="auto"/>
              <w:right w:val="single" w:sz="4" w:space="0" w:color="auto"/>
            </w:tcBorders>
            <w:vAlign w:val="bottom"/>
            <w:hideMark/>
          </w:tcPr>
          <w:p w14:paraId="32066EB0"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822.00</w:t>
            </w:r>
          </w:p>
        </w:tc>
        <w:tc>
          <w:tcPr>
            <w:tcW w:w="1980" w:type="dxa"/>
            <w:tcBorders>
              <w:top w:val="nil"/>
              <w:left w:val="nil"/>
              <w:bottom w:val="single" w:sz="4" w:space="0" w:color="auto"/>
              <w:right w:val="single" w:sz="4" w:space="0" w:color="auto"/>
            </w:tcBorders>
            <w:vAlign w:val="bottom"/>
            <w:hideMark/>
          </w:tcPr>
          <w:p w14:paraId="3BD12A9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4,110.00 </w:t>
            </w:r>
          </w:p>
        </w:tc>
        <w:tc>
          <w:tcPr>
            <w:tcW w:w="222" w:type="dxa"/>
            <w:gridSpan w:val="2"/>
            <w:vAlign w:val="center"/>
            <w:hideMark/>
          </w:tcPr>
          <w:p w14:paraId="625C5FE3" w14:textId="77777777" w:rsidR="000D75FB" w:rsidRPr="000D75FB" w:rsidRDefault="000D75FB" w:rsidP="000D75FB">
            <w:pPr>
              <w:rPr>
                <w:sz w:val="20"/>
                <w:szCs w:val="20"/>
                <w:lang w:val="en-US" w:eastAsia="en-US" w:bidi="ar-SA"/>
              </w:rPr>
            </w:pPr>
          </w:p>
        </w:tc>
      </w:tr>
      <w:tr w:rsidR="000D75FB" w:rsidRPr="000D75FB" w14:paraId="041ACB0A"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vAlign w:val="center"/>
            <w:hideMark/>
          </w:tcPr>
          <w:p w14:paraId="400A047F"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78</w:t>
            </w:r>
          </w:p>
        </w:tc>
        <w:tc>
          <w:tcPr>
            <w:tcW w:w="4248" w:type="dxa"/>
            <w:tcBorders>
              <w:top w:val="nil"/>
              <w:left w:val="nil"/>
              <w:bottom w:val="single" w:sz="4" w:space="0" w:color="auto"/>
              <w:right w:val="single" w:sz="4" w:space="0" w:color="auto"/>
            </w:tcBorders>
            <w:vAlign w:val="center"/>
            <w:hideMark/>
          </w:tcPr>
          <w:p w14:paraId="5B5B54B3" w14:textId="77777777" w:rsidR="000D75FB" w:rsidRPr="000D75FB" w:rsidRDefault="000D75FB" w:rsidP="000D75FB">
            <w:pPr>
              <w:rPr>
                <w:rFonts w:ascii="Arial Armenian" w:hAnsi="Arial Armenian" w:cs="Arial"/>
                <w:sz w:val="18"/>
                <w:szCs w:val="18"/>
                <w:lang w:val="en-US" w:eastAsia="en-US" w:bidi="ar-SA"/>
              </w:rPr>
            </w:pPr>
            <w:r w:rsidRPr="000D75FB">
              <w:rPr>
                <w:rFonts w:ascii="Calibri" w:hAnsi="Calibri" w:cs="Calibri"/>
                <w:sz w:val="18"/>
                <w:szCs w:val="18"/>
                <w:lang w:val="en-US" w:eastAsia="en-US" w:bidi="ar-SA"/>
              </w:rPr>
              <w:t>Врезка</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в</w:t>
            </w:r>
            <w:r w:rsidRPr="000D75FB">
              <w:rPr>
                <w:rFonts w:ascii="Arial Armenian" w:hAnsi="Arial Armenian" w:cs="Arial"/>
                <w:sz w:val="18"/>
                <w:szCs w:val="18"/>
                <w:lang w:val="en-US" w:eastAsia="en-US" w:bidi="ar-SA"/>
              </w:rPr>
              <w:t xml:space="preserve"> </w:t>
            </w:r>
            <w:r w:rsidRPr="000D75FB">
              <w:rPr>
                <w:rFonts w:ascii="Calibri" w:hAnsi="Calibri" w:cs="Calibri"/>
                <w:sz w:val="18"/>
                <w:szCs w:val="18"/>
                <w:lang w:val="en-US" w:eastAsia="en-US" w:bidi="ar-SA"/>
              </w:rPr>
              <w:t>газопровод</w:t>
            </w:r>
            <w:r w:rsidRPr="000D75FB">
              <w:rPr>
                <w:rFonts w:ascii="Arial Armenian" w:hAnsi="Arial Armenian" w:cs="Arial"/>
                <w:sz w:val="18"/>
                <w:szCs w:val="18"/>
                <w:lang w:val="en-US" w:eastAsia="en-US" w:bidi="ar-SA"/>
              </w:rPr>
              <w:t xml:space="preserve"> d</w:t>
            </w:r>
            <w:r w:rsidRPr="000D75FB">
              <w:rPr>
                <w:rFonts w:ascii="Calibri" w:hAnsi="Calibri" w:cs="Calibri"/>
                <w:sz w:val="18"/>
                <w:szCs w:val="18"/>
                <w:lang w:val="en-US" w:eastAsia="en-US" w:bidi="ar-SA"/>
              </w:rPr>
              <w:t>у</w:t>
            </w:r>
            <w:r w:rsidRPr="000D75FB">
              <w:rPr>
                <w:rFonts w:ascii="Arial Armenian" w:hAnsi="Arial Armenian" w:cs="Arial"/>
                <w:sz w:val="18"/>
                <w:szCs w:val="18"/>
                <w:lang w:val="en-US" w:eastAsia="en-US" w:bidi="ar-SA"/>
              </w:rPr>
              <w:t>=50</w:t>
            </w:r>
          </w:p>
        </w:tc>
        <w:tc>
          <w:tcPr>
            <w:tcW w:w="715" w:type="dxa"/>
            <w:tcBorders>
              <w:top w:val="nil"/>
              <w:left w:val="nil"/>
              <w:bottom w:val="nil"/>
              <w:right w:val="nil"/>
            </w:tcBorders>
            <w:noWrap/>
            <w:vAlign w:val="bottom"/>
            <w:hideMark/>
          </w:tcPr>
          <w:p w14:paraId="59CD4BB0" w14:textId="77777777" w:rsidR="000D75FB" w:rsidRPr="000D75FB" w:rsidRDefault="000D75FB" w:rsidP="000D75FB">
            <w:pPr>
              <w:jc w:val="center"/>
              <w:rPr>
                <w:rFonts w:ascii="Tahoma" w:hAnsi="Tahoma" w:cs="Tahoma"/>
                <w:color w:val="212529"/>
                <w:sz w:val="18"/>
                <w:szCs w:val="18"/>
                <w:lang w:val="en-US" w:eastAsia="en-US" w:bidi="ar-SA"/>
              </w:rPr>
            </w:pPr>
            <w:r w:rsidRPr="000D75FB">
              <w:rPr>
                <w:rFonts w:ascii="Tahoma" w:hAnsi="Tahoma" w:cs="Tahoma"/>
                <w:color w:val="212529"/>
                <w:sz w:val="18"/>
                <w:szCs w:val="18"/>
                <w:lang w:val="en-US" w:eastAsia="en-US" w:bidi="ar-SA"/>
              </w:rPr>
              <w:t>Место</w:t>
            </w:r>
          </w:p>
        </w:tc>
        <w:tc>
          <w:tcPr>
            <w:tcW w:w="1067" w:type="dxa"/>
            <w:tcBorders>
              <w:top w:val="nil"/>
              <w:left w:val="single" w:sz="4" w:space="0" w:color="auto"/>
              <w:bottom w:val="single" w:sz="4" w:space="0" w:color="auto"/>
              <w:right w:val="single" w:sz="4" w:space="0" w:color="auto"/>
            </w:tcBorders>
            <w:vAlign w:val="bottom"/>
            <w:hideMark/>
          </w:tcPr>
          <w:p w14:paraId="33DD980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2.000</w:t>
            </w:r>
          </w:p>
        </w:tc>
        <w:tc>
          <w:tcPr>
            <w:tcW w:w="1167" w:type="dxa"/>
            <w:tcBorders>
              <w:top w:val="nil"/>
              <w:left w:val="nil"/>
              <w:bottom w:val="single" w:sz="4" w:space="0" w:color="auto"/>
              <w:right w:val="single" w:sz="4" w:space="0" w:color="auto"/>
            </w:tcBorders>
            <w:vAlign w:val="bottom"/>
            <w:hideMark/>
          </w:tcPr>
          <w:p w14:paraId="571DE60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31521.00</w:t>
            </w:r>
          </w:p>
        </w:tc>
        <w:tc>
          <w:tcPr>
            <w:tcW w:w="1980" w:type="dxa"/>
            <w:tcBorders>
              <w:top w:val="nil"/>
              <w:left w:val="nil"/>
              <w:bottom w:val="single" w:sz="4" w:space="0" w:color="auto"/>
              <w:right w:val="single" w:sz="4" w:space="0" w:color="auto"/>
            </w:tcBorders>
            <w:vAlign w:val="bottom"/>
            <w:hideMark/>
          </w:tcPr>
          <w:p w14:paraId="310EC887"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xml:space="preserve">                       63,042.00 </w:t>
            </w:r>
          </w:p>
        </w:tc>
        <w:tc>
          <w:tcPr>
            <w:tcW w:w="222" w:type="dxa"/>
            <w:gridSpan w:val="2"/>
            <w:vAlign w:val="center"/>
            <w:hideMark/>
          </w:tcPr>
          <w:p w14:paraId="1F2FB40B" w14:textId="77777777" w:rsidR="000D75FB" w:rsidRPr="000D75FB" w:rsidRDefault="000D75FB" w:rsidP="000D75FB">
            <w:pPr>
              <w:rPr>
                <w:sz w:val="20"/>
                <w:szCs w:val="20"/>
                <w:lang w:val="en-US" w:eastAsia="en-US" w:bidi="ar-SA"/>
              </w:rPr>
            </w:pPr>
          </w:p>
        </w:tc>
      </w:tr>
      <w:tr w:rsidR="000D75FB" w:rsidRPr="000D75FB" w14:paraId="5C66A680"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12EBE53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7EC58416"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10.3</w:t>
            </w:r>
          </w:p>
        </w:tc>
        <w:tc>
          <w:tcPr>
            <w:tcW w:w="715" w:type="dxa"/>
            <w:tcBorders>
              <w:top w:val="single" w:sz="4" w:space="0" w:color="auto"/>
              <w:left w:val="nil"/>
              <w:bottom w:val="single" w:sz="4" w:space="0" w:color="auto"/>
              <w:right w:val="single" w:sz="4" w:space="0" w:color="auto"/>
            </w:tcBorders>
            <w:vAlign w:val="bottom"/>
            <w:hideMark/>
          </w:tcPr>
          <w:p w14:paraId="7A692BA9"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2FBCF359"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7ED06808"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1C33FEC8"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1,019,016.05 </w:t>
            </w:r>
          </w:p>
        </w:tc>
        <w:tc>
          <w:tcPr>
            <w:tcW w:w="222" w:type="dxa"/>
            <w:gridSpan w:val="2"/>
            <w:vAlign w:val="center"/>
            <w:hideMark/>
          </w:tcPr>
          <w:p w14:paraId="11C20C83" w14:textId="77777777" w:rsidR="000D75FB" w:rsidRPr="000D75FB" w:rsidRDefault="000D75FB" w:rsidP="000D75FB">
            <w:pPr>
              <w:rPr>
                <w:sz w:val="20"/>
                <w:szCs w:val="20"/>
                <w:lang w:val="en-US" w:eastAsia="en-US" w:bidi="ar-SA"/>
              </w:rPr>
            </w:pPr>
          </w:p>
        </w:tc>
      </w:tr>
      <w:tr w:rsidR="000D75FB" w:rsidRPr="000D75FB" w14:paraId="510B5083"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690E5D15"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6715CDA3"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10  </w:t>
            </w:r>
          </w:p>
        </w:tc>
        <w:tc>
          <w:tcPr>
            <w:tcW w:w="715" w:type="dxa"/>
            <w:tcBorders>
              <w:top w:val="nil"/>
              <w:left w:val="nil"/>
              <w:bottom w:val="single" w:sz="4" w:space="0" w:color="auto"/>
              <w:right w:val="single" w:sz="4" w:space="0" w:color="auto"/>
            </w:tcBorders>
            <w:vAlign w:val="bottom"/>
            <w:hideMark/>
          </w:tcPr>
          <w:p w14:paraId="4A7ECC57"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7D72158B"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1CB183F0"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611F4D3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3,158,881.53 </w:t>
            </w:r>
          </w:p>
        </w:tc>
        <w:tc>
          <w:tcPr>
            <w:tcW w:w="222" w:type="dxa"/>
            <w:gridSpan w:val="2"/>
            <w:vAlign w:val="center"/>
            <w:hideMark/>
          </w:tcPr>
          <w:p w14:paraId="08E19484" w14:textId="77777777" w:rsidR="000D75FB" w:rsidRPr="000D75FB" w:rsidRDefault="000D75FB" w:rsidP="000D75FB">
            <w:pPr>
              <w:rPr>
                <w:sz w:val="20"/>
                <w:szCs w:val="20"/>
                <w:lang w:val="en-US" w:eastAsia="en-US" w:bidi="ar-SA"/>
              </w:rPr>
            </w:pPr>
          </w:p>
        </w:tc>
      </w:tr>
      <w:tr w:rsidR="000D75FB" w:rsidRPr="000D75FB" w14:paraId="759D2282"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3A1C9326"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hideMark/>
          </w:tcPr>
          <w:p w14:paraId="7545DF4F"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Всего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в</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разделе</w:t>
            </w:r>
            <w:r w:rsidRPr="000D75FB">
              <w:rPr>
                <w:rFonts w:ascii="Arial Armenian" w:hAnsi="Arial Armenian" w:cs="Arial"/>
                <w:b/>
                <w:bCs/>
                <w:sz w:val="18"/>
                <w:szCs w:val="18"/>
                <w:lang w:val="en-US" w:eastAsia="en-US" w:bidi="ar-SA"/>
              </w:rPr>
              <w:t xml:space="preserve"> 1-10</w:t>
            </w:r>
          </w:p>
        </w:tc>
        <w:tc>
          <w:tcPr>
            <w:tcW w:w="715" w:type="dxa"/>
            <w:tcBorders>
              <w:top w:val="nil"/>
              <w:left w:val="nil"/>
              <w:bottom w:val="single" w:sz="4" w:space="0" w:color="auto"/>
              <w:right w:val="single" w:sz="4" w:space="0" w:color="auto"/>
            </w:tcBorders>
            <w:vAlign w:val="bottom"/>
            <w:hideMark/>
          </w:tcPr>
          <w:p w14:paraId="1494D6F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2D0829A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2D320C83"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416BD33"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964,367,146.29 </w:t>
            </w:r>
          </w:p>
        </w:tc>
        <w:tc>
          <w:tcPr>
            <w:tcW w:w="222" w:type="dxa"/>
            <w:gridSpan w:val="2"/>
            <w:vAlign w:val="center"/>
            <w:hideMark/>
          </w:tcPr>
          <w:p w14:paraId="276555E6" w14:textId="77777777" w:rsidR="000D75FB" w:rsidRPr="000D75FB" w:rsidRDefault="000D75FB" w:rsidP="000D75FB">
            <w:pPr>
              <w:rPr>
                <w:sz w:val="20"/>
                <w:szCs w:val="20"/>
                <w:lang w:val="en-US" w:eastAsia="en-US" w:bidi="ar-SA"/>
              </w:rPr>
            </w:pPr>
          </w:p>
        </w:tc>
      </w:tr>
      <w:tr w:rsidR="000D75FB" w:rsidRPr="000D75FB" w14:paraId="2252E00E"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2841B9C8"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7C80FE80"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Итого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НДС</w:t>
            </w:r>
            <w:r w:rsidRPr="000D75FB">
              <w:rPr>
                <w:rFonts w:ascii="Arial Armenian" w:hAnsi="Arial Armenian" w:cs="Arial"/>
                <w:b/>
                <w:bCs/>
                <w:sz w:val="18"/>
                <w:szCs w:val="18"/>
                <w:lang w:val="en-US" w:eastAsia="en-US" w:bidi="ar-SA"/>
              </w:rPr>
              <w:t xml:space="preserve"> (20%) </w:t>
            </w:r>
          </w:p>
        </w:tc>
        <w:tc>
          <w:tcPr>
            <w:tcW w:w="715" w:type="dxa"/>
            <w:tcBorders>
              <w:top w:val="nil"/>
              <w:left w:val="nil"/>
              <w:bottom w:val="single" w:sz="4" w:space="0" w:color="auto"/>
              <w:right w:val="single" w:sz="4" w:space="0" w:color="auto"/>
            </w:tcBorders>
            <w:vAlign w:val="bottom"/>
            <w:hideMark/>
          </w:tcPr>
          <w:p w14:paraId="7BB07453"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3B6B8FDC"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287AC091"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noWrap/>
            <w:vAlign w:val="bottom"/>
            <w:hideMark/>
          </w:tcPr>
          <w:p w14:paraId="083A45C2"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192,873,429.26 </w:t>
            </w:r>
          </w:p>
        </w:tc>
        <w:tc>
          <w:tcPr>
            <w:tcW w:w="222" w:type="dxa"/>
            <w:gridSpan w:val="2"/>
            <w:vAlign w:val="center"/>
            <w:hideMark/>
          </w:tcPr>
          <w:p w14:paraId="3E92D71A" w14:textId="77777777" w:rsidR="000D75FB" w:rsidRPr="000D75FB" w:rsidRDefault="000D75FB" w:rsidP="000D75FB">
            <w:pPr>
              <w:rPr>
                <w:sz w:val="20"/>
                <w:szCs w:val="20"/>
                <w:lang w:val="en-US" w:eastAsia="en-US" w:bidi="ar-SA"/>
              </w:rPr>
            </w:pPr>
          </w:p>
        </w:tc>
      </w:tr>
      <w:tr w:rsidR="000D75FB" w:rsidRPr="000D75FB" w14:paraId="7AA5C2D7" w14:textId="77777777" w:rsidTr="000D75FB">
        <w:trPr>
          <w:gridAfter w:val="1"/>
          <w:wAfter w:w="8" w:type="dxa"/>
          <w:trHeight w:val="255"/>
        </w:trPr>
        <w:tc>
          <w:tcPr>
            <w:tcW w:w="517" w:type="dxa"/>
            <w:tcBorders>
              <w:top w:val="nil"/>
              <w:left w:val="single" w:sz="4" w:space="0" w:color="auto"/>
              <w:bottom w:val="single" w:sz="4" w:space="0" w:color="auto"/>
              <w:right w:val="single" w:sz="4" w:space="0" w:color="auto"/>
            </w:tcBorders>
            <w:hideMark/>
          </w:tcPr>
          <w:p w14:paraId="606A4A3B"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4248" w:type="dxa"/>
            <w:tcBorders>
              <w:top w:val="nil"/>
              <w:left w:val="nil"/>
              <w:bottom w:val="single" w:sz="4" w:space="0" w:color="auto"/>
              <w:right w:val="single" w:sz="4" w:space="0" w:color="auto"/>
            </w:tcBorders>
            <w:vAlign w:val="bottom"/>
            <w:hideMark/>
          </w:tcPr>
          <w:p w14:paraId="68AEAEC5" w14:textId="77777777" w:rsidR="000D75FB" w:rsidRPr="000D75FB" w:rsidRDefault="000D75FB" w:rsidP="000D75FB">
            <w:pPr>
              <w:rPr>
                <w:rFonts w:ascii="Arial Armenian" w:hAnsi="Arial Armenian" w:cs="Arial"/>
                <w:b/>
                <w:bCs/>
                <w:sz w:val="18"/>
                <w:szCs w:val="18"/>
                <w:lang w:val="en-US" w:eastAsia="en-US" w:bidi="ar-SA"/>
              </w:rPr>
            </w:pPr>
            <w:r w:rsidRPr="000D75FB">
              <w:rPr>
                <w:rFonts w:ascii="Calibri" w:hAnsi="Calibri" w:cs="Calibri"/>
                <w:b/>
                <w:bCs/>
                <w:sz w:val="18"/>
                <w:szCs w:val="18"/>
                <w:lang w:val="en-US" w:eastAsia="en-US" w:bidi="ar-SA"/>
              </w:rPr>
              <w:t>Итого</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с</w:t>
            </w:r>
            <w:r w:rsidRPr="000D75FB">
              <w:rPr>
                <w:rFonts w:ascii="Arial Armenian" w:hAnsi="Arial Armenian" w:cs="Arial"/>
                <w:b/>
                <w:bCs/>
                <w:sz w:val="18"/>
                <w:szCs w:val="18"/>
                <w:lang w:val="en-US" w:eastAsia="en-US" w:bidi="ar-SA"/>
              </w:rPr>
              <w:t xml:space="preserve"> </w:t>
            </w:r>
            <w:r w:rsidRPr="000D75FB">
              <w:rPr>
                <w:rFonts w:ascii="Calibri" w:hAnsi="Calibri" w:cs="Calibri"/>
                <w:b/>
                <w:bCs/>
                <w:sz w:val="18"/>
                <w:szCs w:val="18"/>
                <w:lang w:val="en-US" w:eastAsia="en-US" w:bidi="ar-SA"/>
              </w:rPr>
              <w:t>НДС</w:t>
            </w:r>
            <w:r w:rsidRPr="000D75FB">
              <w:rPr>
                <w:rFonts w:ascii="Arial Armenian" w:hAnsi="Arial Armenian" w:cs="Arial"/>
                <w:b/>
                <w:bCs/>
                <w:sz w:val="18"/>
                <w:szCs w:val="18"/>
                <w:lang w:val="en-US" w:eastAsia="en-US" w:bidi="ar-SA"/>
              </w:rPr>
              <w:t xml:space="preserve"> (20%) </w:t>
            </w:r>
          </w:p>
        </w:tc>
        <w:tc>
          <w:tcPr>
            <w:tcW w:w="715" w:type="dxa"/>
            <w:tcBorders>
              <w:top w:val="nil"/>
              <w:left w:val="nil"/>
              <w:bottom w:val="single" w:sz="4" w:space="0" w:color="auto"/>
              <w:right w:val="single" w:sz="4" w:space="0" w:color="auto"/>
            </w:tcBorders>
            <w:vAlign w:val="bottom"/>
            <w:hideMark/>
          </w:tcPr>
          <w:p w14:paraId="1073A6A4" w14:textId="77777777" w:rsidR="000D75FB" w:rsidRPr="000D75FB" w:rsidRDefault="000D75FB" w:rsidP="000D75FB">
            <w:pPr>
              <w:jc w:val="center"/>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067" w:type="dxa"/>
            <w:tcBorders>
              <w:top w:val="nil"/>
              <w:left w:val="nil"/>
              <w:bottom w:val="single" w:sz="4" w:space="0" w:color="auto"/>
              <w:right w:val="single" w:sz="4" w:space="0" w:color="auto"/>
            </w:tcBorders>
            <w:vAlign w:val="bottom"/>
            <w:hideMark/>
          </w:tcPr>
          <w:p w14:paraId="3FCCAAB5"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167" w:type="dxa"/>
            <w:tcBorders>
              <w:top w:val="nil"/>
              <w:left w:val="nil"/>
              <w:bottom w:val="single" w:sz="4" w:space="0" w:color="auto"/>
              <w:right w:val="single" w:sz="4" w:space="0" w:color="auto"/>
            </w:tcBorders>
            <w:vAlign w:val="bottom"/>
            <w:hideMark/>
          </w:tcPr>
          <w:p w14:paraId="29BDC662" w14:textId="77777777" w:rsidR="000D75FB" w:rsidRPr="000D75FB" w:rsidRDefault="000D75FB" w:rsidP="000D75FB">
            <w:pPr>
              <w:jc w:val="right"/>
              <w:rPr>
                <w:rFonts w:ascii="Arial Armenian" w:hAnsi="Arial Armenian" w:cs="Arial"/>
                <w:sz w:val="18"/>
                <w:szCs w:val="18"/>
                <w:lang w:val="en-US" w:eastAsia="en-US" w:bidi="ar-SA"/>
              </w:rPr>
            </w:pPr>
            <w:r w:rsidRPr="000D75FB">
              <w:rPr>
                <w:rFonts w:ascii="Arial Armenian" w:hAnsi="Arial Armenian" w:cs="Arial"/>
                <w:sz w:val="18"/>
                <w:szCs w:val="18"/>
                <w:lang w:val="en-US" w:eastAsia="en-US" w:bidi="ar-SA"/>
              </w:rPr>
              <w:t> </w:t>
            </w:r>
          </w:p>
        </w:tc>
        <w:tc>
          <w:tcPr>
            <w:tcW w:w="1980" w:type="dxa"/>
            <w:tcBorders>
              <w:top w:val="nil"/>
              <w:left w:val="nil"/>
              <w:bottom w:val="single" w:sz="4" w:space="0" w:color="auto"/>
              <w:right w:val="single" w:sz="4" w:space="0" w:color="auto"/>
            </w:tcBorders>
            <w:vAlign w:val="bottom"/>
            <w:hideMark/>
          </w:tcPr>
          <w:p w14:paraId="70707544" w14:textId="77777777" w:rsidR="000D75FB" w:rsidRPr="000D75FB" w:rsidRDefault="000D75FB" w:rsidP="000D75FB">
            <w:pPr>
              <w:jc w:val="right"/>
              <w:rPr>
                <w:rFonts w:ascii="Arial Armenian" w:hAnsi="Arial Armenian" w:cs="Arial"/>
                <w:b/>
                <w:bCs/>
                <w:sz w:val="18"/>
                <w:szCs w:val="18"/>
                <w:lang w:val="en-US" w:eastAsia="en-US" w:bidi="ar-SA"/>
              </w:rPr>
            </w:pPr>
            <w:r w:rsidRPr="000D75FB">
              <w:rPr>
                <w:rFonts w:ascii="Arial Armenian" w:hAnsi="Arial Armenian" w:cs="Arial"/>
                <w:b/>
                <w:bCs/>
                <w:sz w:val="18"/>
                <w:szCs w:val="18"/>
                <w:lang w:val="en-US" w:eastAsia="en-US" w:bidi="ar-SA"/>
              </w:rPr>
              <w:t xml:space="preserve">  1,157,240,575.55 </w:t>
            </w:r>
          </w:p>
        </w:tc>
        <w:tc>
          <w:tcPr>
            <w:tcW w:w="222" w:type="dxa"/>
            <w:gridSpan w:val="2"/>
            <w:vAlign w:val="center"/>
            <w:hideMark/>
          </w:tcPr>
          <w:p w14:paraId="254F9F7A" w14:textId="77777777" w:rsidR="000D75FB" w:rsidRPr="000D75FB" w:rsidRDefault="000D75FB" w:rsidP="000D75FB">
            <w:pPr>
              <w:rPr>
                <w:sz w:val="20"/>
                <w:szCs w:val="20"/>
                <w:lang w:val="en-US" w:eastAsia="en-US" w:bidi="ar-SA"/>
              </w:rPr>
            </w:pPr>
          </w:p>
        </w:tc>
      </w:tr>
    </w:tbl>
    <w:p w14:paraId="389876C2" w14:textId="77777777" w:rsidR="009D5BC4" w:rsidRDefault="009D5BC4" w:rsidP="00E67857">
      <w:pPr>
        <w:tabs>
          <w:tab w:val="left" w:pos="9980"/>
        </w:tabs>
        <w:jc w:val="center"/>
        <w:rPr>
          <w:rFonts w:ascii="GHEA Grapalat" w:hAnsi="GHEA Grapalat" w:cs="Sylfaen"/>
          <w:b/>
        </w:rPr>
      </w:pPr>
    </w:p>
    <w:p w14:paraId="61101E8A" w14:textId="77777777" w:rsidR="000D75FB" w:rsidRDefault="000D75FB" w:rsidP="00E67857">
      <w:pPr>
        <w:tabs>
          <w:tab w:val="left" w:pos="9980"/>
        </w:tabs>
        <w:jc w:val="center"/>
        <w:rPr>
          <w:rFonts w:ascii="GHEA Grapalat" w:hAnsi="GHEA Grapalat" w:cs="Sylfaen"/>
          <w:b/>
        </w:rPr>
      </w:pPr>
    </w:p>
    <w:p w14:paraId="7031A45D" w14:textId="77777777" w:rsidR="000D75FB" w:rsidRDefault="000D75FB" w:rsidP="00E67857">
      <w:pPr>
        <w:tabs>
          <w:tab w:val="left" w:pos="9980"/>
        </w:tabs>
        <w:jc w:val="center"/>
        <w:rPr>
          <w:rFonts w:ascii="GHEA Grapalat" w:hAnsi="GHEA Grapalat" w:cs="Sylfaen"/>
          <w:b/>
        </w:rPr>
      </w:pPr>
    </w:p>
    <w:p w14:paraId="0CFC0D3B" w14:textId="77777777" w:rsidR="000D75FB" w:rsidRDefault="000D75FB" w:rsidP="00E67857">
      <w:pPr>
        <w:tabs>
          <w:tab w:val="left" w:pos="9980"/>
        </w:tabs>
        <w:jc w:val="center"/>
        <w:rPr>
          <w:rFonts w:ascii="GHEA Grapalat" w:hAnsi="GHEA Grapalat" w:cs="Sylfaen"/>
          <w:b/>
        </w:rPr>
      </w:pPr>
    </w:p>
    <w:p w14:paraId="2B00B262" w14:textId="77777777" w:rsidR="009D5BC4" w:rsidRDefault="009D5BC4" w:rsidP="00E67857">
      <w:pPr>
        <w:tabs>
          <w:tab w:val="left" w:pos="9980"/>
        </w:tabs>
        <w:jc w:val="center"/>
        <w:rPr>
          <w:rFonts w:ascii="GHEA Grapalat" w:hAnsi="GHEA Grapalat" w:cs="Sylfaen"/>
          <w:b/>
        </w:rPr>
      </w:pPr>
    </w:p>
    <w:p w14:paraId="1D217D7E" w14:textId="6F39A441" w:rsidR="009D5BC4" w:rsidRPr="00C52ED5" w:rsidRDefault="000E359C" w:rsidP="009D5BC4">
      <w:pPr>
        <w:ind w:firstLine="567"/>
        <w:jc w:val="center"/>
        <w:rPr>
          <w:rFonts w:ascii="GHEA Grapalat" w:hAnsi="GHEA Grapalat"/>
          <w:b/>
          <w:iCs/>
          <w:sz w:val="20"/>
          <w:szCs w:val="20"/>
          <w:lang w:val="es-ES"/>
        </w:rPr>
      </w:pPr>
      <w:r w:rsidRPr="000E359C">
        <w:rPr>
          <w:rFonts w:ascii="GHEA Grapalat" w:hAnsi="GHEA Grapalat"/>
          <w:b/>
          <w:iCs/>
          <w:sz w:val="20"/>
          <w:szCs w:val="20"/>
        </w:rPr>
        <w:t>ДРУГИЕ УСТАНОВЛЕННЫЕ УСЛОВИЯ</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9D5BC4" w:rsidRPr="000E359C" w14:paraId="02588262"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8D80585" w14:textId="324E111B" w:rsidR="009D5BC4" w:rsidRPr="00C52ED5" w:rsidRDefault="000E359C" w:rsidP="00C102EF">
            <w:pPr>
              <w:ind w:firstLine="567"/>
              <w:jc w:val="center"/>
              <w:rPr>
                <w:rFonts w:ascii="GHEA Grapalat" w:hAnsi="GHEA Grapalat"/>
                <w:bCs/>
                <w:iCs/>
                <w:sz w:val="20"/>
                <w:szCs w:val="20"/>
                <w:lang w:val="pt-BR"/>
              </w:rPr>
            </w:pPr>
            <w:r w:rsidRPr="000E359C">
              <w:rPr>
                <w:rFonts w:ascii="GHEA Grapalat" w:hAnsi="GHEA Grapalat"/>
                <w:bCs/>
                <w:iCs/>
                <w:sz w:val="20"/>
                <w:szCs w:val="20"/>
              </w:rPr>
              <w:lastRenderedPageBreak/>
              <w:t>Выполнить не менее 70%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объемным листом.</w:t>
            </w:r>
          </w:p>
        </w:tc>
      </w:tr>
      <w:tr w:rsidR="009D5BC4" w:rsidRPr="000E359C" w14:paraId="2EBD0359"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tcPr>
          <w:p w14:paraId="20927C73" w14:textId="1A4D6DF3" w:rsidR="009D5BC4" w:rsidRPr="00C52ED5" w:rsidRDefault="0051375D" w:rsidP="00C102EF">
            <w:pPr>
              <w:ind w:firstLine="567"/>
              <w:jc w:val="center"/>
              <w:rPr>
                <w:rFonts w:ascii="GHEA Grapalat" w:hAnsi="GHEA Grapalat"/>
                <w:bCs/>
                <w:iCs/>
                <w:sz w:val="20"/>
                <w:szCs w:val="20"/>
                <w:lang w:val="pt-BR"/>
              </w:rPr>
            </w:pPr>
            <w:r w:rsidRPr="0051375D">
              <w:rPr>
                <w:rFonts w:ascii="GHEA Grapalat" w:hAnsi="GHEA Grapalat"/>
                <w:bCs/>
                <w:iCs/>
                <w:sz w:val="20"/>
                <w:szCs w:val="20"/>
              </w:rPr>
              <w:t>* Участник должен иметь лицензию как минимум 2-го класса на осуществление строительной деятельности в соответствии со следующими областями градостроительства: 1) транспортные пути (автомобильные дороги, маршруты и аэропорты, искусственные сооружения, такие как мосты, туннели, путепроводы, эстакады, подпорные стены и т. д.) 2) электроснабжение (внутренние и внешние сети электроснабжения, электроосвещения, системы электроснабжения, фотоэлектрические и ветряные электростанции) 3) водоснабжение и водоотведение (внутренние и внешние сети водоснабжения и водоотведения, гидромелорация) 4) тепловое газоснабжение и вентиляция (системы вентиляции, отопления и кондиционирования воздуха, системы теплоснабжения и газоснабжения) 5) системы связи (телекоммуникационные и сигнальные системы, передатчики, приемники, антенны, усилители) Отношения лицензирования деятельности по осуществлению строительства регулируются законами Республики Армения» О лицензировании«,» О градостроительстве", настоящим Порядком и другими правовыми актами:</w:t>
            </w:r>
          </w:p>
        </w:tc>
      </w:tr>
      <w:tr w:rsidR="009D5BC4" w:rsidRPr="000E359C" w14:paraId="4DE87C1A"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4363052" w14:textId="6CFC887B" w:rsidR="009D5BC4" w:rsidRPr="00C52ED5" w:rsidRDefault="000E359C" w:rsidP="00C102EF">
            <w:pPr>
              <w:ind w:firstLine="567"/>
              <w:jc w:val="center"/>
              <w:rPr>
                <w:rFonts w:ascii="GHEA Grapalat" w:hAnsi="GHEA Grapalat"/>
                <w:bCs/>
                <w:iCs/>
                <w:sz w:val="20"/>
                <w:szCs w:val="20"/>
                <w:lang w:val="hy-AM"/>
              </w:rPr>
            </w:pPr>
            <w:r w:rsidRPr="000E359C">
              <w:rPr>
                <w:rFonts w:ascii="GHEA Grapalat" w:hAnsi="GHEA Grapalat"/>
                <w:bCs/>
                <w:iCs/>
                <w:sz w:val="20"/>
                <w:szCs w:val="20"/>
              </w:rPr>
              <w:t>На форменной одежде строителей-наличие логотипа организации, осуществляющей строительство</w:t>
            </w:r>
          </w:p>
        </w:tc>
      </w:tr>
    </w:tbl>
    <w:p w14:paraId="1E1FB699" w14:textId="77777777" w:rsidR="009D5BC4" w:rsidRPr="009D5BC4" w:rsidRDefault="009D5BC4" w:rsidP="00E67857">
      <w:pPr>
        <w:tabs>
          <w:tab w:val="left" w:pos="9980"/>
        </w:tabs>
        <w:jc w:val="center"/>
        <w:rPr>
          <w:rFonts w:ascii="GHEA Grapalat" w:hAnsi="GHEA Grapalat" w:cs="Sylfaen"/>
          <w:b/>
          <w:lang w:val="hy-AM"/>
        </w:rPr>
      </w:pPr>
    </w:p>
    <w:p w14:paraId="3CB54583" w14:textId="77777777" w:rsidR="009D5BC4" w:rsidRPr="009D5BC4" w:rsidRDefault="009D5BC4" w:rsidP="00E67857">
      <w:pPr>
        <w:tabs>
          <w:tab w:val="left" w:pos="9980"/>
        </w:tabs>
        <w:jc w:val="center"/>
        <w:rPr>
          <w:rFonts w:ascii="GHEA Grapalat" w:hAnsi="GHEA Grapalat" w:cs="Sylfaen"/>
          <w:b/>
          <w:lang w:val="hy-AM"/>
        </w:rPr>
      </w:pPr>
    </w:p>
    <w:p w14:paraId="3DDE12C2" w14:textId="77777777" w:rsidR="009D5BC4" w:rsidRPr="009D5BC4" w:rsidRDefault="009D5BC4" w:rsidP="00E67857">
      <w:pPr>
        <w:tabs>
          <w:tab w:val="left" w:pos="9980"/>
        </w:tabs>
        <w:jc w:val="center"/>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10729A07" w14:textId="12F11027"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3DA5FCC" w:rsidR="00BB28C8" w:rsidRPr="00F35A8B" w:rsidRDefault="00BB28C8" w:rsidP="00E67857">
      <w:pPr>
        <w:widowControl w:val="0"/>
        <w:ind w:firstLine="567"/>
        <w:jc w:val="center"/>
        <w:rPr>
          <w:rFonts w:ascii="GHEA Grapalat" w:hAnsi="GHEA Grapalat"/>
          <w:b/>
          <w:sz w:val="20"/>
          <w:szCs w:val="20"/>
        </w:rPr>
      </w:pPr>
      <w:r w:rsidRPr="009F3DC7">
        <w:rPr>
          <w:rFonts w:ascii="GHEA Grapalat" w:hAnsi="GHEA Grapalat"/>
          <w:b/>
        </w:rPr>
        <w:t>ВЫПОЛНЕНИЯ РАБОТ</w:t>
      </w:r>
      <w:r w:rsidRPr="009F3DC7">
        <w:rPr>
          <w:rFonts w:ascii="GHEA Grapalat" w:hAnsi="GHEA Grapalat"/>
        </w:rPr>
        <w:t xml:space="preserve"> </w:t>
      </w:r>
      <w:r w:rsidRPr="00F35A8B">
        <w:rPr>
          <w:rFonts w:ascii="GHEA Grapalat" w:hAnsi="GHEA Grapalat"/>
          <w:iCs/>
          <w:sz w:val="20"/>
          <w:szCs w:val="20"/>
        </w:rPr>
        <w:t>"</w:t>
      </w:r>
      <w:r w:rsidR="00B621F6" w:rsidRPr="00F35A8B">
        <w:rPr>
          <w:rFonts w:ascii="GHEA Grapalat" w:hAnsi="GHEA Grapalat"/>
          <w:iCs/>
          <w:sz w:val="20"/>
          <w:szCs w:val="20"/>
        </w:rPr>
        <w:t xml:space="preserve"> </w:t>
      </w:r>
      <w:r w:rsidR="00F35A8B" w:rsidRPr="00F35A8B">
        <w:rPr>
          <w:rFonts w:ascii="GHEA Grapalat" w:hAnsi="GHEA Grapalat"/>
          <w:iCs/>
          <w:sz w:val="20"/>
          <w:szCs w:val="20"/>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00F35A8B" w:rsidRPr="00F35A8B">
        <w:rPr>
          <w:rFonts w:ascii="Microsoft JhengHei" w:eastAsia="Microsoft JhengHei" w:hAnsi="Microsoft JhengHei" w:cs="Microsoft JhengHei" w:hint="eastAsia"/>
          <w:iCs/>
          <w:sz w:val="20"/>
          <w:szCs w:val="20"/>
        </w:rPr>
        <w:t>․</w:t>
      </w:r>
      <w:r w:rsidR="00F35A8B" w:rsidRPr="00F35A8B">
        <w:rPr>
          <w:rFonts w:ascii="GHEA Grapalat" w:hAnsi="GHEA Grapalat"/>
          <w:iCs/>
          <w:sz w:val="20"/>
          <w:szCs w:val="20"/>
        </w:rPr>
        <w:t xml:space="preserve"> в административном районе Эребуни города Еревана</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4336ACE5" w:rsidR="008F683C" w:rsidRPr="005B3335" w:rsidRDefault="00F35A8B" w:rsidP="00E67857">
            <w:pPr>
              <w:widowControl w:val="0"/>
              <w:rPr>
                <w:rFonts w:ascii="GHEA Grapalat" w:hAnsi="GHEA Grapalat" w:cs="Sylfaen"/>
                <w:bCs/>
                <w:sz w:val="20"/>
                <w:szCs w:val="22"/>
                <w:lang w:val="hy-AM"/>
              </w:rPr>
            </w:pPr>
            <w:r w:rsidRPr="003A6C55">
              <w:rPr>
                <w:rFonts w:ascii="GHEA Grapalat" w:hAnsi="GHEA Grapalat"/>
                <w:iCs/>
                <w:sz w:val="16"/>
                <w:szCs w:val="16"/>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Pr="003A6C55">
              <w:rPr>
                <w:rFonts w:ascii="Microsoft JhengHei" w:eastAsia="Microsoft JhengHei" w:hAnsi="Microsoft JhengHei" w:cs="Microsoft JhengHei" w:hint="eastAsia"/>
                <w:iCs/>
                <w:sz w:val="16"/>
                <w:szCs w:val="16"/>
              </w:rPr>
              <w:t>․</w:t>
            </w:r>
            <w:r w:rsidRPr="003A6C55">
              <w:rPr>
                <w:rFonts w:ascii="GHEA Grapalat" w:hAnsi="GHEA Grapalat"/>
                <w:iCs/>
                <w:sz w:val="16"/>
                <w:szCs w:val="16"/>
              </w:rPr>
              <w:t xml:space="preserve"> в административном районе Эребуни города Еревана</w:t>
            </w:r>
          </w:p>
        </w:tc>
        <w:tc>
          <w:tcPr>
            <w:tcW w:w="3060" w:type="dxa"/>
          </w:tcPr>
          <w:p w14:paraId="643336AC" w14:textId="367175E1" w:rsidR="008F683C" w:rsidRPr="00BD5031" w:rsidRDefault="008F683C" w:rsidP="00E67857">
            <w:pPr>
              <w:widowControl w:val="0"/>
              <w:rPr>
                <w:rFonts w:ascii="GHEA Grapalat" w:hAnsi="GHEA Grapalat" w:cs="Sylfaen"/>
                <w:bCs/>
                <w:sz w:val="20"/>
                <w:szCs w:val="22"/>
                <w:lang w:val="hy-AM"/>
              </w:rPr>
            </w:pPr>
            <w:r w:rsidRPr="0004354E">
              <w:rPr>
                <w:rFonts w:ascii="GHEA Grapalat" w:hAnsi="GHEA Grapalat" w:cs="Calibri"/>
                <w:bCs/>
                <w:iCs/>
                <w:sz w:val="16"/>
                <w:szCs w:val="16"/>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6ED3C317" w14:textId="77777777" w:rsidR="00F0292A" w:rsidRPr="00F0292A" w:rsidRDefault="00F0292A" w:rsidP="00E67857">
            <w:pPr>
              <w:widowControl w:val="0"/>
              <w:jc w:val="center"/>
              <w:rPr>
                <w:rFonts w:ascii="GHEA Grapalat" w:hAnsi="GHEA Grapalat" w:cs="Calibri"/>
                <w:bCs/>
                <w:iCs/>
                <w:sz w:val="16"/>
                <w:szCs w:val="16"/>
                <w:lang w:val="en-US"/>
              </w:rPr>
            </w:pPr>
            <w:r w:rsidRPr="00F0292A">
              <w:rPr>
                <w:rFonts w:ascii="GHEA Grapalat" w:hAnsi="GHEA Grapalat" w:cs="Calibri"/>
                <w:bCs/>
                <w:iCs/>
                <w:sz w:val="16"/>
                <w:szCs w:val="16"/>
                <w:lang w:val="en-US"/>
              </w:rPr>
              <w:t>до</w:t>
            </w:r>
          </w:p>
          <w:p w14:paraId="1BC55FF8" w14:textId="6C194CDA" w:rsidR="008F683C" w:rsidRPr="00941263" w:rsidRDefault="006E6E99" w:rsidP="00E67857">
            <w:pPr>
              <w:widowControl w:val="0"/>
              <w:jc w:val="center"/>
              <w:rPr>
                <w:rFonts w:ascii="GHEA Grapalat" w:hAnsi="GHEA Grapalat" w:cs="Sylfaen"/>
                <w:bCs/>
                <w:sz w:val="20"/>
                <w:szCs w:val="22"/>
              </w:rPr>
            </w:pPr>
            <w:r>
              <w:rPr>
                <w:rFonts w:ascii="GHEA Grapalat" w:hAnsi="GHEA Grapalat" w:cs="Calibri"/>
                <w:bCs/>
                <w:iCs/>
                <w:sz w:val="16"/>
                <w:szCs w:val="16"/>
              </w:rPr>
              <w:t>210-</w:t>
            </w:r>
            <w:r w:rsidR="00941263">
              <w:rPr>
                <w:rFonts w:ascii="GHEA Grapalat" w:hAnsi="GHEA Grapalat" w:cs="Calibri"/>
                <w:bCs/>
                <w:iCs/>
                <w:sz w:val="16"/>
                <w:szCs w:val="16"/>
              </w:rPr>
              <w:t>дней</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54A057D4" w14:textId="77777777" w:rsidR="000A2D7A" w:rsidRDefault="000A2D7A" w:rsidP="00E67857">
      <w:pPr>
        <w:widowControl w:val="0"/>
        <w:ind w:firstLine="567"/>
        <w:jc w:val="right"/>
        <w:rPr>
          <w:rFonts w:ascii="GHEA Grapalat" w:hAnsi="GHEA Grapalat"/>
          <w:i/>
        </w:rPr>
      </w:pPr>
    </w:p>
    <w:p w14:paraId="57C7D7C5" w14:textId="77777777" w:rsidR="000A2D7A" w:rsidRDefault="000A2D7A" w:rsidP="00E67857">
      <w:pPr>
        <w:widowControl w:val="0"/>
        <w:ind w:firstLine="567"/>
        <w:jc w:val="right"/>
        <w:rPr>
          <w:rFonts w:ascii="GHEA Grapalat" w:hAnsi="GHEA Grapalat"/>
          <w:i/>
        </w:rPr>
      </w:pPr>
    </w:p>
    <w:p w14:paraId="226317C6" w14:textId="77777777" w:rsidR="000A2D7A" w:rsidRDefault="000A2D7A" w:rsidP="00E67857">
      <w:pPr>
        <w:widowControl w:val="0"/>
        <w:ind w:firstLine="567"/>
        <w:jc w:val="right"/>
        <w:rPr>
          <w:rFonts w:ascii="GHEA Grapalat" w:hAnsi="GHEA Grapalat"/>
          <w:i/>
        </w:rPr>
      </w:pPr>
    </w:p>
    <w:p w14:paraId="17C9F245" w14:textId="77777777" w:rsidR="000A2D7A" w:rsidRDefault="000A2D7A" w:rsidP="00E67857">
      <w:pPr>
        <w:widowControl w:val="0"/>
        <w:ind w:firstLine="567"/>
        <w:jc w:val="right"/>
        <w:rPr>
          <w:rFonts w:ascii="GHEA Grapalat" w:hAnsi="GHEA Grapalat"/>
          <w:i/>
        </w:rPr>
      </w:pPr>
    </w:p>
    <w:p w14:paraId="33BC0D12" w14:textId="77777777" w:rsidR="000A2D7A" w:rsidRDefault="000A2D7A" w:rsidP="00E67857">
      <w:pPr>
        <w:widowControl w:val="0"/>
        <w:ind w:firstLine="567"/>
        <w:jc w:val="right"/>
        <w:rPr>
          <w:rFonts w:ascii="GHEA Grapalat" w:hAnsi="GHEA Grapalat"/>
          <w:i/>
        </w:rPr>
      </w:pPr>
    </w:p>
    <w:p w14:paraId="3445BA27" w14:textId="3960056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8"/>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B621F6"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B621F6" w:rsidRDefault="00EF3E3E" w:rsidP="00E67857">
            <w:pPr>
              <w:widowControl w:val="0"/>
              <w:suppressAutoHyphens/>
              <w:ind w:left="-108" w:right="-136"/>
              <w:jc w:val="center"/>
              <w:rPr>
                <w:rFonts w:ascii="GHEA Grapalat" w:eastAsia="Calibri" w:hAnsi="GHEA Grapalat" w:cs="Sylfaen"/>
                <w:sz w:val="16"/>
                <w:szCs w:val="16"/>
              </w:rPr>
            </w:pPr>
            <w:r w:rsidRPr="00B621F6">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B621F6" w:rsidRDefault="00EF3E3E" w:rsidP="00E67857">
            <w:pPr>
              <w:widowControl w:val="0"/>
              <w:suppressAutoHyphens/>
              <w:ind w:left="-108" w:right="-136"/>
              <w:jc w:val="center"/>
              <w:rPr>
                <w:rFonts w:ascii="GHEA Grapalat" w:eastAsia="Calibri" w:hAnsi="GHEA Grapalat" w:cs="Sylfaen"/>
                <w:sz w:val="16"/>
                <w:szCs w:val="16"/>
              </w:rPr>
            </w:pPr>
            <w:r w:rsidRPr="00B621F6">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Всего</w:t>
            </w:r>
          </w:p>
        </w:tc>
      </w:tr>
      <w:tr w:rsidR="00C75286" w:rsidRPr="0084361A" w14:paraId="2532CE43" w14:textId="77777777" w:rsidTr="00C01B39">
        <w:trPr>
          <w:cantSplit/>
          <w:trHeight w:val="1134"/>
        </w:trPr>
        <w:tc>
          <w:tcPr>
            <w:tcW w:w="708" w:type="dxa"/>
            <w:vAlign w:val="center"/>
          </w:tcPr>
          <w:p w14:paraId="795342E8" w14:textId="77777777" w:rsidR="00C75286" w:rsidRPr="0084361A" w:rsidRDefault="00C75286" w:rsidP="00E67857">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52823711" w:rsidR="00C75286" w:rsidRPr="003D7FDF" w:rsidRDefault="00FA0E0E" w:rsidP="00E67857">
            <w:pPr>
              <w:suppressAutoHyphens/>
              <w:ind w:left="-158" w:right="-108"/>
              <w:jc w:val="center"/>
              <w:rPr>
                <w:rFonts w:ascii="Calibri" w:eastAsia="Calibri" w:hAnsi="Calibri" w:cs="Calibri"/>
                <w:lang w:val="hy-AM"/>
              </w:rPr>
            </w:pPr>
            <w:r w:rsidRPr="007D17F5">
              <w:rPr>
                <w:rFonts w:ascii="GHEA Grapalat" w:hAnsi="GHEA Grapalat"/>
                <w:color w:val="000000" w:themeColor="text1"/>
                <w:sz w:val="18"/>
                <w:szCs w:val="18"/>
                <w:lang w:val="es-ES"/>
              </w:rPr>
              <w:t>45221142/530</w:t>
            </w:r>
          </w:p>
        </w:tc>
        <w:tc>
          <w:tcPr>
            <w:tcW w:w="1276" w:type="dxa"/>
            <w:vAlign w:val="center"/>
          </w:tcPr>
          <w:p w14:paraId="086B86AA" w14:textId="258CFAB7" w:rsidR="00C75286" w:rsidRPr="00B621F6" w:rsidRDefault="00F35A8B" w:rsidP="00E67857">
            <w:pPr>
              <w:suppressAutoHyphens/>
              <w:jc w:val="center"/>
              <w:rPr>
                <w:rFonts w:ascii="Calibri" w:eastAsia="Calibri" w:hAnsi="Calibri" w:cs="Calibri"/>
                <w:sz w:val="16"/>
                <w:szCs w:val="16"/>
              </w:rPr>
            </w:pPr>
            <w:r w:rsidRPr="003A6C55">
              <w:rPr>
                <w:rFonts w:ascii="GHEA Grapalat" w:hAnsi="GHEA Grapalat"/>
                <w:iCs/>
                <w:sz w:val="16"/>
                <w:szCs w:val="16"/>
              </w:rPr>
              <w:t>приобретение строительных работ по капитальному ремонту участка дороги, соединяющего перекрёсток улицы Арин Берд и проспекта Арцах с перекрёстком 5-го переулка улицы Арин Берд</w:t>
            </w:r>
            <w:r w:rsidRPr="003A6C55">
              <w:rPr>
                <w:rFonts w:ascii="Microsoft JhengHei" w:eastAsia="Microsoft JhengHei" w:hAnsi="Microsoft JhengHei" w:cs="Microsoft JhengHei" w:hint="eastAsia"/>
                <w:iCs/>
                <w:sz w:val="16"/>
                <w:szCs w:val="16"/>
              </w:rPr>
              <w:t>․</w:t>
            </w:r>
            <w:r w:rsidRPr="003A6C55">
              <w:rPr>
                <w:rFonts w:ascii="GHEA Grapalat" w:hAnsi="GHEA Grapalat"/>
                <w:iCs/>
                <w:sz w:val="16"/>
                <w:szCs w:val="16"/>
              </w:rPr>
              <w:t xml:space="preserve"> в административном районе Эребуни города Еревана</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lastRenderedPageBreak/>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lastRenderedPageBreak/>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финансового агента</w:t>
      </w:r>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81938" w14:textId="77777777" w:rsidR="003A55DC" w:rsidRDefault="003A55DC">
      <w:r>
        <w:separator/>
      </w:r>
    </w:p>
  </w:endnote>
  <w:endnote w:type="continuationSeparator" w:id="0">
    <w:p w14:paraId="57CA0817" w14:textId="77777777" w:rsidR="003A55DC" w:rsidRDefault="003A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76FE3" w14:textId="77777777" w:rsidR="003A55DC" w:rsidRDefault="003A55DC">
      <w:r>
        <w:separator/>
      </w:r>
    </w:p>
  </w:footnote>
  <w:footnote w:type="continuationSeparator" w:id="0">
    <w:p w14:paraId="6020EA7B" w14:textId="77777777" w:rsidR="003A55DC" w:rsidRDefault="003A55DC">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18"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6">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7">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2D7A"/>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5FB"/>
    <w:rsid w:val="000D77C1"/>
    <w:rsid w:val="000E1C31"/>
    <w:rsid w:val="000E2427"/>
    <w:rsid w:val="000E267C"/>
    <w:rsid w:val="000E308B"/>
    <w:rsid w:val="000E317E"/>
    <w:rsid w:val="000E359C"/>
    <w:rsid w:val="000E3D1E"/>
    <w:rsid w:val="000E3EFC"/>
    <w:rsid w:val="000E3F9A"/>
    <w:rsid w:val="000E4039"/>
    <w:rsid w:val="000E426E"/>
    <w:rsid w:val="000E4C35"/>
    <w:rsid w:val="000E5A91"/>
    <w:rsid w:val="000E5C19"/>
    <w:rsid w:val="000E5E12"/>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1D2C"/>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0B7"/>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2CD7"/>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4D0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9F"/>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DC"/>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5DC"/>
    <w:rsid w:val="003A58C4"/>
    <w:rsid w:val="003A62A4"/>
    <w:rsid w:val="003A645E"/>
    <w:rsid w:val="003A6791"/>
    <w:rsid w:val="003A6C55"/>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3F59"/>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1CBE"/>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00A"/>
    <w:rsid w:val="0046522E"/>
    <w:rsid w:val="0046586E"/>
    <w:rsid w:val="00466714"/>
    <w:rsid w:val="00466F7A"/>
    <w:rsid w:val="00467211"/>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0C4"/>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337D"/>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75D"/>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287"/>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821"/>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C7AFC"/>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C14"/>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68E"/>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0B7B"/>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30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6E99"/>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615"/>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700"/>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9C5"/>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5A7D"/>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5BC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2F"/>
    <w:rsid w:val="00A0313D"/>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568F"/>
    <w:rsid w:val="00A1623D"/>
    <w:rsid w:val="00A16792"/>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874F6"/>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1F6"/>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2B6"/>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8FE"/>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6AF"/>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8E"/>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A8B"/>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4F8"/>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1C8"/>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0E"/>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 w:type="paragraph" w:customStyle="1" w:styleId="msonormal0">
    <w:name w:val="msonormal"/>
    <w:basedOn w:val="Normal"/>
    <w:rsid w:val="009D5BC4"/>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4364</TotalTime>
  <Pages>120</Pages>
  <Words>36339</Words>
  <Characters>207136</Characters>
  <Application>Microsoft Office Word</Application>
  <DocSecurity>0</DocSecurity>
  <Lines>1726</Lines>
  <Paragraphs>485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242990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1948</cp:revision>
  <cp:lastPrinted>2018-02-16T07:12:00Z</cp:lastPrinted>
  <dcterms:created xsi:type="dcterms:W3CDTF">2019-10-28T07:04:00Z</dcterms:created>
  <dcterms:modified xsi:type="dcterms:W3CDTF">2026-02-20T10:32:00Z</dcterms:modified>
</cp:coreProperties>
</file>